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25126280"/>
    <w:bookmarkStart w:id="1" w:name="_Toc225129144"/>
    <w:bookmarkStart w:id="2" w:name="_Toc225654308"/>
    <w:bookmarkStart w:id="3" w:name="_Toc225654669"/>
    <w:bookmarkStart w:id="4" w:name="_Toc225654751"/>
    <w:bookmarkStart w:id="5" w:name="_Toc225654832"/>
    <w:bookmarkStart w:id="6" w:name="_Toc448310246"/>
    <w:bookmarkStart w:id="7" w:name="_Toc448310452"/>
    <w:bookmarkStart w:id="8" w:name="_Toc448310545"/>
    <w:bookmarkStart w:id="9" w:name="_Toc448311354"/>
    <w:bookmarkStart w:id="10" w:name="_Toc448311752"/>
    <w:bookmarkStart w:id="11" w:name="_Toc448312425"/>
    <w:bookmarkStart w:id="12" w:name="_Toc448312963"/>
    <w:bookmarkStart w:id="13" w:name="_Toc448313375"/>
    <w:bookmarkStart w:id="14" w:name="_Toc448313566"/>
    <w:bookmarkStart w:id="15" w:name="_GoBack"/>
    <w:bookmarkEnd w:id="15"/>
    <w:p w14:paraId="189E8D85" w14:textId="32B73506" w:rsidR="00A66FF3" w:rsidRPr="00664225" w:rsidRDefault="00FF6868" w:rsidP="00870A1B">
      <w:pPr>
        <w:pStyle w:val="Title"/>
      </w:pPr>
      <w:r w:rsidRPr="00664225">
        <w:rPr>
          <w:noProof/>
          <w:lang w:val="en-IE" w:eastAsia="en-IE"/>
        </w:rPr>
        <mc:AlternateContent>
          <mc:Choice Requires="wpg">
            <w:drawing>
              <wp:anchor distT="0" distB="0" distL="114300" distR="114300" simplePos="0" relativeHeight="251657728" behindDoc="0" locked="0" layoutInCell="1" allowOverlap="1" wp14:anchorId="1453C153" wp14:editId="1AAE7B27">
                <wp:simplePos x="0" y="0"/>
                <wp:positionH relativeFrom="column">
                  <wp:posOffset>0</wp:posOffset>
                </wp:positionH>
                <wp:positionV relativeFrom="paragraph">
                  <wp:posOffset>45720</wp:posOffset>
                </wp:positionV>
                <wp:extent cx="5443220" cy="8790940"/>
                <wp:effectExtent l="5080" t="3810" r="0" b="0"/>
                <wp:wrapNone/>
                <wp:docPr id="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220" cy="8790940"/>
                          <a:chOff x="1800" y="1330"/>
                          <a:chExt cx="8572" cy="13844"/>
                        </a:xfrm>
                      </wpg:grpSpPr>
                      <wps:wsp>
                        <wps:cNvPr id="2" name="Text Box 111"/>
                        <wps:cNvSpPr txBox="1">
                          <a:spLocks noChangeArrowheads="1"/>
                        </wps:cNvSpPr>
                        <wps:spPr bwMode="auto">
                          <a:xfrm>
                            <a:off x="3480" y="2040"/>
                            <a:ext cx="5760" cy="517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A5936" w14:textId="77777777" w:rsidR="00AE4947" w:rsidRPr="00380C7B" w:rsidRDefault="00AE4947"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931701">
                                <w:rPr>
                                  <w:rFonts w:cs="Arial"/>
                                  <w:b/>
                                  <w:bCs/>
                                  <w:color w:val="000000"/>
                                  <w:sz w:val="36"/>
                                  <w:szCs w:val="36"/>
                                </w:rPr>
                                <w:t>10</w:t>
                              </w:r>
                              <w:r>
                                <w:rPr>
                                  <w:rFonts w:cs="Arial"/>
                                  <w:b/>
                                  <w:bCs/>
                                  <w:color w:val="000000"/>
                                  <w:sz w:val="36"/>
                                  <w:szCs w:val="36"/>
                                </w:rPr>
                                <w:t>67</w:t>
                              </w:r>
                              <w:r w:rsidRPr="00931701">
                                <w:rPr>
                                  <w:rFonts w:cs="Arial"/>
                                  <w:b/>
                                  <w:bCs/>
                                  <w:color w:val="000000"/>
                                  <w:sz w:val="36"/>
                                  <w:szCs w:val="36"/>
                                </w:rPr>
                                <w:t>-2</w:t>
                              </w:r>
                            </w:p>
                            <w:p w14:paraId="6FFD2795" w14:textId="77777777" w:rsidR="00AE4947" w:rsidRPr="00380C7B" w:rsidRDefault="00AE4947" w:rsidP="00460028">
                              <w:pPr>
                                <w:autoSpaceDE w:val="0"/>
                                <w:autoSpaceDN w:val="0"/>
                                <w:adjustRightInd w:val="0"/>
                                <w:jc w:val="center"/>
                                <w:rPr>
                                  <w:rFonts w:cs="Arial"/>
                                  <w:b/>
                                  <w:bCs/>
                                  <w:color w:val="000000"/>
                                  <w:sz w:val="36"/>
                                  <w:szCs w:val="36"/>
                                  <w:highlight w:val="yellow"/>
                                </w:rPr>
                              </w:pPr>
                            </w:p>
                            <w:p w14:paraId="5DE47D75" w14:textId="77777777" w:rsidR="00AE4947" w:rsidRDefault="00AE4947" w:rsidP="00460028">
                              <w:pPr>
                                <w:autoSpaceDE w:val="0"/>
                                <w:autoSpaceDN w:val="0"/>
                                <w:adjustRightInd w:val="0"/>
                                <w:jc w:val="center"/>
                                <w:rPr>
                                  <w:rFonts w:cs="Arial"/>
                                  <w:b/>
                                  <w:bCs/>
                                  <w:color w:val="000000"/>
                                  <w:sz w:val="36"/>
                                  <w:szCs w:val="36"/>
                                </w:rPr>
                              </w:pPr>
                              <w:r>
                                <w:rPr>
                                  <w:rFonts w:cs="Arial"/>
                                  <w:b/>
                                  <w:bCs/>
                                  <w:color w:val="000000"/>
                                  <w:sz w:val="36"/>
                                  <w:szCs w:val="36"/>
                                </w:rPr>
                                <w:t>On</w:t>
                              </w:r>
                            </w:p>
                            <w:p w14:paraId="21ADD4F0" w14:textId="77777777" w:rsidR="00AE4947" w:rsidRPr="00A66FF3" w:rsidRDefault="00AE4947" w:rsidP="00460028">
                              <w:pPr>
                                <w:autoSpaceDE w:val="0"/>
                                <w:autoSpaceDN w:val="0"/>
                                <w:adjustRightInd w:val="0"/>
                                <w:jc w:val="center"/>
                                <w:rPr>
                                  <w:rFonts w:cs="Arial"/>
                                  <w:b/>
                                  <w:bCs/>
                                  <w:color w:val="000000"/>
                                  <w:sz w:val="36"/>
                                  <w:szCs w:val="36"/>
                                </w:rPr>
                              </w:pPr>
                            </w:p>
                            <w:p w14:paraId="24CEB017" w14:textId="77777777" w:rsidR="00AE4947" w:rsidRPr="00A66FF3" w:rsidRDefault="00AE4947" w:rsidP="00460028">
                              <w:pPr>
                                <w:autoSpaceDE w:val="0"/>
                                <w:autoSpaceDN w:val="0"/>
                                <w:adjustRightInd w:val="0"/>
                                <w:jc w:val="center"/>
                                <w:rPr>
                                  <w:rFonts w:cs="Arial"/>
                                  <w:b/>
                                  <w:bCs/>
                                  <w:color w:val="000000"/>
                                  <w:sz w:val="36"/>
                                  <w:szCs w:val="36"/>
                                </w:rPr>
                              </w:pPr>
                              <w:r w:rsidRPr="00A66FF3">
                                <w:rPr>
                                  <w:rFonts w:cs="Arial"/>
                                  <w:b/>
                                  <w:bCs/>
                                  <w:color w:val="000000"/>
                                  <w:sz w:val="36"/>
                                  <w:szCs w:val="36"/>
                                </w:rPr>
                                <w:t>Power Sources</w:t>
                              </w:r>
                            </w:p>
                            <w:p w14:paraId="28461EF9" w14:textId="77777777" w:rsidR="00AE4947" w:rsidRPr="00A66FF3" w:rsidRDefault="00AE4947" w:rsidP="00460028">
                              <w:pPr>
                                <w:autoSpaceDE w:val="0"/>
                                <w:autoSpaceDN w:val="0"/>
                                <w:adjustRightInd w:val="0"/>
                                <w:jc w:val="center"/>
                                <w:rPr>
                                  <w:rFonts w:cs="Arial"/>
                                  <w:b/>
                                  <w:bCs/>
                                  <w:color w:val="000000"/>
                                  <w:sz w:val="36"/>
                                  <w:szCs w:val="36"/>
                                </w:rPr>
                              </w:pPr>
                            </w:p>
                            <w:p w14:paraId="251F0E46" w14:textId="77777777" w:rsidR="00AE4947" w:rsidRPr="00380C7B" w:rsidRDefault="00AE4947" w:rsidP="00460028">
                              <w:pPr>
                                <w:autoSpaceDE w:val="0"/>
                                <w:autoSpaceDN w:val="0"/>
                                <w:adjustRightInd w:val="0"/>
                                <w:jc w:val="center"/>
                                <w:rPr>
                                  <w:rFonts w:cs="Arial"/>
                                  <w:b/>
                                  <w:bCs/>
                                  <w:color w:val="000000"/>
                                  <w:sz w:val="36"/>
                                  <w:szCs w:val="36"/>
                                  <w:highlight w:val="yellow"/>
                                </w:rPr>
                              </w:pPr>
                              <w:r w:rsidRPr="00A66FF3">
                                <w:rPr>
                                  <w:rFonts w:cs="Arial"/>
                                  <w:b/>
                                  <w:bCs/>
                                  <w:color w:val="000000"/>
                                  <w:sz w:val="36"/>
                                  <w:szCs w:val="36"/>
                                </w:rPr>
                                <w:t>Edition 1</w:t>
                              </w:r>
                            </w:p>
                            <w:p w14:paraId="337368C6" w14:textId="77777777" w:rsidR="00AE4947" w:rsidRPr="00380C7B" w:rsidRDefault="00AE4947" w:rsidP="00460028">
                              <w:pPr>
                                <w:autoSpaceDE w:val="0"/>
                                <w:autoSpaceDN w:val="0"/>
                                <w:adjustRightInd w:val="0"/>
                                <w:jc w:val="center"/>
                                <w:rPr>
                                  <w:rFonts w:cs="Arial"/>
                                  <w:b/>
                                  <w:bCs/>
                                  <w:color w:val="000000"/>
                                  <w:sz w:val="36"/>
                                  <w:szCs w:val="36"/>
                                  <w:highlight w:val="yellow"/>
                                </w:rPr>
                              </w:pPr>
                            </w:p>
                            <w:p w14:paraId="6D87497F" w14:textId="77777777" w:rsidR="00AE4947" w:rsidRPr="00931701" w:rsidRDefault="00AE4947" w:rsidP="00460028">
                              <w:pPr>
                                <w:autoSpaceDE w:val="0"/>
                                <w:autoSpaceDN w:val="0"/>
                                <w:adjustRightInd w:val="0"/>
                                <w:jc w:val="center"/>
                                <w:rPr>
                                  <w:rFonts w:cs="Arial"/>
                                  <w:b/>
                                  <w:bCs/>
                                  <w:color w:val="000000"/>
                                  <w:sz w:val="36"/>
                                  <w:szCs w:val="36"/>
                                </w:rPr>
                              </w:pPr>
                              <w:r w:rsidRPr="00931701">
                                <w:rPr>
                                  <w:rFonts w:cs="Arial"/>
                                  <w:b/>
                                  <w:bCs/>
                                  <w:color w:val="000000"/>
                                  <w:sz w:val="36"/>
                                  <w:szCs w:val="36"/>
                                </w:rPr>
                                <w:t>May 2009</w:t>
                              </w:r>
                            </w:p>
                            <w:p w14:paraId="7A1B779B" w14:textId="77777777" w:rsidR="00AE4947" w:rsidRDefault="00AE4947"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pic:pic xmlns:pic="http://schemas.openxmlformats.org/drawingml/2006/picture">
                        <pic:nvPicPr>
                          <pic:cNvPr id="3" name="Picture 112" descr="IALA logo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760" y="8520"/>
                            <a:ext cx="1415" cy="1948"/>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13"/>
                        <wpg:cNvGrpSpPr>
                          <a:grpSpLocks/>
                        </wpg:cNvGrpSpPr>
                        <wpg:grpSpPr bwMode="auto">
                          <a:xfrm>
                            <a:off x="1800" y="1330"/>
                            <a:ext cx="960" cy="13844"/>
                            <a:chOff x="1800" y="1330"/>
                            <a:chExt cx="960" cy="13844"/>
                          </a:xfrm>
                        </wpg:grpSpPr>
                        <wps:wsp>
                          <wps:cNvPr id="5" name="Text Box 114"/>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7ACD6" w14:textId="77777777" w:rsidR="00AE4947" w:rsidRDefault="00AE4947"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6" name="Text Box 115"/>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F74CF" w14:textId="77777777" w:rsidR="00AE4947" w:rsidRDefault="00AE4947"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7" name="Line 116"/>
                          <wps:cNvCnPr>
                            <a:cxnSpLocks noChangeShapeType="1"/>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7"/>
                          <wps:cNvCnPr>
                            <a:cxnSpLocks noChangeShapeType="1"/>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Text Box 118"/>
                        <wps:cNvSpPr txBox="1">
                          <a:spLocks noChangeArrowheads="1"/>
                        </wps:cNvSpPr>
                        <wps:spPr bwMode="auto">
                          <a:xfrm>
                            <a:off x="3147" y="12965"/>
                            <a:ext cx="7225" cy="139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2F33A" w14:textId="77777777" w:rsidR="00AE4947" w:rsidRPr="00460028" w:rsidRDefault="00AE4947"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20ter, rue Schnapper, 78100</w:t>
                              </w:r>
                            </w:p>
                            <w:p w14:paraId="3509BDE8" w14:textId="77777777" w:rsidR="00AE4947" w:rsidRDefault="00AE4947"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14:paraId="51C72BD8" w14:textId="77777777" w:rsidR="00AE4947" w:rsidRDefault="00AE4947"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0E9F102" w14:textId="77777777" w:rsidR="00AE4947" w:rsidRDefault="00AE4947"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1453C153" id="Group 110" o:spid="_x0000_s1026" style="position:absolute;left:0;text-align:left;margin-left:0;margin-top:3.6pt;width:428.6pt;height:692.2pt;z-index:251657728" coordorigin="1800,1330" coordsize="8572,13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">
                <v:shapetype id="_x0000_t202" coordsize="21600,21600" o:spt="202" path="m,l,21600r21600,l21600,xe">
                  <v:stroke joinstyle="miter"/>
                  <v:path gradientshapeok="t" o:connecttype="rect"/>
                </v:shapetype>
                <v:shape id="Text Box 111" o:spid="_x0000_s1027" type="#_x0000_t202" style="position:absolute;left:3480;top:2040;width:5760;height:5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" filled="f" fillcolor="#0c9" stroked="f">
                  <v:textbox>
                    <w:txbxContent>
                      <w:p w14:paraId="08BA5936" w14:textId="77777777" w:rsidR="00AE4947" w:rsidRPr="00380C7B" w:rsidRDefault="00AE4947"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931701">
                          <w:rPr>
                            <w:rFonts w:cs="Arial"/>
                            <w:b/>
                            <w:bCs/>
                            <w:color w:val="000000"/>
                            <w:sz w:val="36"/>
                            <w:szCs w:val="36"/>
                          </w:rPr>
                          <w:t>10</w:t>
                        </w:r>
                        <w:r>
                          <w:rPr>
                            <w:rFonts w:cs="Arial"/>
                            <w:b/>
                            <w:bCs/>
                            <w:color w:val="000000"/>
                            <w:sz w:val="36"/>
                            <w:szCs w:val="36"/>
                          </w:rPr>
                          <w:t>67</w:t>
                        </w:r>
                        <w:r w:rsidRPr="00931701">
                          <w:rPr>
                            <w:rFonts w:cs="Arial"/>
                            <w:b/>
                            <w:bCs/>
                            <w:color w:val="000000"/>
                            <w:sz w:val="36"/>
                            <w:szCs w:val="36"/>
                          </w:rPr>
                          <w:t>-2</w:t>
                        </w:r>
                      </w:p>
                      <w:p w14:paraId="6FFD2795" w14:textId="77777777" w:rsidR="00AE4947" w:rsidRPr="00380C7B" w:rsidRDefault="00AE4947" w:rsidP="00460028">
                        <w:pPr>
                          <w:autoSpaceDE w:val="0"/>
                          <w:autoSpaceDN w:val="0"/>
                          <w:adjustRightInd w:val="0"/>
                          <w:jc w:val="center"/>
                          <w:rPr>
                            <w:rFonts w:cs="Arial"/>
                            <w:b/>
                            <w:bCs/>
                            <w:color w:val="000000"/>
                            <w:sz w:val="36"/>
                            <w:szCs w:val="36"/>
                            <w:highlight w:val="yellow"/>
                          </w:rPr>
                        </w:pPr>
                      </w:p>
                      <w:p w14:paraId="5DE47D75" w14:textId="77777777" w:rsidR="00AE4947" w:rsidRDefault="00AE4947" w:rsidP="00460028">
                        <w:pPr>
                          <w:autoSpaceDE w:val="0"/>
                          <w:autoSpaceDN w:val="0"/>
                          <w:adjustRightInd w:val="0"/>
                          <w:jc w:val="center"/>
                          <w:rPr>
                            <w:rFonts w:cs="Arial"/>
                            <w:b/>
                            <w:bCs/>
                            <w:color w:val="000000"/>
                            <w:sz w:val="36"/>
                            <w:szCs w:val="36"/>
                          </w:rPr>
                        </w:pPr>
                        <w:r>
                          <w:rPr>
                            <w:rFonts w:cs="Arial"/>
                            <w:b/>
                            <w:bCs/>
                            <w:color w:val="000000"/>
                            <w:sz w:val="36"/>
                            <w:szCs w:val="36"/>
                          </w:rPr>
                          <w:t>On</w:t>
                        </w:r>
                      </w:p>
                      <w:p w14:paraId="21ADD4F0" w14:textId="77777777" w:rsidR="00AE4947" w:rsidRPr="00A66FF3" w:rsidRDefault="00AE4947" w:rsidP="00460028">
                        <w:pPr>
                          <w:autoSpaceDE w:val="0"/>
                          <w:autoSpaceDN w:val="0"/>
                          <w:adjustRightInd w:val="0"/>
                          <w:jc w:val="center"/>
                          <w:rPr>
                            <w:rFonts w:cs="Arial"/>
                            <w:b/>
                            <w:bCs/>
                            <w:color w:val="000000"/>
                            <w:sz w:val="36"/>
                            <w:szCs w:val="36"/>
                          </w:rPr>
                        </w:pPr>
                      </w:p>
                      <w:p w14:paraId="24CEB017" w14:textId="77777777" w:rsidR="00AE4947" w:rsidRPr="00A66FF3" w:rsidRDefault="00AE4947" w:rsidP="00460028">
                        <w:pPr>
                          <w:autoSpaceDE w:val="0"/>
                          <w:autoSpaceDN w:val="0"/>
                          <w:adjustRightInd w:val="0"/>
                          <w:jc w:val="center"/>
                          <w:rPr>
                            <w:rFonts w:cs="Arial"/>
                            <w:b/>
                            <w:bCs/>
                            <w:color w:val="000000"/>
                            <w:sz w:val="36"/>
                            <w:szCs w:val="36"/>
                          </w:rPr>
                        </w:pPr>
                        <w:r w:rsidRPr="00A66FF3">
                          <w:rPr>
                            <w:rFonts w:cs="Arial"/>
                            <w:b/>
                            <w:bCs/>
                            <w:color w:val="000000"/>
                            <w:sz w:val="36"/>
                            <w:szCs w:val="36"/>
                          </w:rPr>
                          <w:t>Power Sources</w:t>
                        </w:r>
                      </w:p>
                      <w:p w14:paraId="28461EF9" w14:textId="77777777" w:rsidR="00AE4947" w:rsidRPr="00A66FF3" w:rsidRDefault="00AE4947" w:rsidP="00460028">
                        <w:pPr>
                          <w:autoSpaceDE w:val="0"/>
                          <w:autoSpaceDN w:val="0"/>
                          <w:adjustRightInd w:val="0"/>
                          <w:jc w:val="center"/>
                          <w:rPr>
                            <w:rFonts w:cs="Arial"/>
                            <w:b/>
                            <w:bCs/>
                            <w:color w:val="000000"/>
                            <w:sz w:val="36"/>
                            <w:szCs w:val="36"/>
                          </w:rPr>
                        </w:pPr>
                      </w:p>
                      <w:p w14:paraId="251F0E46" w14:textId="77777777" w:rsidR="00AE4947" w:rsidRPr="00380C7B" w:rsidRDefault="00AE4947" w:rsidP="00460028">
                        <w:pPr>
                          <w:autoSpaceDE w:val="0"/>
                          <w:autoSpaceDN w:val="0"/>
                          <w:adjustRightInd w:val="0"/>
                          <w:jc w:val="center"/>
                          <w:rPr>
                            <w:rFonts w:cs="Arial"/>
                            <w:b/>
                            <w:bCs/>
                            <w:color w:val="000000"/>
                            <w:sz w:val="36"/>
                            <w:szCs w:val="36"/>
                            <w:highlight w:val="yellow"/>
                          </w:rPr>
                        </w:pPr>
                        <w:r w:rsidRPr="00A66FF3">
                          <w:rPr>
                            <w:rFonts w:cs="Arial"/>
                            <w:b/>
                            <w:bCs/>
                            <w:color w:val="000000"/>
                            <w:sz w:val="36"/>
                            <w:szCs w:val="36"/>
                          </w:rPr>
                          <w:t>Edition 1</w:t>
                        </w:r>
                      </w:p>
                      <w:p w14:paraId="337368C6" w14:textId="77777777" w:rsidR="00AE4947" w:rsidRPr="00380C7B" w:rsidRDefault="00AE4947" w:rsidP="00460028">
                        <w:pPr>
                          <w:autoSpaceDE w:val="0"/>
                          <w:autoSpaceDN w:val="0"/>
                          <w:adjustRightInd w:val="0"/>
                          <w:jc w:val="center"/>
                          <w:rPr>
                            <w:rFonts w:cs="Arial"/>
                            <w:b/>
                            <w:bCs/>
                            <w:color w:val="000000"/>
                            <w:sz w:val="36"/>
                            <w:szCs w:val="36"/>
                            <w:highlight w:val="yellow"/>
                          </w:rPr>
                        </w:pPr>
                      </w:p>
                      <w:p w14:paraId="6D87497F" w14:textId="77777777" w:rsidR="00AE4947" w:rsidRPr="00931701" w:rsidRDefault="00AE4947" w:rsidP="00460028">
                        <w:pPr>
                          <w:autoSpaceDE w:val="0"/>
                          <w:autoSpaceDN w:val="0"/>
                          <w:adjustRightInd w:val="0"/>
                          <w:jc w:val="center"/>
                          <w:rPr>
                            <w:rFonts w:cs="Arial"/>
                            <w:b/>
                            <w:bCs/>
                            <w:color w:val="000000"/>
                            <w:sz w:val="36"/>
                            <w:szCs w:val="36"/>
                          </w:rPr>
                        </w:pPr>
                        <w:r w:rsidRPr="00931701">
                          <w:rPr>
                            <w:rFonts w:cs="Arial"/>
                            <w:b/>
                            <w:bCs/>
                            <w:color w:val="000000"/>
                            <w:sz w:val="36"/>
                            <w:szCs w:val="36"/>
                          </w:rPr>
                          <w:t>May 2009</w:t>
                        </w:r>
                      </w:p>
                      <w:p w14:paraId="7A1B779B" w14:textId="77777777" w:rsidR="00AE4947" w:rsidRDefault="00AE4947"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8" type="#_x0000_t75" alt="IALA logo1" style="position:absolute;left:5760;top:8520;width:1415;height:1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">
                  <v:imagedata r:id="rId11" o:title="IALA logo1"/>
                </v:shape>
                <v:group id="Group 113" o:spid="_x0000_s1029" style="position:absolute;left:1800;top:1330;width:960;height:13844" coordorigin="1800,1330" coordsize="960,13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114" o:spid="_x0000_s1030" type="#_x0000_t202" style="position:absolute;left:-2537;top:9997;width:9634;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" filled="f" fillcolor="#0c9" stroked="f">
                    <v:textbox style="layout-flow:vertical;mso-layout-flow-alt:bottom-to-top">
                      <w:txbxContent>
                        <w:p w14:paraId="47F7ACD6" w14:textId="77777777" w:rsidR="00AE4947" w:rsidRDefault="00AE4947"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115" o:spid="_x0000_s1031" type="#_x0000_t202" style="position:absolute;left:-253;top:3450;width:4982;height:7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" filled="f" fillcolor="#0c9" stroked="f">
                    <v:textbox style="layout-flow:vertical;mso-layout-flow-alt:bottom-to-top">
                      <w:txbxContent>
                        <w:p w14:paraId="546F74CF" w14:textId="77777777" w:rsidR="00AE4947" w:rsidRDefault="00AE4947"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116" o:spid="_x0000_s1032" style="position:absolute;flip:y;visibility:visible;mso-wrap-style:square" from="2760,1506" to="276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17" o:spid="_x0000_s1033" style="position:absolute;visibility:visible;mso-wrap-style:square" from="1800,1560" to="1800,14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v:shape id="Text Box 118" o:spid="_x0000_s1034" type="#_x0000_t202" style="position:absolute;left:3147;top:12965;width:7225;height:1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" filled="f" fillcolor="#0c9" stroked="f">
                  <v:textbox>
                    <w:txbxContent>
                      <w:p w14:paraId="1F12F33A" w14:textId="77777777" w:rsidR="00AE4947" w:rsidRPr="00460028" w:rsidRDefault="00AE4947"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20ter, rue Schnapper, 78100</w:t>
                        </w:r>
                      </w:p>
                      <w:p w14:paraId="3509BDE8" w14:textId="77777777" w:rsidR="00AE4947" w:rsidRDefault="00AE4947"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14:paraId="51C72BD8" w14:textId="77777777" w:rsidR="00AE4947" w:rsidRDefault="00AE4947"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0E9F102" w14:textId="77777777" w:rsidR="00AE4947" w:rsidRDefault="00AE4947"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2"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5A7DC25" w14:textId="77777777" w:rsidR="00857962" w:rsidRPr="00664225" w:rsidRDefault="00A66FF3" w:rsidP="00870A1B">
      <w:pPr>
        <w:pStyle w:val="Title"/>
      </w:pPr>
      <w:r w:rsidRPr="00664225">
        <w:br w:type="page"/>
      </w:r>
      <w:bookmarkStart w:id="16" w:name="_Toc225673119"/>
      <w:bookmarkStart w:id="17" w:name="_Toc448313567"/>
      <w:r w:rsidR="009A2C02" w:rsidRPr="00664225">
        <w:lastRenderedPageBreak/>
        <w:t>Document Revisions</w:t>
      </w:r>
      <w:bookmarkEnd w:id="16"/>
      <w:bookmarkEnd w:id="17"/>
    </w:p>
    <w:p w14:paraId="63B52D17" w14:textId="77777777" w:rsidR="00857962" w:rsidRPr="00664225" w:rsidRDefault="00857962" w:rsidP="00A163D8">
      <w:pPr>
        <w:pStyle w:val="BodyText"/>
      </w:pPr>
      <w:r w:rsidRPr="00664225">
        <w:t xml:space="preserve">Revisions </w:t>
      </w:r>
      <w:smartTag w:uri="urn:schemas-microsoft-com:office:smarttags" w:element="PersonName">
        <w:smartTagPr>
          <w:attr w:name="ProductID" w:val="to the IALA"/>
        </w:smartTagPr>
        <w:r w:rsidRPr="00664225">
          <w:t>to the IALA</w:t>
        </w:r>
      </w:smartTag>
      <w:r w:rsidRPr="00664225">
        <w:t xml:space="preserve"> Document are to be noted in the table prior to t</w:t>
      </w:r>
      <w:r w:rsidR="00D04332">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664225" w14:paraId="06994B55" w14:textId="77777777">
        <w:tc>
          <w:tcPr>
            <w:tcW w:w="1908" w:type="dxa"/>
          </w:tcPr>
          <w:p w14:paraId="388FA74B" w14:textId="77777777" w:rsidR="00857962" w:rsidRPr="00664225" w:rsidRDefault="00857962" w:rsidP="00A163D8">
            <w:pPr>
              <w:spacing w:before="60" w:after="60"/>
              <w:jc w:val="center"/>
              <w:rPr>
                <w:rFonts w:cs="Arial"/>
                <w:b/>
                <w:bCs/>
              </w:rPr>
            </w:pPr>
            <w:r w:rsidRPr="00664225">
              <w:rPr>
                <w:rFonts w:cs="Arial"/>
                <w:b/>
                <w:bCs/>
              </w:rPr>
              <w:t>Date</w:t>
            </w:r>
          </w:p>
        </w:tc>
        <w:tc>
          <w:tcPr>
            <w:tcW w:w="3360" w:type="dxa"/>
          </w:tcPr>
          <w:p w14:paraId="7A11BD36" w14:textId="77777777" w:rsidR="00857962" w:rsidRPr="00664225" w:rsidRDefault="00857962" w:rsidP="00A163D8">
            <w:pPr>
              <w:spacing w:before="60" w:after="60"/>
              <w:jc w:val="center"/>
              <w:rPr>
                <w:rFonts w:cs="Arial"/>
                <w:b/>
                <w:bCs/>
              </w:rPr>
            </w:pPr>
            <w:r w:rsidRPr="00664225">
              <w:rPr>
                <w:rFonts w:cs="Arial"/>
                <w:b/>
                <w:bCs/>
              </w:rPr>
              <w:t>Page / Section Revised</w:t>
            </w:r>
          </w:p>
        </w:tc>
        <w:tc>
          <w:tcPr>
            <w:tcW w:w="4161" w:type="dxa"/>
          </w:tcPr>
          <w:p w14:paraId="1594C013" w14:textId="77777777" w:rsidR="00857962" w:rsidRPr="00664225" w:rsidRDefault="00857962" w:rsidP="00A163D8">
            <w:pPr>
              <w:spacing w:before="60" w:after="60"/>
              <w:jc w:val="center"/>
              <w:rPr>
                <w:rFonts w:cs="Arial"/>
                <w:b/>
                <w:bCs/>
              </w:rPr>
            </w:pPr>
            <w:r w:rsidRPr="00664225">
              <w:rPr>
                <w:rFonts w:cs="Arial"/>
                <w:b/>
                <w:bCs/>
              </w:rPr>
              <w:t>Requirement for Revision</w:t>
            </w:r>
          </w:p>
        </w:tc>
      </w:tr>
      <w:tr w:rsidR="00857962" w:rsidRPr="00664225" w14:paraId="290AE9BA" w14:textId="77777777">
        <w:trPr>
          <w:trHeight w:val="851"/>
        </w:trPr>
        <w:tc>
          <w:tcPr>
            <w:tcW w:w="1908" w:type="dxa"/>
            <w:vAlign w:val="center"/>
          </w:tcPr>
          <w:p w14:paraId="41EBB8B9" w14:textId="77777777" w:rsidR="00857962" w:rsidRPr="00664225" w:rsidRDefault="00AE4947" w:rsidP="00A163D8">
            <w:pPr>
              <w:spacing w:before="60" w:after="60"/>
              <w:rPr>
                <w:highlight w:val="yellow"/>
              </w:rPr>
            </w:pPr>
            <w:ins w:id="18" w:author="Peter Dobson" w:date="2016-04-13T12:21:00Z">
              <w:r>
                <w:rPr>
                  <w:highlight w:val="yellow"/>
                </w:rPr>
                <w:t>April 16</w:t>
              </w:r>
            </w:ins>
          </w:p>
        </w:tc>
        <w:tc>
          <w:tcPr>
            <w:tcW w:w="3360" w:type="dxa"/>
            <w:vAlign w:val="center"/>
          </w:tcPr>
          <w:p w14:paraId="0B1A5791" w14:textId="77777777" w:rsidR="00857962" w:rsidRPr="00664225" w:rsidRDefault="00AE4947" w:rsidP="00A163D8">
            <w:pPr>
              <w:spacing w:before="60" w:after="60"/>
              <w:rPr>
                <w:highlight w:val="yellow"/>
              </w:rPr>
            </w:pPr>
            <w:ins w:id="19" w:author="Peter Dobson" w:date="2016-04-13T12:20:00Z">
              <w:r>
                <w:rPr>
                  <w:highlight w:val="yellow"/>
                </w:rPr>
                <w:t>All</w:t>
              </w:r>
            </w:ins>
          </w:p>
        </w:tc>
        <w:tc>
          <w:tcPr>
            <w:tcW w:w="4161" w:type="dxa"/>
            <w:vAlign w:val="center"/>
          </w:tcPr>
          <w:p w14:paraId="0C9E1EA9" w14:textId="77777777" w:rsidR="00857962" w:rsidRPr="00664225" w:rsidRDefault="00AE4947" w:rsidP="00A163D8">
            <w:pPr>
              <w:spacing w:before="60" w:after="60"/>
            </w:pPr>
            <w:ins w:id="20" w:author="Peter Dobson" w:date="2016-04-13T12:21:00Z">
              <w:r>
                <w:t>Review</w:t>
              </w:r>
            </w:ins>
          </w:p>
        </w:tc>
      </w:tr>
      <w:tr w:rsidR="00857962" w:rsidRPr="00664225" w14:paraId="648A1442" w14:textId="77777777">
        <w:trPr>
          <w:trHeight w:val="851"/>
        </w:trPr>
        <w:tc>
          <w:tcPr>
            <w:tcW w:w="1908" w:type="dxa"/>
            <w:vAlign w:val="center"/>
          </w:tcPr>
          <w:p w14:paraId="22B53E1E" w14:textId="77777777" w:rsidR="00857962" w:rsidRPr="00664225" w:rsidRDefault="00857962" w:rsidP="00A163D8">
            <w:pPr>
              <w:spacing w:before="60" w:after="60"/>
            </w:pPr>
          </w:p>
        </w:tc>
        <w:tc>
          <w:tcPr>
            <w:tcW w:w="3360" w:type="dxa"/>
            <w:vAlign w:val="center"/>
          </w:tcPr>
          <w:p w14:paraId="1E1CCB8F" w14:textId="77777777" w:rsidR="00857962" w:rsidRPr="00664225" w:rsidRDefault="00857962" w:rsidP="00A163D8">
            <w:pPr>
              <w:spacing w:before="60" w:after="60"/>
            </w:pPr>
          </w:p>
        </w:tc>
        <w:tc>
          <w:tcPr>
            <w:tcW w:w="4161" w:type="dxa"/>
            <w:vAlign w:val="center"/>
          </w:tcPr>
          <w:p w14:paraId="51B9EB70" w14:textId="77777777" w:rsidR="00857962" w:rsidRPr="00664225" w:rsidRDefault="00857962" w:rsidP="00A163D8">
            <w:pPr>
              <w:spacing w:before="60" w:after="60"/>
            </w:pPr>
          </w:p>
        </w:tc>
      </w:tr>
      <w:tr w:rsidR="00857962" w:rsidRPr="00664225" w14:paraId="510F3129" w14:textId="77777777">
        <w:trPr>
          <w:trHeight w:val="851"/>
        </w:trPr>
        <w:tc>
          <w:tcPr>
            <w:tcW w:w="1908" w:type="dxa"/>
            <w:vAlign w:val="center"/>
          </w:tcPr>
          <w:p w14:paraId="20380963" w14:textId="77777777" w:rsidR="00857962" w:rsidRPr="00664225" w:rsidRDefault="00857962" w:rsidP="00A163D8">
            <w:pPr>
              <w:spacing w:before="60" w:after="60"/>
            </w:pPr>
          </w:p>
        </w:tc>
        <w:tc>
          <w:tcPr>
            <w:tcW w:w="3360" w:type="dxa"/>
            <w:vAlign w:val="center"/>
          </w:tcPr>
          <w:p w14:paraId="20CCD38A" w14:textId="77777777" w:rsidR="00857962" w:rsidRPr="00664225" w:rsidRDefault="00857962" w:rsidP="00A163D8">
            <w:pPr>
              <w:spacing w:before="60" w:after="60"/>
            </w:pPr>
          </w:p>
        </w:tc>
        <w:tc>
          <w:tcPr>
            <w:tcW w:w="4161" w:type="dxa"/>
            <w:vAlign w:val="center"/>
          </w:tcPr>
          <w:p w14:paraId="6CDC0DED" w14:textId="77777777" w:rsidR="00857962" w:rsidRPr="00664225" w:rsidRDefault="00857962" w:rsidP="00A163D8">
            <w:pPr>
              <w:spacing w:before="60" w:after="60"/>
            </w:pPr>
          </w:p>
        </w:tc>
      </w:tr>
      <w:tr w:rsidR="00857962" w:rsidRPr="00664225" w14:paraId="49135BFD" w14:textId="77777777">
        <w:trPr>
          <w:trHeight w:val="851"/>
        </w:trPr>
        <w:tc>
          <w:tcPr>
            <w:tcW w:w="1908" w:type="dxa"/>
            <w:vAlign w:val="center"/>
          </w:tcPr>
          <w:p w14:paraId="4EDDD9AB" w14:textId="77777777" w:rsidR="00857962" w:rsidRPr="00664225" w:rsidRDefault="00857962" w:rsidP="00A163D8">
            <w:pPr>
              <w:spacing w:before="60" w:after="60"/>
            </w:pPr>
          </w:p>
        </w:tc>
        <w:tc>
          <w:tcPr>
            <w:tcW w:w="3360" w:type="dxa"/>
            <w:vAlign w:val="center"/>
          </w:tcPr>
          <w:p w14:paraId="2FF464EA" w14:textId="77777777" w:rsidR="00857962" w:rsidRPr="00664225" w:rsidRDefault="00857962" w:rsidP="00A163D8">
            <w:pPr>
              <w:spacing w:before="60" w:after="60"/>
            </w:pPr>
          </w:p>
        </w:tc>
        <w:tc>
          <w:tcPr>
            <w:tcW w:w="4161" w:type="dxa"/>
            <w:vAlign w:val="center"/>
          </w:tcPr>
          <w:p w14:paraId="4DD03F25" w14:textId="77777777" w:rsidR="00857962" w:rsidRPr="00664225" w:rsidRDefault="00857962" w:rsidP="00A163D8">
            <w:pPr>
              <w:spacing w:before="60" w:after="60"/>
            </w:pPr>
          </w:p>
        </w:tc>
      </w:tr>
      <w:tr w:rsidR="00857962" w:rsidRPr="00664225" w14:paraId="47648B86" w14:textId="77777777">
        <w:trPr>
          <w:trHeight w:val="851"/>
        </w:trPr>
        <w:tc>
          <w:tcPr>
            <w:tcW w:w="1908" w:type="dxa"/>
            <w:vAlign w:val="center"/>
          </w:tcPr>
          <w:p w14:paraId="06BCC1D2" w14:textId="77777777" w:rsidR="00857962" w:rsidRPr="00664225" w:rsidRDefault="00857962" w:rsidP="00A163D8">
            <w:pPr>
              <w:spacing w:before="60" w:after="60"/>
            </w:pPr>
          </w:p>
        </w:tc>
        <w:tc>
          <w:tcPr>
            <w:tcW w:w="3360" w:type="dxa"/>
            <w:vAlign w:val="center"/>
          </w:tcPr>
          <w:p w14:paraId="12643EA7" w14:textId="77777777" w:rsidR="00857962" w:rsidRPr="00664225" w:rsidRDefault="00857962" w:rsidP="00A163D8">
            <w:pPr>
              <w:spacing w:before="60" w:after="60"/>
            </w:pPr>
          </w:p>
        </w:tc>
        <w:tc>
          <w:tcPr>
            <w:tcW w:w="4161" w:type="dxa"/>
            <w:vAlign w:val="center"/>
          </w:tcPr>
          <w:p w14:paraId="2AC44A56" w14:textId="77777777" w:rsidR="00857962" w:rsidRPr="00664225" w:rsidRDefault="00857962" w:rsidP="00A163D8">
            <w:pPr>
              <w:spacing w:before="60" w:after="60"/>
            </w:pPr>
          </w:p>
        </w:tc>
      </w:tr>
      <w:tr w:rsidR="00857962" w:rsidRPr="00664225" w14:paraId="08A00E8A" w14:textId="77777777">
        <w:trPr>
          <w:trHeight w:val="851"/>
        </w:trPr>
        <w:tc>
          <w:tcPr>
            <w:tcW w:w="1908" w:type="dxa"/>
            <w:vAlign w:val="center"/>
          </w:tcPr>
          <w:p w14:paraId="77497C0D" w14:textId="77777777" w:rsidR="00857962" w:rsidRPr="00664225" w:rsidRDefault="00857962" w:rsidP="00A163D8">
            <w:pPr>
              <w:spacing w:before="60" w:after="60"/>
            </w:pPr>
          </w:p>
        </w:tc>
        <w:tc>
          <w:tcPr>
            <w:tcW w:w="3360" w:type="dxa"/>
            <w:vAlign w:val="center"/>
          </w:tcPr>
          <w:p w14:paraId="5928FFE6" w14:textId="77777777" w:rsidR="00857962" w:rsidRPr="00664225" w:rsidRDefault="00857962" w:rsidP="00A163D8">
            <w:pPr>
              <w:spacing w:before="60" w:after="60"/>
            </w:pPr>
          </w:p>
        </w:tc>
        <w:tc>
          <w:tcPr>
            <w:tcW w:w="4161" w:type="dxa"/>
            <w:vAlign w:val="center"/>
          </w:tcPr>
          <w:p w14:paraId="14EDFA17" w14:textId="77777777" w:rsidR="00857962" w:rsidRPr="00664225" w:rsidRDefault="00857962" w:rsidP="00A163D8">
            <w:pPr>
              <w:spacing w:before="60" w:after="60"/>
            </w:pPr>
          </w:p>
        </w:tc>
      </w:tr>
    </w:tbl>
    <w:p w14:paraId="7F5A70DD" w14:textId="77777777" w:rsidR="00460028" w:rsidRPr="00664225" w:rsidRDefault="00857962" w:rsidP="00371BEF">
      <w:pPr>
        <w:pStyle w:val="Title"/>
      </w:pPr>
      <w:r w:rsidRPr="00664225">
        <w:br w:type="page"/>
      </w:r>
      <w:bookmarkStart w:id="21" w:name="_Toc225673120"/>
      <w:bookmarkStart w:id="22" w:name="_Toc448313568"/>
      <w:r w:rsidR="00371BEF" w:rsidRPr="00664225">
        <w:lastRenderedPageBreak/>
        <w:t>Table of Contents</w:t>
      </w:r>
      <w:bookmarkEnd w:id="21"/>
      <w:bookmarkEnd w:id="22"/>
    </w:p>
    <w:p w14:paraId="4BA8B8FC" w14:textId="77777777" w:rsidR="00655287" w:rsidRPr="00664225" w:rsidRDefault="00655287" w:rsidP="00380C7B"/>
    <w:p w14:paraId="22CD6833" w14:textId="77777777" w:rsidR="003935C3" w:rsidRDefault="0074683F">
      <w:pPr>
        <w:pStyle w:val="TOC1"/>
        <w:rPr>
          <w:ins w:id="23" w:author="Peter Dobson" w:date="2016-04-13T12:23:00Z"/>
          <w:rFonts w:asciiTheme="minorHAnsi" w:eastAsiaTheme="minorEastAsia" w:hAnsiTheme="minorHAnsi" w:cstheme="minorBidi"/>
          <w:b w:val="0"/>
          <w:bCs w:val="0"/>
          <w:caps w:val="0"/>
          <w:noProof/>
          <w:szCs w:val="22"/>
          <w:lang w:eastAsia="en-GB"/>
        </w:rPr>
      </w:pPr>
      <w:r w:rsidRPr="00664225">
        <w:fldChar w:fldCharType="begin"/>
      </w:r>
      <w:r w:rsidRPr="00664225">
        <w:instrText xml:space="preserve"> TOC \o "3-3" \h \z \t "Heading 1,1,Heading 2,2,Annex,4,Title,1" </w:instrText>
      </w:r>
      <w:r w:rsidRPr="00664225">
        <w:fldChar w:fldCharType="separate"/>
      </w:r>
      <w:ins w:id="24" w:author="Peter Dobson" w:date="2016-04-13T12:23:00Z">
        <w:r w:rsidR="003935C3" w:rsidRPr="008D7A5C">
          <w:rPr>
            <w:rStyle w:val="Hyperlink"/>
            <w:noProof/>
          </w:rPr>
          <w:fldChar w:fldCharType="begin"/>
        </w:r>
        <w:r w:rsidR="003935C3" w:rsidRPr="008D7A5C">
          <w:rPr>
            <w:rStyle w:val="Hyperlink"/>
            <w:noProof/>
          </w:rPr>
          <w:instrText xml:space="preserve"> </w:instrText>
        </w:r>
        <w:r w:rsidR="003935C3">
          <w:rPr>
            <w:noProof/>
          </w:rPr>
          <w:instrText>HYPERLINK \l "_Toc448313567"</w:instrText>
        </w:r>
        <w:r w:rsidR="003935C3" w:rsidRPr="008D7A5C">
          <w:rPr>
            <w:rStyle w:val="Hyperlink"/>
            <w:noProof/>
          </w:rPr>
          <w:instrText xml:space="preserve"> </w:instrText>
        </w:r>
        <w:r w:rsidR="003935C3" w:rsidRPr="008D7A5C">
          <w:rPr>
            <w:rStyle w:val="Hyperlink"/>
            <w:noProof/>
          </w:rPr>
          <w:fldChar w:fldCharType="separate"/>
        </w:r>
        <w:r w:rsidR="003935C3" w:rsidRPr="008D7A5C">
          <w:rPr>
            <w:rStyle w:val="Hyperlink"/>
            <w:noProof/>
          </w:rPr>
          <w:t>Document Revisions</w:t>
        </w:r>
        <w:r w:rsidR="003935C3">
          <w:rPr>
            <w:noProof/>
            <w:webHidden/>
          </w:rPr>
          <w:tab/>
        </w:r>
        <w:r w:rsidR="003935C3">
          <w:rPr>
            <w:noProof/>
            <w:webHidden/>
          </w:rPr>
          <w:fldChar w:fldCharType="begin"/>
        </w:r>
        <w:r w:rsidR="003935C3">
          <w:rPr>
            <w:noProof/>
            <w:webHidden/>
          </w:rPr>
          <w:instrText xml:space="preserve"> PAGEREF _Toc448313567 \h </w:instrText>
        </w:r>
      </w:ins>
      <w:r w:rsidR="003935C3">
        <w:rPr>
          <w:noProof/>
          <w:webHidden/>
        </w:rPr>
      </w:r>
      <w:r w:rsidR="003935C3">
        <w:rPr>
          <w:noProof/>
          <w:webHidden/>
        </w:rPr>
        <w:fldChar w:fldCharType="separate"/>
      </w:r>
      <w:ins w:id="25" w:author="Peter Dobson" w:date="2016-04-13T12:23:00Z">
        <w:r w:rsidR="003935C3">
          <w:rPr>
            <w:noProof/>
            <w:webHidden/>
          </w:rPr>
          <w:t>2</w:t>
        </w:r>
        <w:r w:rsidR="003935C3">
          <w:rPr>
            <w:noProof/>
            <w:webHidden/>
          </w:rPr>
          <w:fldChar w:fldCharType="end"/>
        </w:r>
        <w:r w:rsidR="003935C3" w:rsidRPr="008D7A5C">
          <w:rPr>
            <w:rStyle w:val="Hyperlink"/>
            <w:noProof/>
          </w:rPr>
          <w:fldChar w:fldCharType="end"/>
        </w:r>
      </w:ins>
    </w:p>
    <w:p w14:paraId="3D233F66" w14:textId="77777777" w:rsidR="003935C3" w:rsidRDefault="003935C3">
      <w:pPr>
        <w:pStyle w:val="TOC1"/>
        <w:rPr>
          <w:ins w:id="26" w:author="Peter Dobson" w:date="2016-04-13T12:23:00Z"/>
          <w:rFonts w:asciiTheme="minorHAnsi" w:eastAsiaTheme="minorEastAsia" w:hAnsiTheme="minorHAnsi" w:cstheme="minorBidi"/>
          <w:b w:val="0"/>
          <w:bCs w:val="0"/>
          <w:caps w:val="0"/>
          <w:noProof/>
          <w:szCs w:val="22"/>
          <w:lang w:eastAsia="en-GB"/>
        </w:rPr>
      </w:pPr>
      <w:ins w:id="2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"_Toc448313568"</w:instrText>
        </w:r>
        <w:r w:rsidRPr="008D7A5C">
          <w:rPr>
            <w:rStyle w:val="Hyperlink"/>
            <w:noProof/>
          </w:rPr>
          <w:instrText xml:space="preserve"> </w:instrText>
        </w:r>
        <w:r w:rsidRPr="008D7A5C">
          <w:rPr>
            <w:rStyle w:val="Hyperlink"/>
            <w:noProof/>
          </w:rPr>
          <w:fldChar w:fldCharType="separate"/>
        </w:r>
        <w:r w:rsidRPr="008D7A5C">
          <w:rPr>
            <w:rStyle w:val="Hyperlink"/>
            <w:noProof/>
          </w:rPr>
          <w:t>Table of Contents</w:t>
        </w:r>
        <w:r>
          <w:rPr>
            <w:noProof/>
            <w:webHidden/>
          </w:rPr>
          <w:tab/>
        </w:r>
        <w:r>
          <w:rPr>
            <w:noProof/>
            <w:webHidden/>
          </w:rPr>
          <w:fldChar w:fldCharType="begin"/>
        </w:r>
        <w:r>
          <w:rPr>
            <w:noProof/>
            <w:webHidden/>
          </w:rPr>
          <w:instrText xml:space="preserve"> PAGEREF _Toc448313568 \h </w:instrText>
        </w:r>
      </w:ins>
      <w:r>
        <w:rPr>
          <w:noProof/>
          <w:webHidden/>
        </w:rPr>
      </w:r>
      <w:r>
        <w:rPr>
          <w:noProof/>
          <w:webHidden/>
        </w:rPr>
        <w:fldChar w:fldCharType="separate"/>
      </w:r>
      <w:ins w:id="28" w:author="Peter Dobson" w:date="2016-04-13T12:23:00Z">
        <w:r>
          <w:rPr>
            <w:noProof/>
            <w:webHidden/>
          </w:rPr>
          <w:t>3</w:t>
        </w:r>
        <w:r>
          <w:rPr>
            <w:noProof/>
            <w:webHidden/>
          </w:rPr>
          <w:fldChar w:fldCharType="end"/>
        </w:r>
        <w:r w:rsidRPr="008D7A5C">
          <w:rPr>
            <w:rStyle w:val="Hyperlink"/>
            <w:noProof/>
          </w:rPr>
          <w:fldChar w:fldCharType="end"/>
        </w:r>
      </w:ins>
    </w:p>
    <w:p w14:paraId="0C4401DA" w14:textId="77777777" w:rsidR="003935C3" w:rsidRDefault="003935C3">
      <w:pPr>
        <w:pStyle w:val="TOC1"/>
        <w:rPr>
          <w:ins w:id="29" w:author="Peter Dobson" w:date="2016-04-13T12:23:00Z"/>
          <w:rFonts w:asciiTheme="minorHAnsi" w:eastAsiaTheme="minorEastAsia" w:hAnsiTheme="minorHAnsi" w:cstheme="minorBidi"/>
          <w:b w:val="0"/>
          <w:bCs w:val="0"/>
          <w:caps w:val="0"/>
          <w:noProof/>
          <w:szCs w:val="22"/>
          <w:lang w:eastAsia="en-GB"/>
        </w:rPr>
      </w:pPr>
      <w:ins w:id="3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"_Toc448313569"</w:instrText>
        </w:r>
        <w:r w:rsidRPr="008D7A5C">
          <w:rPr>
            <w:rStyle w:val="Hyperlink"/>
            <w:noProof/>
          </w:rPr>
          <w:instrText xml:space="preserve"> </w:instrText>
        </w:r>
        <w:r w:rsidRPr="008D7A5C">
          <w:rPr>
            <w:rStyle w:val="Hyperlink"/>
            <w:noProof/>
          </w:rPr>
          <w:fldChar w:fldCharType="separate"/>
        </w:r>
        <w:r w:rsidRPr="008D7A5C">
          <w:rPr>
            <w:rStyle w:val="Hyperlink"/>
            <w:noProof/>
          </w:rPr>
          <w:t>Index of Tables</w:t>
        </w:r>
        <w:r>
          <w:rPr>
            <w:noProof/>
            <w:webHidden/>
          </w:rPr>
          <w:tab/>
        </w:r>
        <w:r>
          <w:rPr>
            <w:noProof/>
            <w:webHidden/>
          </w:rPr>
          <w:fldChar w:fldCharType="begin"/>
        </w:r>
        <w:r>
          <w:rPr>
            <w:noProof/>
            <w:webHidden/>
          </w:rPr>
          <w:instrText xml:space="preserve"> PAGEREF _Toc448313569 \h </w:instrText>
        </w:r>
      </w:ins>
      <w:r>
        <w:rPr>
          <w:noProof/>
          <w:webHidden/>
        </w:rPr>
      </w:r>
      <w:r>
        <w:rPr>
          <w:noProof/>
          <w:webHidden/>
        </w:rPr>
        <w:fldChar w:fldCharType="separate"/>
      </w:r>
      <w:ins w:id="31" w:author="Peter Dobson" w:date="2016-04-13T12:23:00Z">
        <w:r>
          <w:rPr>
            <w:noProof/>
            <w:webHidden/>
          </w:rPr>
          <w:t>5</w:t>
        </w:r>
        <w:r>
          <w:rPr>
            <w:noProof/>
            <w:webHidden/>
          </w:rPr>
          <w:fldChar w:fldCharType="end"/>
        </w:r>
        <w:r w:rsidRPr="008D7A5C">
          <w:rPr>
            <w:rStyle w:val="Hyperlink"/>
            <w:noProof/>
          </w:rPr>
          <w:fldChar w:fldCharType="end"/>
        </w:r>
      </w:ins>
    </w:p>
    <w:p w14:paraId="2807BAD9" w14:textId="77777777" w:rsidR="003935C3" w:rsidRDefault="003935C3">
      <w:pPr>
        <w:pStyle w:val="TOC1"/>
        <w:rPr>
          <w:ins w:id="32" w:author="Peter Dobson" w:date="2016-04-13T12:23:00Z"/>
          <w:rFonts w:asciiTheme="minorHAnsi" w:eastAsiaTheme="minorEastAsia" w:hAnsiTheme="minorHAnsi" w:cstheme="minorBidi"/>
          <w:b w:val="0"/>
          <w:bCs w:val="0"/>
          <w:caps w:val="0"/>
          <w:noProof/>
          <w:szCs w:val="22"/>
          <w:lang w:eastAsia="en-GB"/>
        </w:rPr>
      </w:pPr>
      <w:ins w:id="33"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"_Toc448313570"</w:instrText>
        </w:r>
        <w:r w:rsidRPr="008D7A5C">
          <w:rPr>
            <w:rStyle w:val="Hyperlink"/>
            <w:noProof/>
          </w:rPr>
          <w:instrText xml:space="preserve"> </w:instrText>
        </w:r>
        <w:r w:rsidRPr="008D7A5C">
          <w:rPr>
            <w:rStyle w:val="Hyperlink"/>
            <w:noProof/>
          </w:rPr>
          <w:fldChar w:fldCharType="separate"/>
        </w:r>
        <w:r w:rsidRPr="008D7A5C">
          <w:rPr>
            <w:rStyle w:val="Hyperlink"/>
            <w:noProof/>
          </w:rPr>
          <w:t>Power Sources</w:t>
        </w:r>
        <w:r>
          <w:rPr>
            <w:noProof/>
            <w:webHidden/>
          </w:rPr>
          <w:tab/>
        </w:r>
        <w:r>
          <w:rPr>
            <w:noProof/>
            <w:webHidden/>
          </w:rPr>
          <w:fldChar w:fldCharType="begin"/>
        </w:r>
        <w:r>
          <w:rPr>
            <w:noProof/>
            <w:webHidden/>
          </w:rPr>
          <w:instrText xml:space="preserve"> PAGEREF _Toc448313570 \h </w:instrText>
        </w:r>
      </w:ins>
      <w:r>
        <w:rPr>
          <w:noProof/>
          <w:webHidden/>
        </w:rPr>
      </w:r>
      <w:r>
        <w:rPr>
          <w:noProof/>
          <w:webHidden/>
        </w:rPr>
        <w:fldChar w:fldCharType="separate"/>
      </w:r>
      <w:ins w:id="34" w:author="Peter Dobson" w:date="2016-04-13T12:23:00Z">
        <w:r>
          <w:rPr>
            <w:noProof/>
            <w:webHidden/>
          </w:rPr>
          <w:t>6</w:t>
        </w:r>
        <w:r>
          <w:rPr>
            <w:noProof/>
            <w:webHidden/>
          </w:rPr>
          <w:fldChar w:fldCharType="end"/>
        </w:r>
        <w:r w:rsidRPr="008D7A5C">
          <w:rPr>
            <w:rStyle w:val="Hyperlink"/>
            <w:noProof/>
          </w:rPr>
          <w:fldChar w:fldCharType="end"/>
        </w:r>
      </w:ins>
    </w:p>
    <w:p w14:paraId="4B97E894" w14:textId="77777777" w:rsidR="003935C3" w:rsidRDefault="003935C3">
      <w:pPr>
        <w:pStyle w:val="TOC1"/>
        <w:rPr>
          <w:ins w:id="35" w:author="Peter Dobson" w:date="2016-04-13T12:23:00Z"/>
          <w:rFonts w:asciiTheme="minorHAnsi" w:eastAsiaTheme="minorEastAsia" w:hAnsiTheme="minorHAnsi" w:cstheme="minorBidi"/>
          <w:b w:val="0"/>
          <w:bCs w:val="0"/>
          <w:caps w:val="0"/>
          <w:noProof/>
          <w:szCs w:val="22"/>
          <w:lang w:eastAsia="en-GB"/>
        </w:rPr>
      </w:pPr>
      <w:ins w:id="3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"_Toc448313571"</w:instrText>
        </w:r>
        <w:r w:rsidRPr="008D7A5C">
          <w:rPr>
            <w:rStyle w:val="Hyperlink"/>
            <w:noProof/>
          </w:rPr>
          <w:instrText xml:space="preserve"> </w:instrText>
        </w:r>
        <w:r w:rsidRPr="008D7A5C">
          <w:rPr>
            <w:rStyle w:val="Hyperlink"/>
            <w:noProof/>
          </w:rPr>
          <w:fldChar w:fldCharType="separate"/>
        </w:r>
        <w:r w:rsidRPr="008D7A5C">
          <w:rPr>
            <w:rStyle w:val="Hyperlink"/>
            <w:noProof/>
          </w:rPr>
          <w:t>1</w:t>
        </w:r>
        <w:r>
          <w:rPr>
            <w:rFonts w:asciiTheme="minorHAnsi" w:eastAsiaTheme="minorEastAsia" w:hAnsiTheme="minorHAnsi" w:cstheme="minorBidi"/>
            <w:b w:val="0"/>
            <w:bCs w:val="0"/>
            <w:caps w:val="0"/>
            <w:noProof/>
            <w:szCs w:val="22"/>
            <w:lang w:eastAsia="en-GB"/>
          </w:rPr>
          <w:tab/>
        </w:r>
        <w:r w:rsidRPr="008D7A5C">
          <w:rPr>
            <w:rStyle w:val="Hyperlink"/>
            <w:noProof/>
          </w:rPr>
          <w:t>Introduction</w:t>
        </w:r>
        <w:r>
          <w:rPr>
            <w:noProof/>
            <w:webHidden/>
          </w:rPr>
          <w:tab/>
        </w:r>
        <w:r>
          <w:rPr>
            <w:noProof/>
            <w:webHidden/>
          </w:rPr>
          <w:fldChar w:fldCharType="begin"/>
        </w:r>
        <w:r>
          <w:rPr>
            <w:noProof/>
            <w:webHidden/>
          </w:rPr>
          <w:instrText xml:space="preserve"> PAGEREF _Toc448313571 \h </w:instrText>
        </w:r>
      </w:ins>
      <w:r>
        <w:rPr>
          <w:noProof/>
          <w:webHidden/>
        </w:rPr>
      </w:r>
      <w:r>
        <w:rPr>
          <w:noProof/>
          <w:webHidden/>
        </w:rPr>
        <w:fldChar w:fldCharType="separate"/>
      </w:r>
      <w:ins w:id="37" w:author="Peter Dobson" w:date="2016-04-13T12:23:00Z">
        <w:r>
          <w:rPr>
            <w:noProof/>
            <w:webHidden/>
          </w:rPr>
          <w:t>6</w:t>
        </w:r>
        <w:r>
          <w:rPr>
            <w:noProof/>
            <w:webHidden/>
          </w:rPr>
          <w:fldChar w:fldCharType="end"/>
        </w:r>
        <w:r w:rsidRPr="008D7A5C">
          <w:rPr>
            <w:rStyle w:val="Hyperlink"/>
            <w:noProof/>
          </w:rPr>
          <w:fldChar w:fldCharType="end"/>
        </w:r>
      </w:ins>
    </w:p>
    <w:p w14:paraId="1DC25620" w14:textId="77777777" w:rsidR="003935C3" w:rsidRDefault="003935C3">
      <w:pPr>
        <w:pStyle w:val="TOC2"/>
        <w:rPr>
          <w:ins w:id="38" w:author="Peter Dobson" w:date="2016-04-13T12:23:00Z"/>
          <w:rFonts w:asciiTheme="minorHAnsi" w:eastAsiaTheme="minorEastAsia" w:hAnsiTheme="minorHAnsi" w:cstheme="minorBidi"/>
          <w:bCs w:val="0"/>
          <w:noProof/>
          <w:szCs w:val="22"/>
          <w:lang w:eastAsia="en-GB"/>
        </w:rPr>
      </w:pPr>
      <w:ins w:id="3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"_Toc448313572"</w:instrText>
        </w:r>
        <w:r w:rsidRPr="008D7A5C">
          <w:rPr>
            <w:rStyle w:val="Hyperlink"/>
            <w:noProof/>
          </w:rPr>
          <w:instrText xml:space="preserve"> </w:instrText>
        </w:r>
        <w:r w:rsidRPr="008D7A5C">
          <w:rPr>
            <w:rStyle w:val="Hyperlink"/>
            <w:noProof/>
          </w:rPr>
          <w:fldChar w:fldCharType="separate"/>
        </w:r>
        <w:r w:rsidRPr="008D7A5C">
          <w:rPr>
            <w:rStyle w:val="Hyperlink"/>
            <w:noProof/>
          </w:rPr>
          <w:t>1.1</w:t>
        </w:r>
        <w:r>
          <w:rPr>
            <w:rFonts w:asciiTheme="minorHAnsi" w:eastAsiaTheme="minorEastAsia" w:hAnsiTheme="minorHAnsi" w:cstheme="minorBidi"/>
            <w:bCs w:val="0"/>
            <w:noProof/>
            <w:szCs w:val="22"/>
            <w:lang w:eastAsia="en-GB"/>
          </w:rPr>
          <w:tab/>
        </w:r>
        <w:r w:rsidRPr="008D7A5C">
          <w:rPr>
            <w:rStyle w:val="Hyperlink"/>
            <w:noProof/>
          </w:rPr>
          <w:t>Scope and purpose</w:t>
        </w:r>
        <w:r>
          <w:rPr>
            <w:noProof/>
            <w:webHidden/>
          </w:rPr>
          <w:tab/>
        </w:r>
        <w:r>
          <w:rPr>
            <w:noProof/>
            <w:webHidden/>
          </w:rPr>
          <w:fldChar w:fldCharType="begin"/>
        </w:r>
        <w:r>
          <w:rPr>
            <w:noProof/>
            <w:webHidden/>
          </w:rPr>
          <w:instrText xml:space="preserve"> PAGEREF _Toc448313572 \h </w:instrText>
        </w:r>
      </w:ins>
      <w:r>
        <w:rPr>
          <w:noProof/>
          <w:webHidden/>
        </w:rPr>
      </w:r>
      <w:r>
        <w:rPr>
          <w:noProof/>
          <w:webHidden/>
        </w:rPr>
        <w:fldChar w:fldCharType="separate"/>
      </w:r>
      <w:ins w:id="40" w:author="Peter Dobson" w:date="2016-04-13T12:23:00Z">
        <w:r>
          <w:rPr>
            <w:noProof/>
            <w:webHidden/>
          </w:rPr>
          <w:t>6</w:t>
        </w:r>
        <w:r>
          <w:rPr>
            <w:noProof/>
            <w:webHidden/>
          </w:rPr>
          <w:fldChar w:fldCharType="end"/>
        </w:r>
        <w:r w:rsidRPr="008D7A5C">
          <w:rPr>
            <w:rStyle w:val="Hyperlink"/>
            <w:noProof/>
          </w:rPr>
          <w:fldChar w:fldCharType="end"/>
        </w:r>
      </w:ins>
    </w:p>
    <w:p w14:paraId="436ED3BB" w14:textId="77777777" w:rsidR="003935C3" w:rsidRDefault="003935C3">
      <w:pPr>
        <w:pStyle w:val="TOC2"/>
        <w:rPr>
          <w:ins w:id="41" w:author="Peter Dobson" w:date="2016-04-13T12:23:00Z"/>
          <w:rFonts w:asciiTheme="minorHAnsi" w:eastAsiaTheme="minorEastAsia" w:hAnsiTheme="minorHAnsi" w:cstheme="minorBidi"/>
          <w:bCs w:val="0"/>
          <w:noProof/>
          <w:szCs w:val="22"/>
          <w:lang w:eastAsia="en-GB"/>
        </w:rPr>
      </w:pPr>
      <w:ins w:id="4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"_Toc448313573"</w:instrText>
        </w:r>
        <w:r w:rsidRPr="008D7A5C">
          <w:rPr>
            <w:rStyle w:val="Hyperlink"/>
            <w:noProof/>
          </w:rPr>
          <w:instrText xml:space="preserve"> </w:instrText>
        </w:r>
        <w:r w:rsidRPr="008D7A5C">
          <w:rPr>
            <w:rStyle w:val="Hyperlink"/>
            <w:noProof/>
          </w:rPr>
          <w:fldChar w:fldCharType="separate"/>
        </w:r>
        <w:r w:rsidRPr="008D7A5C">
          <w:rPr>
            <w:rStyle w:val="Hyperlink"/>
            <w:noProof/>
          </w:rPr>
          <w:t>1.2</w:t>
        </w:r>
        <w:r>
          <w:rPr>
            <w:rFonts w:asciiTheme="minorHAnsi" w:eastAsiaTheme="minorEastAsia" w:hAnsiTheme="minorHAnsi" w:cstheme="minorBidi"/>
            <w:bCs w:val="0"/>
            <w:noProof/>
            <w:szCs w:val="22"/>
            <w:lang w:eastAsia="en-GB"/>
          </w:rPr>
          <w:tab/>
        </w:r>
        <w:r w:rsidRPr="008D7A5C">
          <w:rPr>
            <w:rStyle w:val="Hyperlink"/>
            <w:noProof/>
          </w:rPr>
          <w:t>Practical Guide to Choice of Energy Systems</w:t>
        </w:r>
        <w:r>
          <w:rPr>
            <w:noProof/>
            <w:webHidden/>
          </w:rPr>
          <w:tab/>
        </w:r>
        <w:r>
          <w:rPr>
            <w:noProof/>
            <w:webHidden/>
          </w:rPr>
          <w:fldChar w:fldCharType="begin"/>
        </w:r>
        <w:r>
          <w:rPr>
            <w:noProof/>
            <w:webHidden/>
          </w:rPr>
          <w:instrText xml:space="preserve"> PAGEREF _Toc448313573 \h </w:instrText>
        </w:r>
      </w:ins>
      <w:r>
        <w:rPr>
          <w:noProof/>
          <w:webHidden/>
        </w:rPr>
      </w:r>
      <w:r>
        <w:rPr>
          <w:noProof/>
          <w:webHidden/>
        </w:rPr>
        <w:fldChar w:fldCharType="separate"/>
      </w:r>
      <w:ins w:id="43" w:author="Peter Dobson" w:date="2016-04-13T12:23:00Z">
        <w:r>
          <w:rPr>
            <w:noProof/>
            <w:webHidden/>
          </w:rPr>
          <w:t>6</w:t>
        </w:r>
        <w:r>
          <w:rPr>
            <w:noProof/>
            <w:webHidden/>
          </w:rPr>
          <w:fldChar w:fldCharType="end"/>
        </w:r>
        <w:r w:rsidRPr="008D7A5C">
          <w:rPr>
            <w:rStyle w:val="Hyperlink"/>
            <w:noProof/>
          </w:rPr>
          <w:fldChar w:fldCharType="end"/>
        </w:r>
      </w:ins>
    </w:p>
    <w:p w14:paraId="0DBD7910" w14:textId="77777777" w:rsidR="003935C3" w:rsidRDefault="003935C3">
      <w:pPr>
        <w:pStyle w:val="TOC1"/>
        <w:rPr>
          <w:ins w:id="44" w:author="Peter Dobson" w:date="2016-04-13T12:23:00Z"/>
          <w:rFonts w:asciiTheme="minorHAnsi" w:eastAsiaTheme="minorEastAsia" w:hAnsiTheme="minorHAnsi" w:cstheme="minorBidi"/>
          <w:b w:val="0"/>
          <w:bCs w:val="0"/>
          <w:caps w:val="0"/>
          <w:noProof/>
          <w:szCs w:val="22"/>
          <w:lang w:eastAsia="en-GB"/>
        </w:rPr>
      </w:pPr>
      <w:ins w:id="4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"_Toc448313574"</w:instrText>
        </w:r>
        <w:r w:rsidRPr="008D7A5C">
          <w:rPr>
            <w:rStyle w:val="Hyperlink"/>
            <w:noProof/>
          </w:rPr>
          <w:instrText xml:space="preserve"> </w:instrText>
        </w:r>
        <w:r w:rsidRPr="008D7A5C">
          <w:rPr>
            <w:rStyle w:val="Hyperlink"/>
            <w:noProof/>
          </w:rPr>
          <w:fldChar w:fldCharType="separate"/>
        </w:r>
        <w:r w:rsidRPr="008D7A5C">
          <w:rPr>
            <w:rStyle w:val="Hyperlink"/>
            <w:noProof/>
          </w:rPr>
          <w:t>2</w:t>
        </w:r>
        <w:r>
          <w:rPr>
            <w:rFonts w:asciiTheme="minorHAnsi" w:eastAsiaTheme="minorEastAsia" w:hAnsiTheme="minorHAnsi" w:cstheme="minorBidi"/>
            <w:b w:val="0"/>
            <w:bCs w:val="0"/>
            <w:caps w:val="0"/>
            <w:noProof/>
            <w:szCs w:val="22"/>
            <w:lang w:eastAsia="en-GB"/>
          </w:rPr>
          <w:tab/>
        </w:r>
        <w:r w:rsidRPr="008D7A5C">
          <w:rPr>
            <w:rStyle w:val="Hyperlink"/>
            <w:noProof/>
          </w:rPr>
          <w:t>How to use this guideline</w:t>
        </w:r>
        <w:r>
          <w:rPr>
            <w:noProof/>
            <w:webHidden/>
          </w:rPr>
          <w:tab/>
        </w:r>
        <w:r>
          <w:rPr>
            <w:noProof/>
            <w:webHidden/>
          </w:rPr>
          <w:fldChar w:fldCharType="begin"/>
        </w:r>
        <w:r>
          <w:rPr>
            <w:noProof/>
            <w:webHidden/>
          </w:rPr>
          <w:instrText xml:space="preserve"> PAGEREF _Toc448313574 \h </w:instrText>
        </w:r>
      </w:ins>
      <w:r>
        <w:rPr>
          <w:noProof/>
          <w:webHidden/>
        </w:rPr>
      </w:r>
      <w:r>
        <w:rPr>
          <w:noProof/>
          <w:webHidden/>
        </w:rPr>
        <w:fldChar w:fldCharType="separate"/>
      </w:r>
      <w:ins w:id="46" w:author="Peter Dobson" w:date="2016-04-13T12:23:00Z">
        <w:r>
          <w:rPr>
            <w:noProof/>
            <w:webHidden/>
          </w:rPr>
          <w:t>6</w:t>
        </w:r>
        <w:r>
          <w:rPr>
            <w:noProof/>
            <w:webHidden/>
          </w:rPr>
          <w:fldChar w:fldCharType="end"/>
        </w:r>
        <w:r w:rsidRPr="008D7A5C">
          <w:rPr>
            <w:rStyle w:val="Hyperlink"/>
            <w:noProof/>
          </w:rPr>
          <w:fldChar w:fldCharType="end"/>
        </w:r>
      </w:ins>
    </w:p>
    <w:p w14:paraId="38DA2345" w14:textId="77777777" w:rsidR="003935C3" w:rsidRDefault="003935C3">
      <w:pPr>
        <w:pStyle w:val="TOC1"/>
        <w:rPr>
          <w:ins w:id="47" w:author="Peter Dobson" w:date="2016-04-13T12:23:00Z"/>
          <w:rFonts w:asciiTheme="minorHAnsi" w:eastAsiaTheme="minorEastAsia" w:hAnsiTheme="minorHAnsi" w:cstheme="minorBidi"/>
          <w:b w:val="0"/>
          <w:bCs w:val="0"/>
          <w:caps w:val="0"/>
          <w:noProof/>
          <w:szCs w:val="22"/>
          <w:lang w:eastAsia="en-GB"/>
        </w:rPr>
      </w:pPr>
      <w:ins w:id="4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"_Toc448313575"</w:instrText>
        </w:r>
        <w:r w:rsidRPr="008D7A5C">
          <w:rPr>
            <w:rStyle w:val="Hyperlink"/>
            <w:noProof/>
          </w:rPr>
          <w:instrText xml:space="preserve"> </w:instrText>
        </w:r>
        <w:r w:rsidRPr="008D7A5C">
          <w:rPr>
            <w:rStyle w:val="Hyperlink"/>
            <w:noProof/>
          </w:rPr>
          <w:fldChar w:fldCharType="separate"/>
        </w:r>
        <w:r w:rsidRPr="008D7A5C">
          <w:rPr>
            <w:rStyle w:val="Hyperlink"/>
            <w:noProof/>
          </w:rPr>
          <w:t>3</w:t>
        </w:r>
        <w:r>
          <w:rPr>
            <w:rFonts w:asciiTheme="minorHAnsi" w:eastAsiaTheme="minorEastAsia" w:hAnsiTheme="minorHAnsi" w:cstheme="minorBidi"/>
            <w:b w:val="0"/>
            <w:bCs w:val="0"/>
            <w:caps w:val="0"/>
            <w:noProof/>
            <w:szCs w:val="22"/>
            <w:lang w:eastAsia="en-GB"/>
          </w:rPr>
          <w:tab/>
        </w:r>
        <w:r w:rsidRPr="008D7A5C">
          <w:rPr>
            <w:rStyle w:val="Hyperlink"/>
            <w:noProof/>
          </w:rPr>
          <w:t>Alternating Current (AC) UTILITY POWER</w:t>
        </w:r>
        <w:r>
          <w:rPr>
            <w:noProof/>
            <w:webHidden/>
          </w:rPr>
          <w:tab/>
        </w:r>
        <w:r>
          <w:rPr>
            <w:noProof/>
            <w:webHidden/>
          </w:rPr>
          <w:fldChar w:fldCharType="begin"/>
        </w:r>
        <w:r>
          <w:rPr>
            <w:noProof/>
            <w:webHidden/>
          </w:rPr>
          <w:instrText xml:space="preserve"> PAGEREF _Toc448313575 \h </w:instrText>
        </w:r>
      </w:ins>
      <w:r>
        <w:rPr>
          <w:noProof/>
          <w:webHidden/>
        </w:rPr>
      </w:r>
      <w:r>
        <w:rPr>
          <w:noProof/>
          <w:webHidden/>
        </w:rPr>
        <w:fldChar w:fldCharType="separate"/>
      </w:r>
      <w:ins w:id="49" w:author="Peter Dobson" w:date="2016-04-13T12:23:00Z">
        <w:r>
          <w:rPr>
            <w:noProof/>
            <w:webHidden/>
          </w:rPr>
          <w:t>6</w:t>
        </w:r>
        <w:r>
          <w:rPr>
            <w:noProof/>
            <w:webHidden/>
          </w:rPr>
          <w:fldChar w:fldCharType="end"/>
        </w:r>
        <w:r w:rsidRPr="008D7A5C">
          <w:rPr>
            <w:rStyle w:val="Hyperlink"/>
            <w:noProof/>
          </w:rPr>
          <w:fldChar w:fldCharType="end"/>
        </w:r>
      </w:ins>
    </w:p>
    <w:p w14:paraId="2387DA58" w14:textId="77777777" w:rsidR="003935C3" w:rsidRDefault="003935C3">
      <w:pPr>
        <w:pStyle w:val="TOC2"/>
        <w:rPr>
          <w:ins w:id="50" w:author="Peter Dobson" w:date="2016-04-13T12:23:00Z"/>
          <w:rFonts w:asciiTheme="minorHAnsi" w:eastAsiaTheme="minorEastAsia" w:hAnsiTheme="minorHAnsi" w:cstheme="minorBidi"/>
          <w:bCs w:val="0"/>
          <w:noProof/>
          <w:szCs w:val="22"/>
          <w:lang w:eastAsia="en-GB"/>
        </w:rPr>
      </w:pPr>
      <w:ins w:id="51"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"_Toc448313576"</w:instrText>
        </w:r>
        <w:r w:rsidRPr="008D7A5C">
          <w:rPr>
            <w:rStyle w:val="Hyperlink"/>
            <w:noProof/>
          </w:rPr>
          <w:instrText xml:space="preserve"> </w:instrText>
        </w:r>
        <w:r w:rsidRPr="008D7A5C">
          <w:rPr>
            <w:rStyle w:val="Hyperlink"/>
            <w:noProof/>
          </w:rPr>
          <w:fldChar w:fldCharType="separate"/>
        </w:r>
        <w:r w:rsidRPr="008D7A5C">
          <w:rPr>
            <w:rStyle w:val="Hyperlink"/>
            <w:noProof/>
          </w:rPr>
          <w:t>3.1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_Toc448313576 \h </w:instrText>
        </w:r>
      </w:ins>
      <w:r>
        <w:rPr>
          <w:noProof/>
          <w:webHidden/>
        </w:rPr>
      </w:r>
      <w:r>
        <w:rPr>
          <w:noProof/>
          <w:webHidden/>
        </w:rPr>
        <w:fldChar w:fldCharType="separate"/>
      </w:r>
      <w:ins w:id="52" w:author="Peter Dobson" w:date="2016-04-13T12:23:00Z">
        <w:r>
          <w:rPr>
            <w:noProof/>
            <w:webHidden/>
          </w:rPr>
          <w:t>6</w:t>
        </w:r>
        <w:r>
          <w:rPr>
            <w:noProof/>
            <w:webHidden/>
          </w:rPr>
          <w:fldChar w:fldCharType="end"/>
        </w:r>
        <w:r w:rsidRPr="008D7A5C">
          <w:rPr>
            <w:rStyle w:val="Hyperlink"/>
            <w:noProof/>
          </w:rPr>
          <w:fldChar w:fldCharType="end"/>
        </w:r>
      </w:ins>
    </w:p>
    <w:p w14:paraId="2DD0385D" w14:textId="77777777" w:rsidR="003935C3" w:rsidRDefault="003935C3">
      <w:pPr>
        <w:pStyle w:val="TOC2"/>
        <w:rPr>
          <w:ins w:id="53" w:author="Peter Dobson" w:date="2016-04-13T12:23:00Z"/>
          <w:rFonts w:asciiTheme="minorHAnsi" w:eastAsiaTheme="minorEastAsia" w:hAnsiTheme="minorHAnsi" w:cstheme="minorBidi"/>
          <w:bCs w:val="0"/>
          <w:noProof/>
          <w:szCs w:val="22"/>
          <w:lang w:eastAsia="en-GB"/>
        </w:rPr>
      </w:pPr>
      <w:ins w:id="5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"_Toc448313577"</w:instrText>
        </w:r>
        <w:r w:rsidRPr="008D7A5C">
          <w:rPr>
            <w:rStyle w:val="Hyperlink"/>
            <w:noProof/>
          </w:rPr>
          <w:instrText xml:space="preserve"> </w:instrText>
        </w:r>
        <w:r w:rsidRPr="008D7A5C">
          <w:rPr>
            <w:rStyle w:val="Hyperlink"/>
            <w:noProof/>
          </w:rPr>
          <w:fldChar w:fldCharType="separate"/>
        </w:r>
        <w:r w:rsidRPr="008D7A5C">
          <w:rPr>
            <w:rStyle w:val="Hyperlink"/>
            <w:noProof/>
          </w:rPr>
          <w:t>3.2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_Toc448313577 \h </w:instrText>
        </w:r>
      </w:ins>
      <w:r>
        <w:rPr>
          <w:noProof/>
          <w:webHidden/>
        </w:rPr>
      </w:r>
      <w:r>
        <w:rPr>
          <w:noProof/>
          <w:webHidden/>
        </w:rPr>
        <w:fldChar w:fldCharType="separate"/>
      </w:r>
      <w:ins w:id="55" w:author="Peter Dobson" w:date="2016-04-13T12:23:00Z">
        <w:r>
          <w:rPr>
            <w:noProof/>
            <w:webHidden/>
          </w:rPr>
          <w:t>6</w:t>
        </w:r>
        <w:r>
          <w:rPr>
            <w:noProof/>
            <w:webHidden/>
          </w:rPr>
          <w:fldChar w:fldCharType="end"/>
        </w:r>
        <w:r w:rsidRPr="008D7A5C">
          <w:rPr>
            <w:rStyle w:val="Hyperlink"/>
            <w:noProof/>
          </w:rPr>
          <w:fldChar w:fldCharType="end"/>
        </w:r>
      </w:ins>
    </w:p>
    <w:p w14:paraId="280F0BD2" w14:textId="77777777" w:rsidR="003935C3" w:rsidRDefault="003935C3">
      <w:pPr>
        <w:pStyle w:val="TOC2"/>
        <w:rPr>
          <w:ins w:id="56" w:author="Peter Dobson" w:date="2016-04-13T12:23:00Z"/>
          <w:rFonts w:asciiTheme="minorHAnsi" w:eastAsiaTheme="minorEastAsia" w:hAnsiTheme="minorHAnsi" w:cstheme="minorBidi"/>
          <w:bCs w:val="0"/>
          <w:noProof/>
          <w:szCs w:val="22"/>
          <w:lang w:eastAsia="en-GB"/>
        </w:rPr>
      </w:pPr>
      <w:ins w:id="5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"_Toc448313578"</w:instrText>
        </w:r>
        <w:r w:rsidRPr="008D7A5C">
          <w:rPr>
            <w:rStyle w:val="Hyperlink"/>
            <w:noProof/>
          </w:rPr>
          <w:instrText xml:space="preserve"> </w:instrText>
        </w:r>
        <w:r w:rsidRPr="008D7A5C">
          <w:rPr>
            <w:rStyle w:val="Hyperlink"/>
            <w:noProof/>
          </w:rPr>
          <w:fldChar w:fldCharType="separate"/>
        </w:r>
        <w:r w:rsidRPr="008D7A5C">
          <w:rPr>
            <w:rStyle w:val="Hyperlink"/>
            <w:noProof/>
          </w:rPr>
          <w:t>3.3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_Toc448313578 \h </w:instrText>
        </w:r>
      </w:ins>
      <w:r>
        <w:rPr>
          <w:noProof/>
          <w:webHidden/>
        </w:rPr>
      </w:r>
      <w:r>
        <w:rPr>
          <w:noProof/>
          <w:webHidden/>
        </w:rPr>
        <w:fldChar w:fldCharType="separate"/>
      </w:r>
      <w:ins w:id="58" w:author="Peter Dobson" w:date="2016-04-13T12:23:00Z">
        <w:r>
          <w:rPr>
            <w:noProof/>
            <w:webHidden/>
          </w:rPr>
          <w:t>6</w:t>
        </w:r>
        <w:r>
          <w:rPr>
            <w:noProof/>
            <w:webHidden/>
          </w:rPr>
          <w:fldChar w:fldCharType="end"/>
        </w:r>
        <w:r w:rsidRPr="008D7A5C">
          <w:rPr>
            <w:rStyle w:val="Hyperlink"/>
            <w:noProof/>
          </w:rPr>
          <w:fldChar w:fldCharType="end"/>
        </w:r>
      </w:ins>
    </w:p>
    <w:p w14:paraId="64454E6E" w14:textId="77777777" w:rsidR="003935C3" w:rsidRDefault="003935C3">
      <w:pPr>
        <w:pStyle w:val="TOC1"/>
        <w:rPr>
          <w:ins w:id="59" w:author="Peter Dobson" w:date="2016-04-13T12:23:00Z"/>
          <w:rFonts w:asciiTheme="minorHAnsi" w:eastAsiaTheme="minorEastAsia" w:hAnsiTheme="minorHAnsi" w:cstheme="minorBidi"/>
          <w:b w:val="0"/>
          <w:bCs w:val="0"/>
          <w:caps w:val="0"/>
          <w:noProof/>
          <w:szCs w:val="22"/>
          <w:lang w:eastAsia="en-GB"/>
        </w:rPr>
      </w:pPr>
      <w:ins w:id="6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"_Toc448313579"</w:instrText>
        </w:r>
        <w:r w:rsidRPr="008D7A5C">
          <w:rPr>
            <w:rStyle w:val="Hyperlink"/>
            <w:noProof/>
          </w:rPr>
          <w:instrText xml:space="preserve"> </w:instrText>
        </w:r>
        <w:r w:rsidRPr="008D7A5C">
          <w:rPr>
            <w:rStyle w:val="Hyperlink"/>
            <w:noProof/>
          </w:rPr>
          <w:fldChar w:fldCharType="separate"/>
        </w:r>
        <w:r w:rsidRPr="008D7A5C">
          <w:rPr>
            <w:rStyle w:val="Hyperlink"/>
            <w:noProof/>
          </w:rPr>
          <w:t>4</w:t>
        </w:r>
        <w:r>
          <w:rPr>
            <w:rFonts w:asciiTheme="minorHAnsi" w:eastAsiaTheme="minorEastAsia" w:hAnsiTheme="minorHAnsi" w:cstheme="minorBidi"/>
            <w:b w:val="0"/>
            <w:bCs w:val="0"/>
            <w:caps w:val="0"/>
            <w:noProof/>
            <w:szCs w:val="22"/>
            <w:lang w:eastAsia="en-GB"/>
          </w:rPr>
          <w:tab/>
        </w:r>
        <w:r w:rsidRPr="008D7A5C">
          <w:rPr>
            <w:rStyle w:val="Hyperlink"/>
            <w:noProof/>
          </w:rPr>
          <w:t>PHOTOVOLTAIC POWER (PV)</w:t>
        </w:r>
        <w:r>
          <w:rPr>
            <w:noProof/>
            <w:webHidden/>
          </w:rPr>
          <w:tab/>
        </w:r>
        <w:r>
          <w:rPr>
            <w:noProof/>
            <w:webHidden/>
          </w:rPr>
          <w:fldChar w:fldCharType="begin"/>
        </w:r>
        <w:r>
          <w:rPr>
            <w:noProof/>
            <w:webHidden/>
          </w:rPr>
          <w:instrText xml:space="preserve"> PAGEREF _Toc448313579 \h </w:instrText>
        </w:r>
      </w:ins>
      <w:r>
        <w:rPr>
          <w:noProof/>
          <w:webHidden/>
        </w:rPr>
      </w:r>
      <w:r>
        <w:rPr>
          <w:noProof/>
          <w:webHidden/>
        </w:rPr>
        <w:fldChar w:fldCharType="separate"/>
      </w:r>
      <w:ins w:id="61" w:author="Peter Dobson" w:date="2016-04-13T12:23:00Z">
        <w:r>
          <w:rPr>
            <w:noProof/>
            <w:webHidden/>
          </w:rPr>
          <w:t>7</w:t>
        </w:r>
        <w:r>
          <w:rPr>
            <w:noProof/>
            <w:webHidden/>
          </w:rPr>
          <w:fldChar w:fldCharType="end"/>
        </w:r>
        <w:r w:rsidRPr="008D7A5C">
          <w:rPr>
            <w:rStyle w:val="Hyperlink"/>
            <w:noProof/>
          </w:rPr>
          <w:fldChar w:fldCharType="end"/>
        </w:r>
      </w:ins>
    </w:p>
    <w:p w14:paraId="51DEB551" w14:textId="77777777" w:rsidR="003935C3" w:rsidRDefault="003935C3">
      <w:pPr>
        <w:pStyle w:val="TOC2"/>
        <w:rPr>
          <w:ins w:id="62" w:author="Peter Dobson" w:date="2016-04-13T12:23:00Z"/>
          <w:rFonts w:asciiTheme="minorHAnsi" w:eastAsiaTheme="minorEastAsia" w:hAnsiTheme="minorHAnsi" w:cstheme="minorBidi"/>
          <w:bCs w:val="0"/>
          <w:noProof/>
          <w:szCs w:val="22"/>
          <w:lang w:eastAsia="en-GB"/>
        </w:rPr>
      </w:pPr>
      <w:ins w:id="63"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"_Toc448313580"</w:instrText>
        </w:r>
        <w:r w:rsidRPr="008D7A5C">
          <w:rPr>
            <w:rStyle w:val="Hyperlink"/>
            <w:noProof/>
          </w:rPr>
          <w:instrText xml:space="preserve"> </w:instrText>
        </w:r>
        <w:r w:rsidRPr="008D7A5C">
          <w:rPr>
            <w:rStyle w:val="Hyperlink"/>
            <w:noProof/>
          </w:rPr>
          <w:fldChar w:fldCharType="separate"/>
        </w:r>
        <w:r w:rsidRPr="008D7A5C">
          <w:rPr>
            <w:rStyle w:val="Hyperlink"/>
            <w:noProof/>
          </w:rPr>
          <w:t>4.1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_Toc448313580 \h </w:instrText>
        </w:r>
      </w:ins>
      <w:r>
        <w:rPr>
          <w:noProof/>
          <w:webHidden/>
        </w:rPr>
      </w:r>
      <w:r>
        <w:rPr>
          <w:noProof/>
          <w:webHidden/>
        </w:rPr>
        <w:fldChar w:fldCharType="separate"/>
      </w:r>
      <w:ins w:id="64" w:author="Peter Dobson" w:date="2016-04-13T12:23:00Z">
        <w:r>
          <w:rPr>
            <w:noProof/>
            <w:webHidden/>
          </w:rPr>
          <w:t>7</w:t>
        </w:r>
        <w:r>
          <w:rPr>
            <w:noProof/>
            <w:webHidden/>
          </w:rPr>
          <w:fldChar w:fldCharType="end"/>
        </w:r>
        <w:r w:rsidRPr="008D7A5C">
          <w:rPr>
            <w:rStyle w:val="Hyperlink"/>
            <w:noProof/>
          </w:rPr>
          <w:fldChar w:fldCharType="end"/>
        </w:r>
      </w:ins>
    </w:p>
    <w:p w14:paraId="67DEB8B8" w14:textId="77777777" w:rsidR="003935C3" w:rsidRDefault="003935C3">
      <w:pPr>
        <w:pStyle w:val="TOC2"/>
        <w:rPr>
          <w:ins w:id="65" w:author="Peter Dobson" w:date="2016-04-13T12:23:00Z"/>
          <w:rFonts w:asciiTheme="minorHAnsi" w:eastAsiaTheme="minorEastAsia" w:hAnsiTheme="minorHAnsi" w:cstheme="minorBidi"/>
          <w:bCs w:val="0"/>
          <w:noProof/>
          <w:szCs w:val="22"/>
          <w:lang w:eastAsia="en-GB"/>
        </w:rPr>
      </w:pPr>
      <w:ins w:id="6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"_Toc448313581"</w:instrText>
        </w:r>
        <w:r w:rsidRPr="008D7A5C">
          <w:rPr>
            <w:rStyle w:val="Hyperlink"/>
            <w:noProof/>
          </w:rPr>
          <w:instrText xml:space="preserve"> </w:instrText>
        </w:r>
        <w:r w:rsidRPr="008D7A5C">
          <w:rPr>
            <w:rStyle w:val="Hyperlink"/>
            <w:noProof/>
          </w:rPr>
          <w:fldChar w:fldCharType="separate"/>
        </w:r>
        <w:r w:rsidRPr="008D7A5C">
          <w:rPr>
            <w:rStyle w:val="Hyperlink"/>
            <w:noProof/>
          </w:rPr>
          <w:t>4.2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_Toc448313581 \h </w:instrText>
        </w:r>
      </w:ins>
      <w:r>
        <w:rPr>
          <w:noProof/>
          <w:webHidden/>
        </w:rPr>
      </w:r>
      <w:r>
        <w:rPr>
          <w:noProof/>
          <w:webHidden/>
        </w:rPr>
        <w:fldChar w:fldCharType="separate"/>
      </w:r>
      <w:ins w:id="67" w:author="Peter Dobson" w:date="2016-04-13T12:23:00Z">
        <w:r>
          <w:rPr>
            <w:noProof/>
            <w:webHidden/>
          </w:rPr>
          <w:t>7</w:t>
        </w:r>
        <w:r>
          <w:rPr>
            <w:noProof/>
            <w:webHidden/>
          </w:rPr>
          <w:fldChar w:fldCharType="end"/>
        </w:r>
        <w:r w:rsidRPr="008D7A5C">
          <w:rPr>
            <w:rStyle w:val="Hyperlink"/>
            <w:noProof/>
          </w:rPr>
          <w:fldChar w:fldCharType="end"/>
        </w:r>
      </w:ins>
    </w:p>
    <w:p w14:paraId="666151F1" w14:textId="77777777" w:rsidR="003935C3" w:rsidRDefault="003935C3">
      <w:pPr>
        <w:pStyle w:val="TOC2"/>
        <w:rPr>
          <w:ins w:id="68" w:author="Peter Dobson" w:date="2016-04-13T12:23:00Z"/>
          <w:rFonts w:asciiTheme="minorHAnsi" w:eastAsiaTheme="minorEastAsia" w:hAnsiTheme="minorHAnsi" w:cstheme="minorBidi"/>
          <w:bCs w:val="0"/>
          <w:noProof/>
          <w:szCs w:val="22"/>
          <w:lang w:eastAsia="en-GB"/>
        </w:rPr>
      </w:pPr>
      <w:ins w:id="6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"_Toc448313582"</w:instrText>
        </w:r>
        <w:r w:rsidRPr="008D7A5C">
          <w:rPr>
            <w:rStyle w:val="Hyperlink"/>
            <w:noProof/>
          </w:rPr>
          <w:instrText xml:space="preserve"> </w:instrText>
        </w:r>
        <w:r w:rsidRPr="008D7A5C">
          <w:rPr>
            <w:rStyle w:val="Hyperlink"/>
            <w:noProof/>
          </w:rPr>
          <w:fldChar w:fldCharType="separate"/>
        </w:r>
        <w:r w:rsidRPr="008D7A5C">
          <w:rPr>
            <w:rStyle w:val="Hyperlink"/>
            <w:noProof/>
          </w:rPr>
          <w:t>4.3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_Toc448313582 \h </w:instrText>
        </w:r>
      </w:ins>
      <w:r>
        <w:rPr>
          <w:noProof/>
          <w:webHidden/>
        </w:rPr>
      </w:r>
      <w:r>
        <w:rPr>
          <w:noProof/>
          <w:webHidden/>
        </w:rPr>
        <w:fldChar w:fldCharType="separate"/>
      </w:r>
      <w:ins w:id="70" w:author="Peter Dobson" w:date="2016-04-13T12:23:00Z">
        <w:r>
          <w:rPr>
            <w:noProof/>
            <w:webHidden/>
          </w:rPr>
          <w:t>7</w:t>
        </w:r>
        <w:r>
          <w:rPr>
            <w:noProof/>
            <w:webHidden/>
          </w:rPr>
          <w:fldChar w:fldCharType="end"/>
        </w:r>
        <w:r w:rsidRPr="008D7A5C">
          <w:rPr>
            <w:rStyle w:val="Hyperlink"/>
            <w:noProof/>
          </w:rPr>
          <w:fldChar w:fldCharType="end"/>
        </w:r>
      </w:ins>
    </w:p>
    <w:p w14:paraId="3E91885B" w14:textId="77777777" w:rsidR="003935C3" w:rsidRDefault="003935C3">
      <w:pPr>
        <w:pStyle w:val="TOC2"/>
        <w:rPr>
          <w:ins w:id="71" w:author="Peter Dobson" w:date="2016-04-13T12:23:00Z"/>
          <w:rFonts w:asciiTheme="minorHAnsi" w:eastAsiaTheme="minorEastAsia" w:hAnsiTheme="minorHAnsi" w:cstheme="minorBidi"/>
          <w:bCs w:val="0"/>
          <w:noProof/>
          <w:szCs w:val="22"/>
          <w:lang w:eastAsia="en-GB"/>
        </w:rPr>
      </w:pPr>
      <w:ins w:id="7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"_Toc448313583"</w:instrText>
        </w:r>
        <w:r w:rsidRPr="008D7A5C">
          <w:rPr>
            <w:rStyle w:val="Hyperlink"/>
            <w:noProof/>
          </w:rPr>
          <w:instrText xml:space="preserve"> </w:instrText>
        </w:r>
        <w:r w:rsidRPr="008D7A5C">
          <w:rPr>
            <w:rStyle w:val="Hyperlink"/>
            <w:noProof/>
          </w:rPr>
          <w:fldChar w:fldCharType="separate"/>
        </w:r>
        <w:r w:rsidRPr="008D7A5C">
          <w:rPr>
            <w:rStyle w:val="Hyperlink"/>
            <w:noProof/>
          </w:rPr>
          <w:t>4.4</w:t>
        </w:r>
        <w:r>
          <w:rPr>
            <w:rFonts w:asciiTheme="minorHAnsi" w:eastAsiaTheme="minorEastAsia" w:hAnsiTheme="minorHAnsi" w:cstheme="minorBidi"/>
            <w:bCs w:val="0"/>
            <w:noProof/>
            <w:szCs w:val="22"/>
            <w:lang w:eastAsia="en-GB"/>
          </w:rPr>
          <w:tab/>
        </w:r>
        <w:r w:rsidRPr="008D7A5C">
          <w:rPr>
            <w:rStyle w:val="Hyperlink"/>
            <w:noProof/>
          </w:rPr>
          <w:t>Detailed information:</w:t>
        </w:r>
        <w:r>
          <w:rPr>
            <w:noProof/>
            <w:webHidden/>
          </w:rPr>
          <w:tab/>
        </w:r>
        <w:r>
          <w:rPr>
            <w:noProof/>
            <w:webHidden/>
          </w:rPr>
          <w:fldChar w:fldCharType="begin"/>
        </w:r>
        <w:r>
          <w:rPr>
            <w:noProof/>
            <w:webHidden/>
          </w:rPr>
          <w:instrText xml:space="preserve"> PAGEREF _Toc448313583 \h </w:instrText>
        </w:r>
      </w:ins>
      <w:r>
        <w:rPr>
          <w:noProof/>
          <w:webHidden/>
        </w:rPr>
      </w:r>
      <w:r>
        <w:rPr>
          <w:noProof/>
          <w:webHidden/>
        </w:rPr>
        <w:fldChar w:fldCharType="separate"/>
      </w:r>
      <w:ins w:id="73" w:author="Peter Dobson" w:date="2016-04-13T12:23:00Z">
        <w:r>
          <w:rPr>
            <w:noProof/>
            <w:webHidden/>
          </w:rPr>
          <w:t>7</w:t>
        </w:r>
        <w:r>
          <w:rPr>
            <w:noProof/>
            <w:webHidden/>
          </w:rPr>
          <w:fldChar w:fldCharType="end"/>
        </w:r>
        <w:r w:rsidRPr="008D7A5C">
          <w:rPr>
            <w:rStyle w:val="Hyperlink"/>
            <w:noProof/>
          </w:rPr>
          <w:fldChar w:fldCharType="end"/>
        </w:r>
      </w:ins>
    </w:p>
    <w:p w14:paraId="7028E3EC" w14:textId="77777777" w:rsidR="003935C3" w:rsidRDefault="003935C3">
      <w:pPr>
        <w:pStyle w:val="TOC1"/>
        <w:rPr>
          <w:ins w:id="74" w:author="Peter Dobson" w:date="2016-04-13T12:23:00Z"/>
          <w:rFonts w:asciiTheme="minorHAnsi" w:eastAsiaTheme="minorEastAsia" w:hAnsiTheme="minorHAnsi" w:cstheme="minorBidi"/>
          <w:b w:val="0"/>
          <w:bCs w:val="0"/>
          <w:caps w:val="0"/>
          <w:noProof/>
          <w:szCs w:val="22"/>
          <w:lang w:eastAsia="en-GB"/>
        </w:rPr>
      </w:pPr>
      <w:ins w:id="7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"_Toc448313584"</w:instrText>
        </w:r>
        <w:r w:rsidRPr="008D7A5C">
          <w:rPr>
            <w:rStyle w:val="Hyperlink"/>
            <w:noProof/>
          </w:rPr>
          <w:instrText xml:space="preserve"> </w:instrText>
        </w:r>
        <w:r w:rsidRPr="008D7A5C">
          <w:rPr>
            <w:rStyle w:val="Hyperlink"/>
            <w:noProof/>
          </w:rPr>
          <w:fldChar w:fldCharType="separate"/>
        </w:r>
        <w:r w:rsidRPr="008D7A5C">
          <w:rPr>
            <w:rStyle w:val="Hyperlink"/>
            <w:noProof/>
          </w:rPr>
          <w:t>5</w:t>
        </w:r>
        <w:r>
          <w:rPr>
            <w:rFonts w:asciiTheme="minorHAnsi" w:eastAsiaTheme="minorEastAsia" w:hAnsiTheme="minorHAnsi" w:cstheme="minorBidi"/>
            <w:b w:val="0"/>
            <w:bCs w:val="0"/>
            <w:caps w:val="0"/>
            <w:noProof/>
            <w:szCs w:val="22"/>
            <w:lang w:eastAsia="en-GB"/>
          </w:rPr>
          <w:tab/>
        </w:r>
        <w:r w:rsidRPr="008D7A5C">
          <w:rPr>
            <w:rStyle w:val="Hyperlink"/>
            <w:noProof/>
          </w:rPr>
          <w:t>Wind power</w:t>
        </w:r>
        <w:r>
          <w:rPr>
            <w:noProof/>
            <w:webHidden/>
          </w:rPr>
          <w:tab/>
        </w:r>
        <w:r>
          <w:rPr>
            <w:noProof/>
            <w:webHidden/>
          </w:rPr>
          <w:fldChar w:fldCharType="begin"/>
        </w:r>
        <w:r>
          <w:rPr>
            <w:noProof/>
            <w:webHidden/>
          </w:rPr>
          <w:instrText xml:space="preserve"> PAGEREF _Toc448313584 \h </w:instrText>
        </w:r>
      </w:ins>
      <w:r>
        <w:rPr>
          <w:noProof/>
          <w:webHidden/>
        </w:rPr>
      </w:r>
      <w:r>
        <w:rPr>
          <w:noProof/>
          <w:webHidden/>
        </w:rPr>
        <w:fldChar w:fldCharType="separate"/>
      </w:r>
      <w:ins w:id="76" w:author="Peter Dobson" w:date="2016-04-13T12:23:00Z">
        <w:r>
          <w:rPr>
            <w:noProof/>
            <w:webHidden/>
          </w:rPr>
          <w:t>7</w:t>
        </w:r>
        <w:r>
          <w:rPr>
            <w:noProof/>
            <w:webHidden/>
          </w:rPr>
          <w:fldChar w:fldCharType="end"/>
        </w:r>
        <w:r w:rsidRPr="008D7A5C">
          <w:rPr>
            <w:rStyle w:val="Hyperlink"/>
            <w:noProof/>
          </w:rPr>
          <w:fldChar w:fldCharType="end"/>
        </w:r>
      </w:ins>
    </w:p>
    <w:p w14:paraId="6BBCBEE8" w14:textId="77777777" w:rsidR="003935C3" w:rsidRDefault="003935C3">
      <w:pPr>
        <w:pStyle w:val="TOC2"/>
        <w:rPr>
          <w:ins w:id="77" w:author="Peter Dobson" w:date="2016-04-13T12:23:00Z"/>
          <w:rFonts w:asciiTheme="minorHAnsi" w:eastAsiaTheme="minorEastAsia" w:hAnsiTheme="minorHAnsi" w:cstheme="minorBidi"/>
          <w:bCs w:val="0"/>
          <w:noProof/>
          <w:szCs w:val="22"/>
          <w:lang w:eastAsia="en-GB"/>
        </w:rPr>
      </w:pPr>
      <w:ins w:id="7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"_Toc448313585"</w:instrText>
        </w:r>
        <w:r w:rsidRPr="008D7A5C">
          <w:rPr>
            <w:rStyle w:val="Hyperlink"/>
            <w:noProof/>
          </w:rPr>
          <w:instrText xml:space="preserve"> </w:instrText>
        </w:r>
        <w:r w:rsidRPr="008D7A5C">
          <w:rPr>
            <w:rStyle w:val="Hyperlink"/>
            <w:noProof/>
          </w:rPr>
          <w:fldChar w:fldCharType="separate"/>
        </w:r>
        <w:r w:rsidRPr="008D7A5C">
          <w:rPr>
            <w:rStyle w:val="Hyperlink"/>
            <w:noProof/>
          </w:rPr>
          <w:t>5.1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_Toc448313585 \h </w:instrText>
        </w:r>
      </w:ins>
      <w:r>
        <w:rPr>
          <w:noProof/>
          <w:webHidden/>
        </w:rPr>
      </w:r>
      <w:r>
        <w:rPr>
          <w:noProof/>
          <w:webHidden/>
        </w:rPr>
        <w:fldChar w:fldCharType="separate"/>
      </w:r>
      <w:ins w:id="79" w:author="Peter Dobson" w:date="2016-04-13T12:23:00Z">
        <w:r>
          <w:rPr>
            <w:noProof/>
            <w:webHidden/>
          </w:rPr>
          <w:t>7</w:t>
        </w:r>
        <w:r>
          <w:rPr>
            <w:noProof/>
            <w:webHidden/>
          </w:rPr>
          <w:fldChar w:fldCharType="end"/>
        </w:r>
        <w:r w:rsidRPr="008D7A5C">
          <w:rPr>
            <w:rStyle w:val="Hyperlink"/>
            <w:noProof/>
          </w:rPr>
          <w:fldChar w:fldCharType="end"/>
        </w:r>
      </w:ins>
    </w:p>
    <w:p w14:paraId="42F4B2F5" w14:textId="77777777" w:rsidR="003935C3" w:rsidRDefault="003935C3">
      <w:pPr>
        <w:pStyle w:val="TOC2"/>
        <w:rPr>
          <w:ins w:id="80" w:author="Peter Dobson" w:date="2016-04-13T12:23:00Z"/>
          <w:rFonts w:asciiTheme="minorHAnsi" w:eastAsiaTheme="minorEastAsia" w:hAnsiTheme="minorHAnsi" w:cstheme="minorBidi"/>
          <w:bCs w:val="0"/>
          <w:noProof/>
          <w:szCs w:val="22"/>
          <w:lang w:eastAsia="en-GB"/>
        </w:rPr>
      </w:pPr>
      <w:ins w:id="81"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"_Toc448313586"</w:instrText>
        </w:r>
        <w:r w:rsidRPr="008D7A5C">
          <w:rPr>
            <w:rStyle w:val="Hyperlink"/>
            <w:noProof/>
          </w:rPr>
          <w:instrText xml:space="preserve"> </w:instrText>
        </w:r>
        <w:r w:rsidRPr="008D7A5C">
          <w:rPr>
            <w:rStyle w:val="Hyperlink"/>
            <w:noProof/>
          </w:rPr>
          <w:fldChar w:fldCharType="separate"/>
        </w:r>
        <w:r w:rsidRPr="008D7A5C">
          <w:rPr>
            <w:rStyle w:val="Hyperlink"/>
            <w:noProof/>
          </w:rPr>
          <w:t>5.2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_Toc448313586 \h </w:instrText>
        </w:r>
      </w:ins>
      <w:r>
        <w:rPr>
          <w:noProof/>
          <w:webHidden/>
        </w:rPr>
      </w:r>
      <w:r>
        <w:rPr>
          <w:noProof/>
          <w:webHidden/>
        </w:rPr>
        <w:fldChar w:fldCharType="separate"/>
      </w:r>
      <w:ins w:id="82" w:author="Peter Dobson" w:date="2016-04-13T12:23:00Z">
        <w:r>
          <w:rPr>
            <w:noProof/>
            <w:webHidden/>
          </w:rPr>
          <w:t>7</w:t>
        </w:r>
        <w:r>
          <w:rPr>
            <w:noProof/>
            <w:webHidden/>
          </w:rPr>
          <w:fldChar w:fldCharType="end"/>
        </w:r>
        <w:r w:rsidRPr="008D7A5C">
          <w:rPr>
            <w:rStyle w:val="Hyperlink"/>
            <w:noProof/>
          </w:rPr>
          <w:fldChar w:fldCharType="end"/>
        </w:r>
      </w:ins>
    </w:p>
    <w:p w14:paraId="40823167" w14:textId="77777777" w:rsidR="003935C3" w:rsidRDefault="003935C3">
      <w:pPr>
        <w:pStyle w:val="TOC2"/>
        <w:rPr>
          <w:ins w:id="83" w:author="Peter Dobson" w:date="2016-04-13T12:23:00Z"/>
          <w:rFonts w:asciiTheme="minorHAnsi" w:eastAsiaTheme="minorEastAsia" w:hAnsiTheme="minorHAnsi" w:cstheme="minorBidi"/>
          <w:bCs w:val="0"/>
          <w:noProof/>
          <w:szCs w:val="22"/>
          <w:lang w:eastAsia="en-GB"/>
        </w:rPr>
      </w:pPr>
      <w:ins w:id="8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"_Toc448313587"</w:instrText>
        </w:r>
        <w:r w:rsidRPr="008D7A5C">
          <w:rPr>
            <w:rStyle w:val="Hyperlink"/>
            <w:noProof/>
          </w:rPr>
          <w:instrText xml:space="preserve"> </w:instrText>
        </w:r>
        <w:r w:rsidRPr="008D7A5C">
          <w:rPr>
            <w:rStyle w:val="Hyperlink"/>
            <w:noProof/>
          </w:rPr>
          <w:fldChar w:fldCharType="separate"/>
        </w:r>
        <w:r w:rsidRPr="008D7A5C">
          <w:rPr>
            <w:rStyle w:val="Hyperlink"/>
            <w:noProof/>
          </w:rPr>
          <w:t>5.3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_Toc448313587 \h </w:instrText>
        </w:r>
      </w:ins>
      <w:r>
        <w:rPr>
          <w:noProof/>
          <w:webHidden/>
        </w:rPr>
      </w:r>
      <w:r>
        <w:rPr>
          <w:noProof/>
          <w:webHidden/>
        </w:rPr>
        <w:fldChar w:fldCharType="separate"/>
      </w:r>
      <w:ins w:id="85" w:author="Peter Dobson" w:date="2016-04-13T12:23:00Z">
        <w:r>
          <w:rPr>
            <w:noProof/>
            <w:webHidden/>
          </w:rPr>
          <w:t>8</w:t>
        </w:r>
        <w:r>
          <w:rPr>
            <w:noProof/>
            <w:webHidden/>
          </w:rPr>
          <w:fldChar w:fldCharType="end"/>
        </w:r>
        <w:r w:rsidRPr="008D7A5C">
          <w:rPr>
            <w:rStyle w:val="Hyperlink"/>
            <w:noProof/>
          </w:rPr>
          <w:fldChar w:fldCharType="end"/>
        </w:r>
      </w:ins>
    </w:p>
    <w:p w14:paraId="5DAE126F" w14:textId="77777777" w:rsidR="003935C3" w:rsidRDefault="003935C3">
      <w:pPr>
        <w:pStyle w:val="TOC2"/>
        <w:rPr>
          <w:ins w:id="86" w:author="Peter Dobson" w:date="2016-04-13T12:23:00Z"/>
          <w:rFonts w:asciiTheme="minorHAnsi" w:eastAsiaTheme="minorEastAsia" w:hAnsiTheme="minorHAnsi" w:cstheme="minorBidi"/>
          <w:bCs w:val="0"/>
          <w:noProof/>
          <w:szCs w:val="22"/>
          <w:lang w:eastAsia="en-GB"/>
        </w:rPr>
      </w:pPr>
      <w:ins w:id="8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"_Toc448313588"</w:instrText>
        </w:r>
        <w:r w:rsidRPr="008D7A5C">
          <w:rPr>
            <w:rStyle w:val="Hyperlink"/>
            <w:noProof/>
          </w:rPr>
          <w:instrText xml:space="preserve"> </w:instrText>
        </w:r>
        <w:r w:rsidRPr="008D7A5C">
          <w:rPr>
            <w:rStyle w:val="Hyperlink"/>
            <w:noProof/>
          </w:rPr>
          <w:fldChar w:fldCharType="separate"/>
        </w:r>
        <w:r w:rsidRPr="008D7A5C">
          <w:rPr>
            <w:rStyle w:val="Hyperlink"/>
            <w:noProof/>
          </w:rPr>
          <w:t>5.4</w:t>
        </w:r>
        <w:r>
          <w:rPr>
            <w:rFonts w:asciiTheme="minorHAnsi" w:eastAsiaTheme="minorEastAsia" w:hAnsiTheme="minorHAnsi" w:cstheme="minorBidi"/>
            <w:bCs w:val="0"/>
            <w:noProof/>
            <w:szCs w:val="22"/>
            <w:lang w:eastAsia="en-GB"/>
          </w:rPr>
          <w:tab/>
        </w:r>
        <w:r w:rsidRPr="008D7A5C">
          <w:rPr>
            <w:rStyle w:val="Hyperlink"/>
            <w:noProof/>
          </w:rPr>
          <w:t>Detailed information</w:t>
        </w:r>
        <w:r>
          <w:rPr>
            <w:noProof/>
            <w:webHidden/>
          </w:rPr>
          <w:tab/>
        </w:r>
        <w:r>
          <w:rPr>
            <w:noProof/>
            <w:webHidden/>
          </w:rPr>
          <w:fldChar w:fldCharType="begin"/>
        </w:r>
        <w:r>
          <w:rPr>
            <w:noProof/>
            <w:webHidden/>
          </w:rPr>
          <w:instrText xml:space="preserve"> PAGEREF _Toc448313588 \h </w:instrText>
        </w:r>
      </w:ins>
      <w:r>
        <w:rPr>
          <w:noProof/>
          <w:webHidden/>
        </w:rPr>
      </w:r>
      <w:r>
        <w:rPr>
          <w:noProof/>
          <w:webHidden/>
        </w:rPr>
        <w:fldChar w:fldCharType="separate"/>
      </w:r>
      <w:ins w:id="88" w:author="Peter Dobson" w:date="2016-04-13T12:23:00Z">
        <w:r>
          <w:rPr>
            <w:noProof/>
            <w:webHidden/>
          </w:rPr>
          <w:t>8</w:t>
        </w:r>
        <w:r>
          <w:rPr>
            <w:noProof/>
            <w:webHidden/>
          </w:rPr>
          <w:fldChar w:fldCharType="end"/>
        </w:r>
        <w:r w:rsidRPr="008D7A5C">
          <w:rPr>
            <w:rStyle w:val="Hyperlink"/>
            <w:noProof/>
          </w:rPr>
          <w:fldChar w:fldCharType="end"/>
        </w:r>
      </w:ins>
    </w:p>
    <w:p w14:paraId="7A061A3E" w14:textId="77777777" w:rsidR="003935C3" w:rsidRDefault="003935C3">
      <w:pPr>
        <w:pStyle w:val="TOC1"/>
        <w:rPr>
          <w:ins w:id="89" w:author="Peter Dobson" w:date="2016-04-13T12:23:00Z"/>
          <w:rFonts w:asciiTheme="minorHAnsi" w:eastAsiaTheme="minorEastAsia" w:hAnsiTheme="minorHAnsi" w:cstheme="minorBidi"/>
          <w:b w:val="0"/>
          <w:bCs w:val="0"/>
          <w:caps w:val="0"/>
          <w:noProof/>
          <w:szCs w:val="22"/>
          <w:lang w:eastAsia="en-GB"/>
        </w:rPr>
      </w:pPr>
      <w:ins w:id="9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"_Toc448313589"</w:instrText>
        </w:r>
        <w:r w:rsidRPr="008D7A5C">
          <w:rPr>
            <w:rStyle w:val="Hyperlink"/>
            <w:noProof/>
          </w:rPr>
          <w:instrText xml:space="preserve"> </w:instrText>
        </w:r>
        <w:r w:rsidRPr="008D7A5C">
          <w:rPr>
            <w:rStyle w:val="Hyperlink"/>
            <w:noProof/>
          </w:rPr>
          <w:fldChar w:fldCharType="separate"/>
        </w:r>
        <w:r w:rsidRPr="008D7A5C">
          <w:rPr>
            <w:rStyle w:val="Hyperlink"/>
            <w:noProof/>
          </w:rPr>
          <w:t>6</w:t>
        </w:r>
        <w:r>
          <w:rPr>
            <w:rFonts w:asciiTheme="minorHAnsi" w:eastAsiaTheme="minorEastAsia" w:hAnsiTheme="minorHAnsi" w:cstheme="minorBidi"/>
            <w:b w:val="0"/>
            <w:bCs w:val="0"/>
            <w:caps w:val="0"/>
            <w:noProof/>
            <w:szCs w:val="22"/>
            <w:lang w:eastAsia="en-GB"/>
          </w:rPr>
          <w:tab/>
        </w:r>
        <w:r w:rsidRPr="008D7A5C">
          <w:rPr>
            <w:rStyle w:val="Hyperlink"/>
            <w:noProof/>
          </w:rPr>
          <w:t>Wave Activated Generator (WAG)</w:t>
        </w:r>
        <w:r>
          <w:rPr>
            <w:noProof/>
            <w:webHidden/>
          </w:rPr>
          <w:tab/>
        </w:r>
        <w:r>
          <w:rPr>
            <w:noProof/>
            <w:webHidden/>
          </w:rPr>
          <w:fldChar w:fldCharType="begin"/>
        </w:r>
        <w:r>
          <w:rPr>
            <w:noProof/>
            <w:webHidden/>
          </w:rPr>
          <w:instrText xml:space="preserve"> PAGEREF _Toc448313589 \h </w:instrText>
        </w:r>
      </w:ins>
      <w:r>
        <w:rPr>
          <w:noProof/>
          <w:webHidden/>
        </w:rPr>
      </w:r>
      <w:r>
        <w:rPr>
          <w:noProof/>
          <w:webHidden/>
        </w:rPr>
        <w:fldChar w:fldCharType="separate"/>
      </w:r>
      <w:ins w:id="91" w:author="Peter Dobson" w:date="2016-04-13T12:23:00Z">
        <w:r>
          <w:rPr>
            <w:noProof/>
            <w:webHidden/>
          </w:rPr>
          <w:t>8</w:t>
        </w:r>
        <w:r>
          <w:rPr>
            <w:noProof/>
            <w:webHidden/>
          </w:rPr>
          <w:fldChar w:fldCharType="end"/>
        </w:r>
        <w:r w:rsidRPr="008D7A5C">
          <w:rPr>
            <w:rStyle w:val="Hyperlink"/>
            <w:noProof/>
          </w:rPr>
          <w:fldChar w:fldCharType="end"/>
        </w:r>
      </w:ins>
    </w:p>
    <w:p w14:paraId="5729A845" w14:textId="77777777" w:rsidR="003935C3" w:rsidRDefault="003935C3">
      <w:pPr>
        <w:pStyle w:val="TOC2"/>
        <w:rPr>
          <w:ins w:id="92" w:author="Peter Dobson" w:date="2016-04-13T12:23:00Z"/>
          <w:rFonts w:asciiTheme="minorHAnsi" w:eastAsiaTheme="minorEastAsia" w:hAnsiTheme="minorHAnsi" w:cstheme="minorBidi"/>
          <w:bCs w:val="0"/>
          <w:noProof/>
          <w:szCs w:val="22"/>
          <w:lang w:eastAsia="en-GB"/>
        </w:rPr>
      </w:pPr>
      <w:ins w:id="93"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"_Toc448313590"</w:instrText>
        </w:r>
        <w:r w:rsidRPr="008D7A5C">
          <w:rPr>
            <w:rStyle w:val="Hyperlink"/>
            <w:noProof/>
          </w:rPr>
          <w:instrText xml:space="preserve"> </w:instrText>
        </w:r>
        <w:r w:rsidRPr="008D7A5C">
          <w:rPr>
            <w:rStyle w:val="Hyperlink"/>
            <w:noProof/>
          </w:rPr>
          <w:fldChar w:fldCharType="separate"/>
        </w:r>
        <w:r w:rsidRPr="008D7A5C">
          <w:rPr>
            <w:rStyle w:val="Hyperlink"/>
            <w:noProof/>
          </w:rPr>
          <w:t>6.1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_Toc448313590 \h </w:instrText>
        </w:r>
      </w:ins>
      <w:r>
        <w:rPr>
          <w:noProof/>
          <w:webHidden/>
        </w:rPr>
      </w:r>
      <w:r>
        <w:rPr>
          <w:noProof/>
          <w:webHidden/>
        </w:rPr>
        <w:fldChar w:fldCharType="separate"/>
      </w:r>
      <w:ins w:id="94" w:author="Peter Dobson" w:date="2016-04-13T12:23:00Z">
        <w:r>
          <w:rPr>
            <w:noProof/>
            <w:webHidden/>
          </w:rPr>
          <w:t>8</w:t>
        </w:r>
        <w:r>
          <w:rPr>
            <w:noProof/>
            <w:webHidden/>
          </w:rPr>
          <w:fldChar w:fldCharType="end"/>
        </w:r>
        <w:r w:rsidRPr="008D7A5C">
          <w:rPr>
            <w:rStyle w:val="Hyperlink"/>
            <w:noProof/>
          </w:rPr>
          <w:fldChar w:fldCharType="end"/>
        </w:r>
      </w:ins>
    </w:p>
    <w:p w14:paraId="742940B2" w14:textId="77777777" w:rsidR="003935C3" w:rsidRDefault="003935C3">
      <w:pPr>
        <w:pStyle w:val="TOC2"/>
        <w:rPr>
          <w:ins w:id="95" w:author="Peter Dobson" w:date="2016-04-13T12:23:00Z"/>
          <w:rFonts w:asciiTheme="minorHAnsi" w:eastAsiaTheme="minorEastAsia" w:hAnsiTheme="minorHAnsi" w:cstheme="minorBidi"/>
          <w:bCs w:val="0"/>
          <w:noProof/>
          <w:szCs w:val="22"/>
          <w:lang w:eastAsia="en-GB"/>
        </w:rPr>
      </w:pPr>
      <w:ins w:id="9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"_Toc448313591"</w:instrText>
        </w:r>
        <w:r w:rsidRPr="008D7A5C">
          <w:rPr>
            <w:rStyle w:val="Hyperlink"/>
            <w:noProof/>
          </w:rPr>
          <w:instrText xml:space="preserve"> </w:instrText>
        </w:r>
        <w:r w:rsidRPr="008D7A5C">
          <w:rPr>
            <w:rStyle w:val="Hyperlink"/>
            <w:noProof/>
          </w:rPr>
          <w:fldChar w:fldCharType="separate"/>
        </w:r>
        <w:r w:rsidRPr="008D7A5C">
          <w:rPr>
            <w:rStyle w:val="Hyperlink"/>
            <w:noProof/>
          </w:rPr>
          <w:t>6.2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_Toc448313591 \h </w:instrText>
        </w:r>
      </w:ins>
      <w:r>
        <w:rPr>
          <w:noProof/>
          <w:webHidden/>
        </w:rPr>
      </w:r>
      <w:r>
        <w:rPr>
          <w:noProof/>
          <w:webHidden/>
        </w:rPr>
        <w:fldChar w:fldCharType="separate"/>
      </w:r>
      <w:ins w:id="97" w:author="Peter Dobson" w:date="2016-04-13T12:23:00Z">
        <w:r>
          <w:rPr>
            <w:noProof/>
            <w:webHidden/>
          </w:rPr>
          <w:t>8</w:t>
        </w:r>
        <w:r>
          <w:rPr>
            <w:noProof/>
            <w:webHidden/>
          </w:rPr>
          <w:fldChar w:fldCharType="end"/>
        </w:r>
        <w:r w:rsidRPr="008D7A5C">
          <w:rPr>
            <w:rStyle w:val="Hyperlink"/>
            <w:noProof/>
          </w:rPr>
          <w:fldChar w:fldCharType="end"/>
        </w:r>
      </w:ins>
    </w:p>
    <w:p w14:paraId="6DA3E080" w14:textId="77777777" w:rsidR="003935C3" w:rsidRDefault="003935C3">
      <w:pPr>
        <w:pStyle w:val="TOC2"/>
        <w:rPr>
          <w:ins w:id="98" w:author="Peter Dobson" w:date="2016-04-13T12:23:00Z"/>
          <w:rFonts w:asciiTheme="minorHAnsi" w:eastAsiaTheme="minorEastAsia" w:hAnsiTheme="minorHAnsi" w:cstheme="minorBidi"/>
          <w:bCs w:val="0"/>
          <w:noProof/>
          <w:szCs w:val="22"/>
          <w:lang w:eastAsia="en-GB"/>
        </w:rPr>
      </w:pPr>
      <w:ins w:id="9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"_Toc448313592"</w:instrText>
        </w:r>
        <w:r w:rsidRPr="008D7A5C">
          <w:rPr>
            <w:rStyle w:val="Hyperlink"/>
            <w:noProof/>
          </w:rPr>
          <w:instrText xml:space="preserve"> </w:instrText>
        </w:r>
        <w:r w:rsidRPr="008D7A5C">
          <w:rPr>
            <w:rStyle w:val="Hyperlink"/>
            <w:noProof/>
          </w:rPr>
          <w:fldChar w:fldCharType="separate"/>
        </w:r>
        <w:r w:rsidRPr="008D7A5C">
          <w:rPr>
            <w:rStyle w:val="Hyperlink"/>
            <w:noProof/>
          </w:rPr>
          <w:t>6.3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_Toc448313592 \h </w:instrText>
        </w:r>
      </w:ins>
      <w:r>
        <w:rPr>
          <w:noProof/>
          <w:webHidden/>
        </w:rPr>
      </w:r>
      <w:r>
        <w:rPr>
          <w:noProof/>
          <w:webHidden/>
        </w:rPr>
        <w:fldChar w:fldCharType="separate"/>
      </w:r>
      <w:ins w:id="100" w:author="Peter Dobson" w:date="2016-04-13T12:23:00Z">
        <w:r>
          <w:rPr>
            <w:noProof/>
            <w:webHidden/>
          </w:rPr>
          <w:t>8</w:t>
        </w:r>
        <w:r>
          <w:rPr>
            <w:noProof/>
            <w:webHidden/>
          </w:rPr>
          <w:fldChar w:fldCharType="end"/>
        </w:r>
        <w:r w:rsidRPr="008D7A5C">
          <w:rPr>
            <w:rStyle w:val="Hyperlink"/>
            <w:noProof/>
          </w:rPr>
          <w:fldChar w:fldCharType="end"/>
        </w:r>
      </w:ins>
    </w:p>
    <w:p w14:paraId="42E887CF" w14:textId="77777777" w:rsidR="003935C3" w:rsidRDefault="003935C3">
      <w:pPr>
        <w:pStyle w:val="TOC1"/>
        <w:rPr>
          <w:ins w:id="101" w:author="Peter Dobson" w:date="2016-04-13T12:23:00Z"/>
          <w:rFonts w:asciiTheme="minorHAnsi" w:eastAsiaTheme="minorEastAsia" w:hAnsiTheme="minorHAnsi" w:cstheme="minorBidi"/>
          <w:b w:val="0"/>
          <w:bCs w:val="0"/>
          <w:caps w:val="0"/>
          <w:noProof/>
          <w:szCs w:val="22"/>
          <w:lang w:eastAsia="en-GB"/>
        </w:rPr>
      </w:pPr>
      <w:ins w:id="10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"_Toc448313593"</w:instrText>
        </w:r>
        <w:r w:rsidRPr="008D7A5C">
          <w:rPr>
            <w:rStyle w:val="Hyperlink"/>
            <w:noProof/>
          </w:rPr>
          <w:instrText xml:space="preserve"> </w:instrText>
        </w:r>
        <w:r w:rsidRPr="008D7A5C">
          <w:rPr>
            <w:rStyle w:val="Hyperlink"/>
            <w:noProof/>
          </w:rPr>
          <w:fldChar w:fldCharType="separate"/>
        </w:r>
        <w:r w:rsidRPr="008D7A5C">
          <w:rPr>
            <w:rStyle w:val="Hyperlink"/>
            <w:noProof/>
          </w:rPr>
          <w:t>7</w:t>
        </w:r>
        <w:r>
          <w:rPr>
            <w:rFonts w:asciiTheme="minorHAnsi" w:eastAsiaTheme="minorEastAsia" w:hAnsiTheme="minorHAnsi" w:cstheme="minorBidi"/>
            <w:b w:val="0"/>
            <w:bCs w:val="0"/>
            <w:caps w:val="0"/>
            <w:noProof/>
            <w:szCs w:val="22"/>
            <w:lang w:eastAsia="en-GB"/>
          </w:rPr>
          <w:tab/>
        </w:r>
        <w:r w:rsidRPr="008D7A5C">
          <w:rPr>
            <w:rStyle w:val="Hyperlink"/>
            <w:noProof/>
          </w:rPr>
          <w:t>Fuel Cells</w:t>
        </w:r>
        <w:r>
          <w:rPr>
            <w:noProof/>
            <w:webHidden/>
          </w:rPr>
          <w:tab/>
        </w:r>
        <w:r>
          <w:rPr>
            <w:noProof/>
            <w:webHidden/>
          </w:rPr>
          <w:fldChar w:fldCharType="begin"/>
        </w:r>
        <w:r>
          <w:rPr>
            <w:noProof/>
            <w:webHidden/>
          </w:rPr>
          <w:instrText xml:space="preserve"> PAGEREF _Toc448313593 \h </w:instrText>
        </w:r>
      </w:ins>
      <w:r>
        <w:rPr>
          <w:noProof/>
          <w:webHidden/>
        </w:rPr>
      </w:r>
      <w:r>
        <w:rPr>
          <w:noProof/>
          <w:webHidden/>
        </w:rPr>
        <w:fldChar w:fldCharType="separate"/>
      </w:r>
      <w:ins w:id="103" w:author="Peter Dobson" w:date="2016-04-13T12:23:00Z">
        <w:r>
          <w:rPr>
            <w:noProof/>
            <w:webHidden/>
          </w:rPr>
          <w:t>8</w:t>
        </w:r>
        <w:r>
          <w:rPr>
            <w:noProof/>
            <w:webHidden/>
          </w:rPr>
          <w:fldChar w:fldCharType="end"/>
        </w:r>
        <w:r w:rsidRPr="008D7A5C">
          <w:rPr>
            <w:rStyle w:val="Hyperlink"/>
            <w:noProof/>
          </w:rPr>
          <w:fldChar w:fldCharType="end"/>
        </w:r>
      </w:ins>
    </w:p>
    <w:p w14:paraId="6DAEED08" w14:textId="77777777" w:rsidR="003935C3" w:rsidRDefault="003935C3">
      <w:pPr>
        <w:pStyle w:val="TOC2"/>
        <w:rPr>
          <w:ins w:id="104" w:author="Peter Dobson" w:date="2016-04-13T12:23:00Z"/>
          <w:rFonts w:asciiTheme="minorHAnsi" w:eastAsiaTheme="minorEastAsia" w:hAnsiTheme="minorHAnsi" w:cstheme="minorBidi"/>
          <w:bCs w:val="0"/>
          <w:noProof/>
          <w:szCs w:val="22"/>
          <w:lang w:eastAsia="en-GB"/>
        </w:rPr>
      </w:pPr>
      <w:ins w:id="10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"_Toc448313594"</w:instrText>
        </w:r>
        <w:r w:rsidRPr="008D7A5C">
          <w:rPr>
            <w:rStyle w:val="Hyperlink"/>
            <w:noProof/>
          </w:rPr>
          <w:instrText xml:space="preserve"> </w:instrText>
        </w:r>
        <w:r w:rsidRPr="008D7A5C">
          <w:rPr>
            <w:rStyle w:val="Hyperlink"/>
            <w:noProof/>
          </w:rPr>
          <w:fldChar w:fldCharType="separate"/>
        </w:r>
        <w:r w:rsidRPr="008D7A5C">
          <w:rPr>
            <w:rStyle w:val="Hyperlink"/>
            <w:noProof/>
          </w:rPr>
          <w:t>7.1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_Toc448313594 \h </w:instrText>
        </w:r>
      </w:ins>
      <w:r>
        <w:rPr>
          <w:noProof/>
          <w:webHidden/>
        </w:rPr>
      </w:r>
      <w:r>
        <w:rPr>
          <w:noProof/>
          <w:webHidden/>
        </w:rPr>
        <w:fldChar w:fldCharType="separate"/>
      </w:r>
      <w:ins w:id="106" w:author="Peter Dobson" w:date="2016-04-13T12:23:00Z">
        <w:r>
          <w:rPr>
            <w:noProof/>
            <w:webHidden/>
          </w:rPr>
          <w:t>8</w:t>
        </w:r>
        <w:r>
          <w:rPr>
            <w:noProof/>
            <w:webHidden/>
          </w:rPr>
          <w:fldChar w:fldCharType="end"/>
        </w:r>
        <w:r w:rsidRPr="008D7A5C">
          <w:rPr>
            <w:rStyle w:val="Hyperlink"/>
            <w:noProof/>
          </w:rPr>
          <w:fldChar w:fldCharType="end"/>
        </w:r>
      </w:ins>
    </w:p>
    <w:p w14:paraId="6AC84E21" w14:textId="77777777" w:rsidR="003935C3" w:rsidRDefault="003935C3">
      <w:pPr>
        <w:pStyle w:val="TOC2"/>
        <w:rPr>
          <w:ins w:id="107" w:author="Peter Dobson" w:date="2016-04-13T12:23:00Z"/>
          <w:rFonts w:asciiTheme="minorHAnsi" w:eastAsiaTheme="minorEastAsia" w:hAnsiTheme="minorHAnsi" w:cstheme="minorBidi"/>
          <w:bCs w:val="0"/>
          <w:noProof/>
          <w:szCs w:val="22"/>
          <w:lang w:eastAsia="en-GB"/>
        </w:rPr>
      </w:pPr>
      <w:ins w:id="10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"_Toc448313595"</w:instrText>
        </w:r>
        <w:r w:rsidRPr="008D7A5C">
          <w:rPr>
            <w:rStyle w:val="Hyperlink"/>
            <w:noProof/>
          </w:rPr>
          <w:instrText xml:space="preserve"> </w:instrText>
        </w:r>
        <w:r w:rsidRPr="008D7A5C">
          <w:rPr>
            <w:rStyle w:val="Hyperlink"/>
            <w:noProof/>
          </w:rPr>
          <w:fldChar w:fldCharType="separate"/>
        </w:r>
        <w:r w:rsidRPr="008D7A5C">
          <w:rPr>
            <w:rStyle w:val="Hyperlink"/>
            <w:noProof/>
          </w:rPr>
          <w:t>7.2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_Toc448313595 \h </w:instrText>
        </w:r>
      </w:ins>
      <w:r>
        <w:rPr>
          <w:noProof/>
          <w:webHidden/>
        </w:rPr>
      </w:r>
      <w:r>
        <w:rPr>
          <w:noProof/>
          <w:webHidden/>
        </w:rPr>
        <w:fldChar w:fldCharType="separate"/>
      </w:r>
      <w:ins w:id="109" w:author="Peter Dobson" w:date="2016-04-13T12:23:00Z">
        <w:r>
          <w:rPr>
            <w:noProof/>
            <w:webHidden/>
          </w:rPr>
          <w:t>9</w:t>
        </w:r>
        <w:r>
          <w:rPr>
            <w:noProof/>
            <w:webHidden/>
          </w:rPr>
          <w:fldChar w:fldCharType="end"/>
        </w:r>
        <w:r w:rsidRPr="008D7A5C">
          <w:rPr>
            <w:rStyle w:val="Hyperlink"/>
            <w:noProof/>
          </w:rPr>
          <w:fldChar w:fldCharType="end"/>
        </w:r>
      </w:ins>
    </w:p>
    <w:p w14:paraId="216A3C81" w14:textId="77777777" w:rsidR="003935C3" w:rsidRDefault="003935C3">
      <w:pPr>
        <w:pStyle w:val="TOC2"/>
        <w:rPr>
          <w:ins w:id="110" w:author="Peter Dobson" w:date="2016-04-13T12:23:00Z"/>
          <w:rFonts w:asciiTheme="minorHAnsi" w:eastAsiaTheme="minorEastAsia" w:hAnsiTheme="minorHAnsi" w:cstheme="minorBidi"/>
          <w:bCs w:val="0"/>
          <w:noProof/>
          <w:szCs w:val="22"/>
          <w:lang w:eastAsia="en-GB"/>
        </w:rPr>
      </w:pPr>
      <w:ins w:id="111"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"_Toc448313596"</w:instrText>
        </w:r>
        <w:r w:rsidRPr="008D7A5C">
          <w:rPr>
            <w:rStyle w:val="Hyperlink"/>
            <w:noProof/>
          </w:rPr>
          <w:instrText xml:space="preserve"> </w:instrText>
        </w:r>
        <w:r w:rsidRPr="008D7A5C">
          <w:rPr>
            <w:rStyle w:val="Hyperlink"/>
            <w:noProof/>
          </w:rPr>
          <w:fldChar w:fldCharType="separate"/>
        </w:r>
        <w:r w:rsidRPr="008D7A5C">
          <w:rPr>
            <w:rStyle w:val="Hyperlink"/>
            <w:noProof/>
          </w:rPr>
          <w:t>7.3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_Toc448313596 \h </w:instrText>
        </w:r>
      </w:ins>
      <w:r>
        <w:rPr>
          <w:noProof/>
          <w:webHidden/>
        </w:rPr>
      </w:r>
      <w:r>
        <w:rPr>
          <w:noProof/>
          <w:webHidden/>
        </w:rPr>
        <w:fldChar w:fldCharType="separate"/>
      </w:r>
      <w:ins w:id="112" w:author="Peter Dobson" w:date="2016-04-13T12:23:00Z">
        <w:r>
          <w:rPr>
            <w:noProof/>
            <w:webHidden/>
          </w:rPr>
          <w:t>9</w:t>
        </w:r>
        <w:r>
          <w:rPr>
            <w:noProof/>
            <w:webHidden/>
          </w:rPr>
          <w:fldChar w:fldCharType="end"/>
        </w:r>
        <w:r w:rsidRPr="008D7A5C">
          <w:rPr>
            <w:rStyle w:val="Hyperlink"/>
            <w:noProof/>
          </w:rPr>
          <w:fldChar w:fldCharType="end"/>
        </w:r>
      </w:ins>
    </w:p>
    <w:p w14:paraId="039FE5BA" w14:textId="77777777" w:rsidR="003935C3" w:rsidRDefault="003935C3">
      <w:pPr>
        <w:pStyle w:val="TOC1"/>
        <w:rPr>
          <w:ins w:id="113" w:author="Peter Dobson" w:date="2016-04-13T12:23:00Z"/>
          <w:rFonts w:asciiTheme="minorHAnsi" w:eastAsiaTheme="minorEastAsia" w:hAnsiTheme="minorHAnsi" w:cstheme="minorBidi"/>
          <w:b w:val="0"/>
          <w:bCs w:val="0"/>
          <w:caps w:val="0"/>
          <w:noProof/>
          <w:szCs w:val="22"/>
          <w:lang w:eastAsia="en-GB"/>
        </w:rPr>
      </w:pPr>
      <w:ins w:id="11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"_Toc448313597"</w:instrText>
        </w:r>
        <w:r w:rsidRPr="008D7A5C">
          <w:rPr>
            <w:rStyle w:val="Hyperlink"/>
            <w:noProof/>
          </w:rPr>
          <w:instrText xml:space="preserve"> </w:instrText>
        </w:r>
        <w:r w:rsidRPr="008D7A5C">
          <w:rPr>
            <w:rStyle w:val="Hyperlink"/>
            <w:noProof/>
          </w:rPr>
          <w:fldChar w:fldCharType="separate"/>
        </w:r>
        <w:r w:rsidRPr="008D7A5C">
          <w:rPr>
            <w:rStyle w:val="Hyperlink"/>
            <w:noProof/>
          </w:rPr>
          <w:t>8</w:t>
        </w:r>
        <w:r>
          <w:rPr>
            <w:rFonts w:asciiTheme="minorHAnsi" w:eastAsiaTheme="minorEastAsia" w:hAnsiTheme="minorHAnsi" w:cstheme="minorBidi"/>
            <w:b w:val="0"/>
            <w:bCs w:val="0"/>
            <w:caps w:val="0"/>
            <w:noProof/>
            <w:szCs w:val="22"/>
            <w:lang w:eastAsia="en-GB"/>
          </w:rPr>
          <w:tab/>
        </w:r>
        <w:r w:rsidRPr="008D7A5C">
          <w:rPr>
            <w:rStyle w:val="Hyperlink"/>
            <w:noProof/>
          </w:rPr>
          <w:t>Diesel Generators</w:t>
        </w:r>
        <w:r>
          <w:rPr>
            <w:noProof/>
            <w:webHidden/>
          </w:rPr>
          <w:tab/>
        </w:r>
        <w:r>
          <w:rPr>
            <w:noProof/>
            <w:webHidden/>
          </w:rPr>
          <w:fldChar w:fldCharType="begin"/>
        </w:r>
        <w:r>
          <w:rPr>
            <w:noProof/>
            <w:webHidden/>
          </w:rPr>
          <w:instrText xml:space="preserve"> PAGEREF _Toc448313597 \h </w:instrText>
        </w:r>
      </w:ins>
      <w:r>
        <w:rPr>
          <w:noProof/>
          <w:webHidden/>
        </w:rPr>
      </w:r>
      <w:r>
        <w:rPr>
          <w:noProof/>
          <w:webHidden/>
        </w:rPr>
        <w:fldChar w:fldCharType="separate"/>
      </w:r>
      <w:ins w:id="115" w:author="Peter Dobson" w:date="2016-04-13T12:23:00Z">
        <w:r>
          <w:rPr>
            <w:noProof/>
            <w:webHidden/>
          </w:rPr>
          <w:t>9</w:t>
        </w:r>
        <w:r>
          <w:rPr>
            <w:noProof/>
            <w:webHidden/>
          </w:rPr>
          <w:fldChar w:fldCharType="end"/>
        </w:r>
        <w:r w:rsidRPr="008D7A5C">
          <w:rPr>
            <w:rStyle w:val="Hyperlink"/>
            <w:noProof/>
          </w:rPr>
          <w:fldChar w:fldCharType="end"/>
        </w:r>
      </w:ins>
    </w:p>
    <w:p w14:paraId="283CC147" w14:textId="77777777" w:rsidR="003935C3" w:rsidRDefault="003935C3">
      <w:pPr>
        <w:pStyle w:val="TOC2"/>
        <w:rPr>
          <w:ins w:id="116" w:author="Peter Dobson" w:date="2016-04-13T12:23:00Z"/>
          <w:rFonts w:asciiTheme="minorHAnsi" w:eastAsiaTheme="minorEastAsia" w:hAnsiTheme="minorHAnsi" w:cstheme="minorBidi"/>
          <w:bCs w:val="0"/>
          <w:noProof/>
          <w:szCs w:val="22"/>
          <w:lang w:eastAsia="en-GB"/>
        </w:rPr>
      </w:pPr>
      <w:ins w:id="11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"_Toc448313598"</w:instrText>
        </w:r>
        <w:r w:rsidRPr="008D7A5C">
          <w:rPr>
            <w:rStyle w:val="Hyperlink"/>
            <w:noProof/>
          </w:rPr>
          <w:instrText xml:space="preserve"> </w:instrText>
        </w:r>
        <w:r w:rsidRPr="008D7A5C">
          <w:rPr>
            <w:rStyle w:val="Hyperlink"/>
            <w:noProof/>
          </w:rPr>
          <w:fldChar w:fldCharType="separate"/>
        </w:r>
        <w:r w:rsidRPr="008D7A5C">
          <w:rPr>
            <w:rStyle w:val="Hyperlink"/>
            <w:noProof/>
          </w:rPr>
          <w:t>8.1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_Toc448313598 \h </w:instrText>
        </w:r>
      </w:ins>
      <w:r>
        <w:rPr>
          <w:noProof/>
          <w:webHidden/>
        </w:rPr>
      </w:r>
      <w:r>
        <w:rPr>
          <w:noProof/>
          <w:webHidden/>
        </w:rPr>
        <w:fldChar w:fldCharType="separate"/>
      </w:r>
      <w:ins w:id="118" w:author="Peter Dobson" w:date="2016-04-13T12:23:00Z">
        <w:r>
          <w:rPr>
            <w:noProof/>
            <w:webHidden/>
          </w:rPr>
          <w:t>9</w:t>
        </w:r>
        <w:r>
          <w:rPr>
            <w:noProof/>
            <w:webHidden/>
          </w:rPr>
          <w:fldChar w:fldCharType="end"/>
        </w:r>
        <w:r w:rsidRPr="008D7A5C">
          <w:rPr>
            <w:rStyle w:val="Hyperlink"/>
            <w:noProof/>
          </w:rPr>
          <w:fldChar w:fldCharType="end"/>
        </w:r>
      </w:ins>
    </w:p>
    <w:p w14:paraId="3DCF76D1" w14:textId="77777777" w:rsidR="003935C3" w:rsidRDefault="003935C3">
      <w:pPr>
        <w:pStyle w:val="TOC2"/>
        <w:rPr>
          <w:ins w:id="119" w:author="Peter Dobson" w:date="2016-04-13T12:23:00Z"/>
          <w:rFonts w:asciiTheme="minorHAnsi" w:eastAsiaTheme="minorEastAsia" w:hAnsiTheme="minorHAnsi" w:cstheme="minorBidi"/>
          <w:bCs w:val="0"/>
          <w:noProof/>
          <w:szCs w:val="22"/>
          <w:lang w:eastAsia="en-GB"/>
        </w:rPr>
      </w:pPr>
      <w:ins w:id="12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"_Toc448313599"</w:instrText>
        </w:r>
        <w:r w:rsidRPr="008D7A5C">
          <w:rPr>
            <w:rStyle w:val="Hyperlink"/>
            <w:noProof/>
          </w:rPr>
          <w:instrText xml:space="preserve"> </w:instrText>
        </w:r>
        <w:r w:rsidRPr="008D7A5C">
          <w:rPr>
            <w:rStyle w:val="Hyperlink"/>
            <w:noProof/>
          </w:rPr>
          <w:fldChar w:fldCharType="separate"/>
        </w:r>
        <w:r w:rsidRPr="008D7A5C">
          <w:rPr>
            <w:rStyle w:val="Hyperlink"/>
            <w:noProof/>
          </w:rPr>
          <w:t>8.2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_Toc448313599 \h </w:instrText>
        </w:r>
      </w:ins>
      <w:r>
        <w:rPr>
          <w:noProof/>
          <w:webHidden/>
        </w:rPr>
      </w:r>
      <w:r>
        <w:rPr>
          <w:noProof/>
          <w:webHidden/>
        </w:rPr>
        <w:fldChar w:fldCharType="separate"/>
      </w:r>
      <w:ins w:id="121" w:author="Peter Dobson" w:date="2016-04-13T12:23:00Z">
        <w:r>
          <w:rPr>
            <w:noProof/>
            <w:webHidden/>
          </w:rPr>
          <w:t>9</w:t>
        </w:r>
        <w:r>
          <w:rPr>
            <w:noProof/>
            <w:webHidden/>
          </w:rPr>
          <w:fldChar w:fldCharType="end"/>
        </w:r>
        <w:r w:rsidRPr="008D7A5C">
          <w:rPr>
            <w:rStyle w:val="Hyperlink"/>
            <w:noProof/>
          </w:rPr>
          <w:fldChar w:fldCharType="end"/>
        </w:r>
      </w:ins>
    </w:p>
    <w:p w14:paraId="5B0E0857" w14:textId="77777777" w:rsidR="003935C3" w:rsidRDefault="003935C3">
      <w:pPr>
        <w:pStyle w:val="TOC2"/>
        <w:rPr>
          <w:ins w:id="122" w:author="Peter Dobson" w:date="2016-04-13T12:23:00Z"/>
          <w:rFonts w:asciiTheme="minorHAnsi" w:eastAsiaTheme="minorEastAsia" w:hAnsiTheme="minorHAnsi" w:cstheme="minorBidi"/>
          <w:bCs w:val="0"/>
          <w:noProof/>
          <w:szCs w:val="22"/>
          <w:lang w:eastAsia="en-GB"/>
        </w:rPr>
      </w:pPr>
      <w:ins w:id="123"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"_Toc448313600"</w:instrText>
        </w:r>
        <w:r w:rsidRPr="008D7A5C">
          <w:rPr>
            <w:rStyle w:val="Hyperlink"/>
            <w:noProof/>
          </w:rPr>
          <w:instrText xml:space="preserve"> </w:instrText>
        </w:r>
        <w:r w:rsidRPr="008D7A5C">
          <w:rPr>
            <w:rStyle w:val="Hyperlink"/>
            <w:noProof/>
          </w:rPr>
          <w:fldChar w:fldCharType="separate"/>
        </w:r>
        <w:r w:rsidRPr="008D7A5C">
          <w:rPr>
            <w:rStyle w:val="Hyperlink"/>
            <w:noProof/>
          </w:rPr>
          <w:t>8.3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_Toc448313600 \h </w:instrText>
        </w:r>
      </w:ins>
      <w:r>
        <w:rPr>
          <w:noProof/>
          <w:webHidden/>
        </w:rPr>
      </w:r>
      <w:r>
        <w:rPr>
          <w:noProof/>
          <w:webHidden/>
        </w:rPr>
        <w:fldChar w:fldCharType="separate"/>
      </w:r>
      <w:ins w:id="124" w:author="Peter Dobson" w:date="2016-04-13T12:23:00Z">
        <w:r>
          <w:rPr>
            <w:noProof/>
            <w:webHidden/>
          </w:rPr>
          <w:t>9</w:t>
        </w:r>
        <w:r>
          <w:rPr>
            <w:noProof/>
            <w:webHidden/>
          </w:rPr>
          <w:fldChar w:fldCharType="end"/>
        </w:r>
        <w:r w:rsidRPr="008D7A5C">
          <w:rPr>
            <w:rStyle w:val="Hyperlink"/>
            <w:noProof/>
          </w:rPr>
          <w:fldChar w:fldCharType="end"/>
        </w:r>
      </w:ins>
    </w:p>
    <w:p w14:paraId="4462D855" w14:textId="77777777" w:rsidR="003935C3" w:rsidRDefault="003935C3">
      <w:pPr>
        <w:pStyle w:val="TOC1"/>
        <w:rPr>
          <w:ins w:id="125" w:author="Peter Dobson" w:date="2016-04-13T12:23:00Z"/>
          <w:rFonts w:asciiTheme="minorHAnsi" w:eastAsiaTheme="minorEastAsia" w:hAnsiTheme="minorHAnsi" w:cstheme="minorBidi"/>
          <w:b w:val="0"/>
          <w:bCs w:val="0"/>
          <w:caps w:val="0"/>
          <w:noProof/>
          <w:szCs w:val="22"/>
          <w:lang w:eastAsia="en-GB"/>
        </w:rPr>
      </w:pPr>
      <w:ins w:id="12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"_Toc448313601"</w:instrText>
        </w:r>
        <w:r w:rsidRPr="008D7A5C">
          <w:rPr>
            <w:rStyle w:val="Hyperlink"/>
            <w:noProof/>
          </w:rPr>
          <w:instrText xml:space="preserve"> </w:instrText>
        </w:r>
        <w:r w:rsidRPr="008D7A5C">
          <w:rPr>
            <w:rStyle w:val="Hyperlink"/>
            <w:noProof/>
          </w:rPr>
          <w:fldChar w:fldCharType="separate"/>
        </w:r>
        <w:r w:rsidRPr="008D7A5C">
          <w:rPr>
            <w:rStyle w:val="Hyperlink"/>
            <w:noProof/>
          </w:rPr>
          <w:t>9</w:t>
        </w:r>
        <w:r>
          <w:rPr>
            <w:rFonts w:asciiTheme="minorHAnsi" w:eastAsiaTheme="minorEastAsia" w:hAnsiTheme="minorHAnsi" w:cstheme="minorBidi"/>
            <w:b w:val="0"/>
            <w:bCs w:val="0"/>
            <w:caps w:val="0"/>
            <w:noProof/>
            <w:szCs w:val="22"/>
            <w:lang w:eastAsia="en-GB"/>
          </w:rPr>
          <w:tab/>
        </w:r>
        <w:r w:rsidRPr="008D7A5C">
          <w:rPr>
            <w:rStyle w:val="Hyperlink"/>
            <w:noProof/>
          </w:rPr>
          <w:t>Petrol/Gas Engine Generators</w:t>
        </w:r>
        <w:r>
          <w:rPr>
            <w:noProof/>
            <w:webHidden/>
          </w:rPr>
          <w:tab/>
        </w:r>
        <w:r>
          <w:rPr>
            <w:noProof/>
            <w:webHidden/>
          </w:rPr>
          <w:fldChar w:fldCharType="begin"/>
        </w:r>
        <w:r>
          <w:rPr>
            <w:noProof/>
            <w:webHidden/>
          </w:rPr>
          <w:instrText xml:space="preserve"> PAGEREF _Toc448313601 \h </w:instrText>
        </w:r>
      </w:ins>
      <w:r>
        <w:rPr>
          <w:noProof/>
          <w:webHidden/>
        </w:rPr>
      </w:r>
      <w:r>
        <w:rPr>
          <w:noProof/>
          <w:webHidden/>
        </w:rPr>
        <w:fldChar w:fldCharType="separate"/>
      </w:r>
      <w:ins w:id="127" w:author="Peter Dobson" w:date="2016-04-13T12:23:00Z">
        <w:r>
          <w:rPr>
            <w:noProof/>
            <w:webHidden/>
          </w:rPr>
          <w:t>10</w:t>
        </w:r>
        <w:r>
          <w:rPr>
            <w:noProof/>
            <w:webHidden/>
          </w:rPr>
          <w:fldChar w:fldCharType="end"/>
        </w:r>
        <w:r w:rsidRPr="008D7A5C">
          <w:rPr>
            <w:rStyle w:val="Hyperlink"/>
            <w:noProof/>
          </w:rPr>
          <w:fldChar w:fldCharType="end"/>
        </w:r>
      </w:ins>
    </w:p>
    <w:p w14:paraId="1F120FD8" w14:textId="77777777" w:rsidR="003935C3" w:rsidRDefault="003935C3">
      <w:pPr>
        <w:pStyle w:val="TOC2"/>
        <w:rPr>
          <w:ins w:id="128" w:author="Peter Dobson" w:date="2016-04-13T12:23:00Z"/>
          <w:rFonts w:asciiTheme="minorHAnsi" w:eastAsiaTheme="minorEastAsia" w:hAnsiTheme="minorHAnsi" w:cstheme="minorBidi"/>
          <w:bCs w:val="0"/>
          <w:noProof/>
          <w:szCs w:val="22"/>
          <w:lang w:eastAsia="en-GB"/>
        </w:rPr>
      </w:pPr>
      <w:ins w:id="12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"_Toc448313602"</w:instrText>
        </w:r>
        <w:r w:rsidRPr="008D7A5C">
          <w:rPr>
            <w:rStyle w:val="Hyperlink"/>
            <w:noProof/>
          </w:rPr>
          <w:instrText xml:space="preserve"> </w:instrText>
        </w:r>
        <w:r w:rsidRPr="008D7A5C">
          <w:rPr>
            <w:rStyle w:val="Hyperlink"/>
            <w:noProof/>
          </w:rPr>
          <w:fldChar w:fldCharType="separate"/>
        </w:r>
        <w:r w:rsidRPr="008D7A5C">
          <w:rPr>
            <w:rStyle w:val="Hyperlink"/>
            <w:noProof/>
          </w:rPr>
          <w:t>9.1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_Toc448313602 \h </w:instrText>
        </w:r>
      </w:ins>
      <w:r>
        <w:rPr>
          <w:noProof/>
          <w:webHidden/>
        </w:rPr>
      </w:r>
      <w:r>
        <w:rPr>
          <w:noProof/>
          <w:webHidden/>
        </w:rPr>
        <w:fldChar w:fldCharType="separate"/>
      </w:r>
      <w:ins w:id="130" w:author="Peter Dobson" w:date="2016-04-13T12:23:00Z">
        <w:r>
          <w:rPr>
            <w:noProof/>
            <w:webHidden/>
          </w:rPr>
          <w:t>10</w:t>
        </w:r>
        <w:r>
          <w:rPr>
            <w:noProof/>
            <w:webHidden/>
          </w:rPr>
          <w:fldChar w:fldCharType="end"/>
        </w:r>
        <w:r w:rsidRPr="008D7A5C">
          <w:rPr>
            <w:rStyle w:val="Hyperlink"/>
            <w:noProof/>
          </w:rPr>
          <w:fldChar w:fldCharType="end"/>
        </w:r>
      </w:ins>
    </w:p>
    <w:p w14:paraId="12F69894" w14:textId="77777777" w:rsidR="003935C3" w:rsidRDefault="003935C3">
      <w:pPr>
        <w:pStyle w:val="TOC2"/>
        <w:rPr>
          <w:ins w:id="131" w:author="Peter Dobson" w:date="2016-04-13T12:23:00Z"/>
          <w:rFonts w:asciiTheme="minorHAnsi" w:eastAsiaTheme="minorEastAsia" w:hAnsiTheme="minorHAnsi" w:cstheme="minorBidi"/>
          <w:bCs w:val="0"/>
          <w:noProof/>
          <w:szCs w:val="22"/>
          <w:lang w:eastAsia="en-GB"/>
        </w:rPr>
      </w:pPr>
      <w:ins w:id="132" w:author="Peter Dobson" w:date="2016-04-13T12:23:00Z">
        <w:r w:rsidRPr="008D7A5C">
          <w:rPr>
            <w:rStyle w:val="Hyperlink"/>
            <w:noProof/>
          </w:rPr>
          <w:lastRenderedPageBreak/>
          <w:fldChar w:fldCharType="begin"/>
        </w:r>
        <w:r w:rsidRPr="008D7A5C">
          <w:rPr>
            <w:rStyle w:val="Hyperlink"/>
            <w:noProof/>
          </w:rPr>
          <w:instrText xml:space="preserve"> </w:instrText>
        </w:r>
        <w:r>
          <w:rPr>
            <w:noProof/>
          </w:rPr>
          <w:instrText>HYPERLINK \l "_Toc448313603"</w:instrText>
        </w:r>
        <w:r w:rsidRPr="008D7A5C">
          <w:rPr>
            <w:rStyle w:val="Hyperlink"/>
            <w:noProof/>
          </w:rPr>
          <w:instrText xml:space="preserve"> </w:instrText>
        </w:r>
        <w:r w:rsidRPr="008D7A5C">
          <w:rPr>
            <w:rStyle w:val="Hyperlink"/>
            <w:noProof/>
          </w:rPr>
          <w:fldChar w:fldCharType="separate"/>
        </w:r>
        <w:r w:rsidRPr="008D7A5C">
          <w:rPr>
            <w:rStyle w:val="Hyperlink"/>
            <w:noProof/>
          </w:rPr>
          <w:t>9.2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_Toc448313603 \h </w:instrText>
        </w:r>
      </w:ins>
      <w:r>
        <w:rPr>
          <w:noProof/>
          <w:webHidden/>
        </w:rPr>
      </w:r>
      <w:r>
        <w:rPr>
          <w:noProof/>
          <w:webHidden/>
        </w:rPr>
        <w:fldChar w:fldCharType="separate"/>
      </w:r>
      <w:ins w:id="133" w:author="Peter Dobson" w:date="2016-04-13T12:23:00Z">
        <w:r>
          <w:rPr>
            <w:noProof/>
            <w:webHidden/>
          </w:rPr>
          <w:t>10</w:t>
        </w:r>
        <w:r>
          <w:rPr>
            <w:noProof/>
            <w:webHidden/>
          </w:rPr>
          <w:fldChar w:fldCharType="end"/>
        </w:r>
        <w:r w:rsidRPr="008D7A5C">
          <w:rPr>
            <w:rStyle w:val="Hyperlink"/>
            <w:noProof/>
          </w:rPr>
          <w:fldChar w:fldCharType="end"/>
        </w:r>
      </w:ins>
    </w:p>
    <w:p w14:paraId="194827B5" w14:textId="77777777" w:rsidR="003935C3" w:rsidRDefault="003935C3">
      <w:pPr>
        <w:pStyle w:val="TOC2"/>
        <w:rPr>
          <w:ins w:id="134" w:author="Peter Dobson" w:date="2016-04-13T12:23:00Z"/>
          <w:rFonts w:asciiTheme="minorHAnsi" w:eastAsiaTheme="minorEastAsia" w:hAnsiTheme="minorHAnsi" w:cstheme="minorBidi"/>
          <w:bCs w:val="0"/>
          <w:noProof/>
          <w:szCs w:val="22"/>
          <w:lang w:eastAsia="en-GB"/>
        </w:rPr>
      </w:pPr>
      <w:ins w:id="13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"_Toc448313604"</w:instrText>
        </w:r>
        <w:r w:rsidRPr="008D7A5C">
          <w:rPr>
            <w:rStyle w:val="Hyperlink"/>
            <w:noProof/>
          </w:rPr>
          <w:instrText xml:space="preserve"> </w:instrText>
        </w:r>
        <w:r w:rsidRPr="008D7A5C">
          <w:rPr>
            <w:rStyle w:val="Hyperlink"/>
            <w:noProof/>
          </w:rPr>
          <w:fldChar w:fldCharType="separate"/>
        </w:r>
        <w:r w:rsidRPr="008D7A5C">
          <w:rPr>
            <w:rStyle w:val="Hyperlink"/>
            <w:noProof/>
          </w:rPr>
          <w:t>9.3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_Toc448313604 \h </w:instrText>
        </w:r>
      </w:ins>
      <w:r>
        <w:rPr>
          <w:noProof/>
          <w:webHidden/>
        </w:rPr>
      </w:r>
      <w:r>
        <w:rPr>
          <w:noProof/>
          <w:webHidden/>
        </w:rPr>
        <w:fldChar w:fldCharType="separate"/>
      </w:r>
      <w:ins w:id="136" w:author="Peter Dobson" w:date="2016-04-13T12:23:00Z">
        <w:r>
          <w:rPr>
            <w:noProof/>
            <w:webHidden/>
          </w:rPr>
          <w:t>10</w:t>
        </w:r>
        <w:r>
          <w:rPr>
            <w:noProof/>
            <w:webHidden/>
          </w:rPr>
          <w:fldChar w:fldCharType="end"/>
        </w:r>
        <w:r w:rsidRPr="008D7A5C">
          <w:rPr>
            <w:rStyle w:val="Hyperlink"/>
            <w:noProof/>
          </w:rPr>
          <w:fldChar w:fldCharType="end"/>
        </w:r>
      </w:ins>
    </w:p>
    <w:p w14:paraId="0027F83D" w14:textId="77777777" w:rsidR="003935C3" w:rsidRDefault="003935C3">
      <w:pPr>
        <w:pStyle w:val="TOC1"/>
        <w:rPr>
          <w:ins w:id="137" w:author="Peter Dobson" w:date="2016-04-13T12:23:00Z"/>
          <w:rFonts w:asciiTheme="minorHAnsi" w:eastAsiaTheme="minorEastAsia" w:hAnsiTheme="minorHAnsi" w:cstheme="minorBidi"/>
          <w:b w:val="0"/>
          <w:bCs w:val="0"/>
          <w:caps w:val="0"/>
          <w:noProof/>
          <w:szCs w:val="22"/>
          <w:lang w:eastAsia="en-GB"/>
        </w:rPr>
      </w:pPr>
      <w:ins w:id="13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"_Toc448313625"</w:instrText>
        </w:r>
        <w:r w:rsidRPr="008D7A5C">
          <w:rPr>
            <w:rStyle w:val="Hyperlink"/>
            <w:noProof/>
          </w:rPr>
          <w:instrText xml:space="preserve"> </w:instrText>
        </w:r>
        <w:r w:rsidRPr="008D7A5C">
          <w:rPr>
            <w:rStyle w:val="Hyperlink"/>
            <w:noProof/>
          </w:rPr>
          <w:fldChar w:fldCharType="separate"/>
        </w:r>
        <w:r w:rsidRPr="008D7A5C">
          <w:rPr>
            <w:rStyle w:val="Hyperlink"/>
            <w:noProof/>
          </w:rPr>
          <w:t>10</w:t>
        </w:r>
        <w:r>
          <w:rPr>
            <w:rFonts w:asciiTheme="minorHAnsi" w:eastAsiaTheme="minorEastAsia" w:hAnsiTheme="minorHAnsi" w:cstheme="minorBidi"/>
            <w:b w:val="0"/>
            <w:bCs w:val="0"/>
            <w:caps w:val="0"/>
            <w:noProof/>
            <w:szCs w:val="22"/>
            <w:lang w:eastAsia="en-GB"/>
          </w:rPr>
          <w:tab/>
        </w:r>
        <w:r w:rsidRPr="008D7A5C">
          <w:rPr>
            <w:rStyle w:val="Hyperlink"/>
            <w:noProof/>
          </w:rPr>
          <w:t>Hybrid Power Systems</w:t>
        </w:r>
        <w:r>
          <w:rPr>
            <w:noProof/>
            <w:webHidden/>
          </w:rPr>
          <w:tab/>
        </w:r>
        <w:r>
          <w:rPr>
            <w:noProof/>
            <w:webHidden/>
          </w:rPr>
          <w:fldChar w:fldCharType="begin"/>
        </w:r>
        <w:r>
          <w:rPr>
            <w:noProof/>
            <w:webHidden/>
          </w:rPr>
          <w:instrText xml:space="preserve"> PAGEREF _Toc448313625 \h </w:instrText>
        </w:r>
      </w:ins>
      <w:r>
        <w:rPr>
          <w:noProof/>
          <w:webHidden/>
        </w:rPr>
      </w:r>
      <w:r>
        <w:rPr>
          <w:noProof/>
          <w:webHidden/>
        </w:rPr>
        <w:fldChar w:fldCharType="separate"/>
      </w:r>
      <w:ins w:id="139" w:author="Peter Dobson" w:date="2016-04-13T12:23:00Z">
        <w:r>
          <w:rPr>
            <w:noProof/>
            <w:webHidden/>
          </w:rPr>
          <w:t>10</w:t>
        </w:r>
        <w:r>
          <w:rPr>
            <w:noProof/>
            <w:webHidden/>
          </w:rPr>
          <w:fldChar w:fldCharType="end"/>
        </w:r>
        <w:r w:rsidRPr="008D7A5C">
          <w:rPr>
            <w:rStyle w:val="Hyperlink"/>
            <w:noProof/>
          </w:rPr>
          <w:fldChar w:fldCharType="end"/>
        </w:r>
      </w:ins>
    </w:p>
    <w:p w14:paraId="186AF974" w14:textId="77777777" w:rsidR="003935C3" w:rsidRDefault="003935C3">
      <w:pPr>
        <w:pStyle w:val="TOC2"/>
        <w:rPr>
          <w:ins w:id="140" w:author="Peter Dobson" w:date="2016-04-13T12:23:00Z"/>
          <w:rFonts w:asciiTheme="minorHAnsi" w:eastAsiaTheme="minorEastAsia" w:hAnsiTheme="minorHAnsi" w:cstheme="minorBidi"/>
          <w:bCs w:val="0"/>
          <w:noProof/>
          <w:szCs w:val="22"/>
          <w:lang w:eastAsia="en-GB"/>
        </w:rPr>
      </w:pPr>
      <w:ins w:id="141"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"_Toc448313626"</w:instrText>
        </w:r>
        <w:r w:rsidRPr="008D7A5C">
          <w:rPr>
            <w:rStyle w:val="Hyperlink"/>
            <w:noProof/>
          </w:rPr>
          <w:instrText xml:space="preserve"> </w:instrText>
        </w:r>
        <w:r w:rsidRPr="008D7A5C">
          <w:rPr>
            <w:rStyle w:val="Hyperlink"/>
            <w:noProof/>
          </w:rPr>
          <w:fldChar w:fldCharType="separate"/>
        </w:r>
        <w:r w:rsidRPr="008D7A5C">
          <w:rPr>
            <w:rStyle w:val="Hyperlink"/>
            <w:noProof/>
          </w:rPr>
          <w:t>10.1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_Toc448313626 \h </w:instrText>
        </w:r>
      </w:ins>
      <w:r>
        <w:rPr>
          <w:noProof/>
          <w:webHidden/>
        </w:rPr>
      </w:r>
      <w:r>
        <w:rPr>
          <w:noProof/>
          <w:webHidden/>
        </w:rPr>
        <w:fldChar w:fldCharType="separate"/>
      </w:r>
      <w:ins w:id="142" w:author="Peter Dobson" w:date="2016-04-13T12:23:00Z">
        <w:r>
          <w:rPr>
            <w:noProof/>
            <w:webHidden/>
          </w:rPr>
          <w:t>10</w:t>
        </w:r>
        <w:r>
          <w:rPr>
            <w:noProof/>
            <w:webHidden/>
          </w:rPr>
          <w:fldChar w:fldCharType="end"/>
        </w:r>
        <w:r w:rsidRPr="008D7A5C">
          <w:rPr>
            <w:rStyle w:val="Hyperlink"/>
            <w:noProof/>
          </w:rPr>
          <w:fldChar w:fldCharType="end"/>
        </w:r>
      </w:ins>
    </w:p>
    <w:p w14:paraId="5AF0A0F2" w14:textId="77777777" w:rsidR="003935C3" w:rsidRDefault="003935C3">
      <w:pPr>
        <w:pStyle w:val="TOC2"/>
        <w:rPr>
          <w:ins w:id="143" w:author="Peter Dobson" w:date="2016-04-13T12:23:00Z"/>
          <w:rFonts w:asciiTheme="minorHAnsi" w:eastAsiaTheme="minorEastAsia" w:hAnsiTheme="minorHAnsi" w:cstheme="minorBidi"/>
          <w:bCs w:val="0"/>
          <w:noProof/>
          <w:szCs w:val="22"/>
          <w:lang w:eastAsia="en-GB"/>
        </w:rPr>
      </w:pPr>
      <w:ins w:id="14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"_Toc448313627"</w:instrText>
        </w:r>
        <w:r w:rsidRPr="008D7A5C">
          <w:rPr>
            <w:rStyle w:val="Hyperlink"/>
            <w:noProof/>
          </w:rPr>
          <w:instrText xml:space="preserve"> </w:instrText>
        </w:r>
        <w:r w:rsidRPr="008D7A5C">
          <w:rPr>
            <w:rStyle w:val="Hyperlink"/>
            <w:noProof/>
          </w:rPr>
          <w:fldChar w:fldCharType="separate"/>
        </w:r>
        <w:r w:rsidRPr="008D7A5C">
          <w:rPr>
            <w:rStyle w:val="Hyperlink"/>
            <w:noProof/>
          </w:rPr>
          <w:t>10.2</w:t>
        </w:r>
        <w:r>
          <w:rPr>
            <w:rFonts w:asciiTheme="minorHAnsi" w:eastAsiaTheme="minorEastAsia" w:hAnsiTheme="minorHAnsi" w:cstheme="minorBidi"/>
            <w:bCs w:val="0"/>
            <w:noProof/>
            <w:szCs w:val="22"/>
            <w:lang w:eastAsia="en-GB"/>
          </w:rPr>
          <w:tab/>
        </w:r>
        <w:r w:rsidRPr="008D7A5C">
          <w:rPr>
            <w:rStyle w:val="Hyperlink"/>
            <w:noProof/>
          </w:rPr>
          <w:t>Advantages</w:t>
        </w:r>
        <w:r>
          <w:rPr>
            <w:noProof/>
            <w:webHidden/>
          </w:rPr>
          <w:tab/>
        </w:r>
        <w:r>
          <w:rPr>
            <w:noProof/>
            <w:webHidden/>
          </w:rPr>
          <w:fldChar w:fldCharType="begin"/>
        </w:r>
        <w:r>
          <w:rPr>
            <w:noProof/>
            <w:webHidden/>
          </w:rPr>
          <w:instrText xml:space="preserve"> PAGEREF _Toc448313627 \h </w:instrText>
        </w:r>
      </w:ins>
      <w:r>
        <w:rPr>
          <w:noProof/>
          <w:webHidden/>
        </w:rPr>
      </w:r>
      <w:r>
        <w:rPr>
          <w:noProof/>
          <w:webHidden/>
        </w:rPr>
        <w:fldChar w:fldCharType="separate"/>
      </w:r>
      <w:ins w:id="145" w:author="Peter Dobson" w:date="2016-04-13T12:23:00Z">
        <w:r>
          <w:rPr>
            <w:noProof/>
            <w:webHidden/>
          </w:rPr>
          <w:t>10</w:t>
        </w:r>
        <w:r>
          <w:rPr>
            <w:noProof/>
            <w:webHidden/>
          </w:rPr>
          <w:fldChar w:fldCharType="end"/>
        </w:r>
        <w:r w:rsidRPr="008D7A5C">
          <w:rPr>
            <w:rStyle w:val="Hyperlink"/>
            <w:noProof/>
          </w:rPr>
          <w:fldChar w:fldCharType="end"/>
        </w:r>
      </w:ins>
    </w:p>
    <w:p w14:paraId="5C5B48E6" w14:textId="77777777" w:rsidR="003935C3" w:rsidRDefault="003935C3">
      <w:pPr>
        <w:pStyle w:val="TOC2"/>
        <w:rPr>
          <w:ins w:id="146" w:author="Peter Dobson" w:date="2016-04-13T12:23:00Z"/>
          <w:rFonts w:asciiTheme="minorHAnsi" w:eastAsiaTheme="minorEastAsia" w:hAnsiTheme="minorHAnsi" w:cstheme="minorBidi"/>
          <w:bCs w:val="0"/>
          <w:noProof/>
          <w:szCs w:val="22"/>
          <w:lang w:eastAsia="en-GB"/>
        </w:rPr>
      </w:pPr>
      <w:ins w:id="14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"_Toc448313628"</w:instrText>
        </w:r>
        <w:r w:rsidRPr="008D7A5C">
          <w:rPr>
            <w:rStyle w:val="Hyperlink"/>
            <w:noProof/>
          </w:rPr>
          <w:instrText xml:space="preserve"> </w:instrText>
        </w:r>
        <w:r w:rsidRPr="008D7A5C">
          <w:rPr>
            <w:rStyle w:val="Hyperlink"/>
            <w:noProof/>
          </w:rPr>
          <w:fldChar w:fldCharType="separate"/>
        </w:r>
        <w:r w:rsidRPr="008D7A5C">
          <w:rPr>
            <w:rStyle w:val="Hyperlink"/>
            <w:noProof/>
          </w:rPr>
          <w:t>10.3</w:t>
        </w:r>
        <w:r>
          <w:rPr>
            <w:rFonts w:asciiTheme="minorHAnsi" w:eastAsiaTheme="minorEastAsia" w:hAnsiTheme="minorHAnsi" w:cstheme="minorBidi"/>
            <w:bCs w:val="0"/>
            <w:noProof/>
            <w:szCs w:val="22"/>
            <w:lang w:eastAsia="en-GB"/>
          </w:rPr>
          <w:tab/>
        </w:r>
        <w:r w:rsidRPr="008D7A5C">
          <w:rPr>
            <w:rStyle w:val="Hyperlink"/>
            <w:noProof/>
          </w:rPr>
          <w:t>Disadvantages</w:t>
        </w:r>
        <w:r>
          <w:rPr>
            <w:noProof/>
            <w:webHidden/>
          </w:rPr>
          <w:tab/>
        </w:r>
        <w:r>
          <w:rPr>
            <w:noProof/>
            <w:webHidden/>
          </w:rPr>
          <w:fldChar w:fldCharType="begin"/>
        </w:r>
        <w:r>
          <w:rPr>
            <w:noProof/>
            <w:webHidden/>
          </w:rPr>
          <w:instrText xml:space="preserve"> PAGEREF _Toc448313628 \h </w:instrText>
        </w:r>
      </w:ins>
      <w:r>
        <w:rPr>
          <w:noProof/>
          <w:webHidden/>
        </w:rPr>
      </w:r>
      <w:r>
        <w:rPr>
          <w:noProof/>
          <w:webHidden/>
        </w:rPr>
        <w:fldChar w:fldCharType="separate"/>
      </w:r>
      <w:ins w:id="148" w:author="Peter Dobson" w:date="2016-04-13T12:23:00Z">
        <w:r>
          <w:rPr>
            <w:noProof/>
            <w:webHidden/>
          </w:rPr>
          <w:t>10</w:t>
        </w:r>
        <w:r>
          <w:rPr>
            <w:noProof/>
            <w:webHidden/>
          </w:rPr>
          <w:fldChar w:fldCharType="end"/>
        </w:r>
        <w:r w:rsidRPr="008D7A5C">
          <w:rPr>
            <w:rStyle w:val="Hyperlink"/>
            <w:noProof/>
          </w:rPr>
          <w:fldChar w:fldCharType="end"/>
        </w:r>
      </w:ins>
    </w:p>
    <w:p w14:paraId="35087B91" w14:textId="77777777" w:rsidR="003935C3" w:rsidRDefault="003935C3">
      <w:pPr>
        <w:pStyle w:val="TOC2"/>
        <w:rPr>
          <w:ins w:id="149" w:author="Peter Dobson" w:date="2016-04-13T12:23:00Z"/>
          <w:rFonts w:asciiTheme="minorHAnsi" w:eastAsiaTheme="minorEastAsia" w:hAnsiTheme="minorHAnsi" w:cstheme="minorBidi"/>
          <w:bCs w:val="0"/>
          <w:noProof/>
          <w:szCs w:val="22"/>
          <w:lang w:eastAsia="en-GB"/>
        </w:rPr>
      </w:pPr>
      <w:ins w:id="15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"_Toc448313629"</w:instrText>
        </w:r>
        <w:r w:rsidRPr="008D7A5C">
          <w:rPr>
            <w:rStyle w:val="Hyperlink"/>
            <w:noProof/>
          </w:rPr>
          <w:instrText xml:space="preserve"> </w:instrText>
        </w:r>
        <w:r w:rsidRPr="008D7A5C">
          <w:rPr>
            <w:rStyle w:val="Hyperlink"/>
            <w:noProof/>
          </w:rPr>
          <w:fldChar w:fldCharType="separate"/>
        </w:r>
        <w:r w:rsidRPr="008D7A5C">
          <w:rPr>
            <w:rStyle w:val="Hyperlink"/>
            <w:noProof/>
          </w:rPr>
          <w:t>10.4</w:t>
        </w:r>
        <w:r>
          <w:rPr>
            <w:rFonts w:asciiTheme="minorHAnsi" w:eastAsiaTheme="minorEastAsia" w:hAnsiTheme="minorHAnsi" w:cstheme="minorBidi"/>
            <w:bCs w:val="0"/>
            <w:noProof/>
            <w:szCs w:val="22"/>
            <w:lang w:eastAsia="en-GB"/>
          </w:rPr>
          <w:tab/>
        </w:r>
        <w:r w:rsidRPr="008D7A5C">
          <w:rPr>
            <w:rStyle w:val="Hyperlink"/>
            <w:noProof/>
          </w:rPr>
          <w:t>Comments</w:t>
        </w:r>
        <w:r>
          <w:rPr>
            <w:noProof/>
            <w:webHidden/>
          </w:rPr>
          <w:tab/>
        </w:r>
        <w:r>
          <w:rPr>
            <w:noProof/>
            <w:webHidden/>
          </w:rPr>
          <w:fldChar w:fldCharType="begin"/>
        </w:r>
        <w:r>
          <w:rPr>
            <w:noProof/>
            <w:webHidden/>
          </w:rPr>
          <w:instrText xml:space="preserve"> PAGEREF _Toc448313629 \h </w:instrText>
        </w:r>
      </w:ins>
      <w:r>
        <w:rPr>
          <w:noProof/>
          <w:webHidden/>
        </w:rPr>
      </w:r>
      <w:r>
        <w:rPr>
          <w:noProof/>
          <w:webHidden/>
        </w:rPr>
        <w:fldChar w:fldCharType="separate"/>
      </w:r>
      <w:ins w:id="151" w:author="Peter Dobson" w:date="2016-04-13T12:23:00Z">
        <w:r>
          <w:rPr>
            <w:noProof/>
            <w:webHidden/>
          </w:rPr>
          <w:t>10</w:t>
        </w:r>
        <w:r>
          <w:rPr>
            <w:noProof/>
            <w:webHidden/>
          </w:rPr>
          <w:fldChar w:fldCharType="end"/>
        </w:r>
        <w:r w:rsidRPr="008D7A5C">
          <w:rPr>
            <w:rStyle w:val="Hyperlink"/>
            <w:noProof/>
          </w:rPr>
          <w:fldChar w:fldCharType="end"/>
        </w:r>
      </w:ins>
    </w:p>
    <w:p w14:paraId="2179459D" w14:textId="77777777" w:rsidR="003935C3" w:rsidRDefault="003935C3">
      <w:pPr>
        <w:pStyle w:val="TOC2"/>
        <w:rPr>
          <w:ins w:id="152" w:author="Peter Dobson" w:date="2016-04-13T12:23:00Z"/>
          <w:rFonts w:asciiTheme="minorHAnsi" w:eastAsiaTheme="minorEastAsia" w:hAnsiTheme="minorHAnsi" w:cstheme="minorBidi"/>
          <w:bCs w:val="0"/>
          <w:noProof/>
          <w:szCs w:val="22"/>
          <w:lang w:eastAsia="en-GB"/>
        </w:rPr>
      </w:pPr>
      <w:ins w:id="153"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"_Toc448313630"</w:instrText>
        </w:r>
        <w:r w:rsidRPr="008D7A5C">
          <w:rPr>
            <w:rStyle w:val="Hyperlink"/>
            <w:noProof/>
          </w:rPr>
          <w:instrText xml:space="preserve"> </w:instrText>
        </w:r>
        <w:r w:rsidRPr="008D7A5C">
          <w:rPr>
            <w:rStyle w:val="Hyperlink"/>
            <w:noProof/>
          </w:rPr>
          <w:fldChar w:fldCharType="separate"/>
        </w:r>
        <w:r w:rsidRPr="008D7A5C">
          <w:rPr>
            <w:rStyle w:val="Hyperlink"/>
            <w:noProof/>
          </w:rPr>
          <w:t>10.5</w:t>
        </w:r>
        <w:r>
          <w:rPr>
            <w:rFonts w:asciiTheme="minorHAnsi" w:eastAsiaTheme="minorEastAsia" w:hAnsiTheme="minorHAnsi" w:cstheme="minorBidi"/>
            <w:bCs w:val="0"/>
            <w:noProof/>
            <w:szCs w:val="22"/>
            <w:lang w:eastAsia="en-GB"/>
          </w:rPr>
          <w:tab/>
        </w:r>
        <w:r w:rsidRPr="008D7A5C">
          <w:rPr>
            <w:rStyle w:val="Hyperlink"/>
            <w:noProof/>
          </w:rPr>
          <w:t>Design considerations:</w:t>
        </w:r>
        <w:r>
          <w:rPr>
            <w:noProof/>
            <w:webHidden/>
          </w:rPr>
          <w:tab/>
        </w:r>
        <w:r>
          <w:rPr>
            <w:noProof/>
            <w:webHidden/>
          </w:rPr>
          <w:fldChar w:fldCharType="begin"/>
        </w:r>
        <w:r>
          <w:rPr>
            <w:noProof/>
            <w:webHidden/>
          </w:rPr>
          <w:instrText xml:space="preserve"> PAGEREF _Toc448313630 \h </w:instrText>
        </w:r>
      </w:ins>
      <w:r>
        <w:rPr>
          <w:noProof/>
          <w:webHidden/>
        </w:rPr>
      </w:r>
      <w:r>
        <w:rPr>
          <w:noProof/>
          <w:webHidden/>
        </w:rPr>
        <w:fldChar w:fldCharType="separate"/>
      </w:r>
      <w:ins w:id="154" w:author="Peter Dobson" w:date="2016-04-13T12:23:00Z">
        <w:r>
          <w:rPr>
            <w:noProof/>
            <w:webHidden/>
          </w:rPr>
          <w:t>10</w:t>
        </w:r>
        <w:r>
          <w:rPr>
            <w:noProof/>
            <w:webHidden/>
          </w:rPr>
          <w:fldChar w:fldCharType="end"/>
        </w:r>
        <w:r w:rsidRPr="008D7A5C">
          <w:rPr>
            <w:rStyle w:val="Hyperlink"/>
            <w:noProof/>
          </w:rPr>
          <w:fldChar w:fldCharType="end"/>
        </w:r>
      </w:ins>
    </w:p>
    <w:p w14:paraId="44706D01" w14:textId="77777777" w:rsidR="003935C3" w:rsidRDefault="003935C3">
      <w:pPr>
        <w:pStyle w:val="TOC1"/>
        <w:rPr>
          <w:ins w:id="155" w:author="Peter Dobson" w:date="2016-04-13T12:23:00Z"/>
          <w:rFonts w:asciiTheme="minorHAnsi" w:eastAsiaTheme="minorEastAsia" w:hAnsiTheme="minorHAnsi" w:cstheme="minorBidi"/>
          <w:b w:val="0"/>
          <w:bCs w:val="0"/>
          <w:caps w:val="0"/>
          <w:noProof/>
          <w:szCs w:val="22"/>
          <w:lang w:eastAsia="en-GB"/>
        </w:rPr>
      </w:pPr>
      <w:ins w:id="15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"_Toc448313631"</w:instrText>
        </w:r>
        <w:r w:rsidRPr="008D7A5C">
          <w:rPr>
            <w:rStyle w:val="Hyperlink"/>
            <w:noProof/>
          </w:rPr>
          <w:instrText xml:space="preserve"> </w:instrText>
        </w:r>
        <w:r w:rsidRPr="008D7A5C">
          <w:rPr>
            <w:rStyle w:val="Hyperlink"/>
            <w:noProof/>
          </w:rPr>
          <w:fldChar w:fldCharType="separate"/>
        </w:r>
        <w:r w:rsidRPr="008D7A5C">
          <w:rPr>
            <w:rStyle w:val="Hyperlink"/>
            <w:noProof/>
          </w:rPr>
          <w:t>11</w:t>
        </w:r>
        <w:r>
          <w:rPr>
            <w:rFonts w:asciiTheme="minorHAnsi" w:eastAsiaTheme="minorEastAsia" w:hAnsiTheme="minorHAnsi" w:cstheme="minorBidi"/>
            <w:b w:val="0"/>
            <w:bCs w:val="0"/>
            <w:caps w:val="0"/>
            <w:noProof/>
            <w:szCs w:val="22"/>
            <w:lang w:eastAsia="en-GB"/>
          </w:rPr>
          <w:tab/>
        </w:r>
        <w:r w:rsidRPr="008D7A5C">
          <w:rPr>
            <w:rStyle w:val="Hyperlink"/>
            <w:noProof/>
          </w:rPr>
          <w:t>Energy Source Selection</w:t>
        </w:r>
        <w:r>
          <w:rPr>
            <w:noProof/>
            <w:webHidden/>
          </w:rPr>
          <w:tab/>
        </w:r>
        <w:r>
          <w:rPr>
            <w:noProof/>
            <w:webHidden/>
          </w:rPr>
          <w:fldChar w:fldCharType="begin"/>
        </w:r>
        <w:r>
          <w:rPr>
            <w:noProof/>
            <w:webHidden/>
          </w:rPr>
          <w:instrText xml:space="preserve"> PAGEREF _Toc448313631 \h </w:instrText>
        </w:r>
      </w:ins>
      <w:r>
        <w:rPr>
          <w:noProof/>
          <w:webHidden/>
        </w:rPr>
      </w:r>
      <w:r>
        <w:rPr>
          <w:noProof/>
          <w:webHidden/>
        </w:rPr>
        <w:fldChar w:fldCharType="separate"/>
      </w:r>
      <w:ins w:id="157" w:author="Peter Dobson" w:date="2016-04-13T12:23:00Z">
        <w:r>
          <w:rPr>
            <w:noProof/>
            <w:webHidden/>
          </w:rPr>
          <w:t>11</w:t>
        </w:r>
        <w:r>
          <w:rPr>
            <w:noProof/>
            <w:webHidden/>
          </w:rPr>
          <w:fldChar w:fldCharType="end"/>
        </w:r>
        <w:r w:rsidRPr="008D7A5C">
          <w:rPr>
            <w:rStyle w:val="Hyperlink"/>
            <w:noProof/>
          </w:rPr>
          <w:fldChar w:fldCharType="end"/>
        </w:r>
      </w:ins>
    </w:p>
    <w:p w14:paraId="28129874" w14:textId="77777777" w:rsidR="003935C3" w:rsidRDefault="003935C3">
      <w:pPr>
        <w:pStyle w:val="TOC2"/>
        <w:rPr>
          <w:ins w:id="158" w:author="Peter Dobson" w:date="2016-04-13T12:23:00Z"/>
          <w:rFonts w:asciiTheme="minorHAnsi" w:eastAsiaTheme="minorEastAsia" w:hAnsiTheme="minorHAnsi" w:cstheme="minorBidi"/>
          <w:bCs w:val="0"/>
          <w:noProof/>
          <w:szCs w:val="22"/>
          <w:lang w:eastAsia="en-GB"/>
        </w:rPr>
      </w:pPr>
      <w:ins w:id="15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"_Toc448313632"</w:instrText>
        </w:r>
        <w:r w:rsidRPr="008D7A5C">
          <w:rPr>
            <w:rStyle w:val="Hyperlink"/>
            <w:noProof/>
          </w:rPr>
          <w:instrText xml:space="preserve"> </w:instrText>
        </w:r>
        <w:r w:rsidRPr="008D7A5C">
          <w:rPr>
            <w:rStyle w:val="Hyperlink"/>
            <w:noProof/>
          </w:rPr>
          <w:fldChar w:fldCharType="separate"/>
        </w:r>
        <w:r w:rsidRPr="008D7A5C">
          <w:rPr>
            <w:rStyle w:val="Hyperlink"/>
            <w:noProof/>
            <w:lang w:eastAsia="de-DE"/>
          </w:rPr>
          <w:t>11.1</w:t>
        </w:r>
        <w:r>
          <w:rPr>
            <w:rFonts w:asciiTheme="minorHAnsi" w:eastAsiaTheme="minorEastAsia" w:hAnsiTheme="minorHAnsi" w:cstheme="minorBidi"/>
            <w:bCs w:val="0"/>
            <w:noProof/>
            <w:szCs w:val="22"/>
            <w:lang w:eastAsia="en-GB"/>
          </w:rPr>
          <w:tab/>
        </w:r>
        <w:r w:rsidRPr="008D7A5C">
          <w:rPr>
            <w:rStyle w:val="Hyperlink"/>
            <w:noProof/>
            <w:lang w:eastAsia="de-DE"/>
          </w:rPr>
          <w:t>Health, Safety and Environmental Considerations</w:t>
        </w:r>
        <w:r>
          <w:rPr>
            <w:noProof/>
            <w:webHidden/>
          </w:rPr>
          <w:tab/>
        </w:r>
        <w:r>
          <w:rPr>
            <w:noProof/>
            <w:webHidden/>
          </w:rPr>
          <w:fldChar w:fldCharType="begin"/>
        </w:r>
        <w:r>
          <w:rPr>
            <w:noProof/>
            <w:webHidden/>
          </w:rPr>
          <w:instrText xml:space="preserve"> PAGEREF _Toc448313632 \h </w:instrText>
        </w:r>
      </w:ins>
      <w:r>
        <w:rPr>
          <w:noProof/>
          <w:webHidden/>
        </w:rPr>
      </w:r>
      <w:r>
        <w:rPr>
          <w:noProof/>
          <w:webHidden/>
        </w:rPr>
        <w:fldChar w:fldCharType="separate"/>
      </w:r>
      <w:ins w:id="160" w:author="Peter Dobson" w:date="2016-04-13T12:23:00Z">
        <w:r>
          <w:rPr>
            <w:noProof/>
            <w:webHidden/>
          </w:rPr>
          <w:t>11</w:t>
        </w:r>
        <w:r>
          <w:rPr>
            <w:noProof/>
            <w:webHidden/>
          </w:rPr>
          <w:fldChar w:fldCharType="end"/>
        </w:r>
        <w:r w:rsidRPr="008D7A5C">
          <w:rPr>
            <w:rStyle w:val="Hyperlink"/>
            <w:noProof/>
          </w:rPr>
          <w:fldChar w:fldCharType="end"/>
        </w:r>
      </w:ins>
    </w:p>
    <w:p w14:paraId="6C6F72DA" w14:textId="77777777" w:rsidR="003935C3" w:rsidRDefault="003935C3">
      <w:pPr>
        <w:pStyle w:val="TOC2"/>
        <w:rPr>
          <w:ins w:id="161" w:author="Peter Dobson" w:date="2016-04-13T12:23:00Z"/>
          <w:rFonts w:asciiTheme="minorHAnsi" w:eastAsiaTheme="minorEastAsia" w:hAnsiTheme="minorHAnsi" w:cstheme="minorBidi"/>
          <w:bCs w:val="0"/>
          <w:noProof/>
          <w:szCs w:val="22"/>
          <w:lang w:eastAsia="en-GB"/>
        </w:rPr>
      </w:pPr>
      <w:ins w:id="16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"_Toc448313633"</w:instrText>
        </w:r>
        <w:r w:rsidRPr="008D7A5C">
          <w:rPr>
            <w:rStyle w:val="Hyperlink"/>
            <w:noProof/>
          </w:rPr>
          <w:instrText xml:space="preserve"> </w:instrText>
        </w:r>
        <w:r w:rsidRPr="008D7A5C">
          <w:rPr>
            <w:rStyle w:val="Hyperlink"/>
            <w:noProof/>
          </w:rPr>
          <w:fldChar w:fldCharType="separate"/>
        </w:r>
        <w:r w:rsidRPr="008D7A5C">
          <w:rPr>
            <w:rStyle w:val="Hyperlink"/>
            <w:noProof/>
            <w:lang w:eastAsia="de-DE"/>
          </w:rPr>
          <w:t>11.2</w:t>
        </w:r>
        <w:r>
          <w:rPr>
            <w:rFonts w:asciiTheme="minorHAnsi" w:eastAsiaTheme="minorEastAsia" w:hAnsiTheme="minorHAnsi" w:cstheme="minorBidi"/>
            <w:bCs w:val="0"/>
            <w:noProof/>
            <w:szCs w:val="22"/>
            <w:lang w:eastAsia="en-GB"/>
          </w:rPr>
          <w:tab/>
        </w:r>
        <w:r w:rsidRPr="008D7A5C">
          <w:rPr>
            <w:rStyle w:val="Hyperlink"/>
            <w:noProof/>
            <w:lang w:eastAsia="de-DE"/>
          </w:rPr>
          <w:t>Energy Generation Profile</w:t>
        </w:r>
        <w:r>
          <w:rPr>
            <w:noProof/>
            <w:webHidden/>
          </w:rPr>
          <w:tab/>
        </w:r>
        <w:r>
          <w:rPr>
            <w:noProof/>
            <w:webHidden/>
          </w:rPr>
          <w:fldChar w:fldCharType="begin"/>
        </w:r>
        <w:r>
          <w:rPr>
            <w:noProof/>
            <w:webHidden/>
          </w:rPr>
          <w:instrText xml:space="preserve"> PAGEREF _Toc448313633 \h </w:instrText>
        </w:r>
      </w:ins>
      <w:r>
        <w:rPr>
          <w:noProof/>
          <w:webHidden/>
        </w:rPr>
      </w:r>
      <w:r>
        <w:rPr>
          <w:noProof/>
          <w:webHidden/>
        </w:rPr>
        <w:fldChar w:fldCharType="separate"/>
      </w:r>
      <w:ins w:id="163" w:author="Peter Dobson" w:date="2016-04-13T12:23:00Z">
        <w:r>
          <w:rPr>
            <w:noProof/>
            <w:webHidden/>
          </w:rPr>
          <w:t>11</w:t>
        </w:r>
        <w:r>
          <w:rPr>
            <w:noProof/>
            <w:webHidden/>
          </w:rPr>
          <w:fldChar w:fldCharType="end"/>
        </w:r>
        <w:r w:rsidRPr="008D7A5C">
          <w:rPr>
            <w:rStyle w:val="Hyperlink"/>
            <w:noProof/>
          </w:rPr>
          <w:fldChar w:fldCharType="end"/>
        </w:r>
      </w:ins>
    </w:p>
    <w:p w14:paraId="0A9617CD" w14:textId="77777777" w:rsidR="003935C3" w:rsidRDefault="003935C3">
      <w:pPr>
        <w:pStyle w:val="TOC2"/>
        <w:rPr>
          <w:ins w:id="164" w:author="Peter Dobson" w:date="2016-04-13T12:23:00Z"/>
          <w:rFonts w:asciiTheme="minorHAnsi" w:eastAsiaTheme="minorEastAsia" w:hAnsiTheme="minorHAnsi" w:cstheme="minorBidi"/>
          <w:bCs w:val="0"/>
          <w:noProof/>
          <w:szCs w:val="22"/>
          <w:lang w:eastAsia="en-GB"/>
        </w:rPr>
      </w:pPr>
      <w:ins w:id="16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"_Toc448313634"</w:instrText>
        </w:r>
        <w:r w:rsidRPr="008D7A5C">
          <w:rPr>
            <w:rStyle w:val="Hyperlink"/>
            <w:noProof/>
          </w:rPr>
          <w:instrText xml:space="preserve"> </w:instrText>
        </w:r>
        <w:r w:rsidRPr="008D7A5C">
          <w:rPr>
            <w:rStyle w:val="Hyperlink"/>
            <w:noProof/>
          </w:rPr>
          <w:fldChar w:fldCharType="separate"/>
        </w:r>
        <w:r w:rsidRPr="008D7A5C">
          <w:rPr>
            <w:rStyle w:val="Hyperlink"/>
            <w:noProof/>
            <w:lang w:eastAsia="de-DE"/>
          </w:rPr>
          <w:t>11.3</w:t>
        </w:r>
        <w:r>
          <w:rPr>
            <w:rFonts w:asciiTheme="minorHAnsi" w:eastAsiaTheme="minorEastAsia" w:hAnsiTheme="minorHAnsi" w:cstheme="minorBidi"/>
            <w:bCs w:val="0"/>
            <w:noProof/>
            <w:szCs w:val="22"/>
            <w:lang w:eastAsia="en-GB"/>
          </w:rPr>
          <w:tab/>
        </w:r>
        <w:r w:rsidRPr="008D7A5C">
          <w:rPr>
            <w:rStyle w:val="Hyperlink"/>
            <w:noProof/>
            <w:lang w:eastAsia="de-DE"/>
          </w:rPr>
          <w:t>Operational Restrictions</w:t>
        </w:r>
        <w:r>
          <w:rPr>
            <w:noProof/>
            <w:webHidden/>
          </w:rPr>
          <w:tab/>
        </w:r>
        <w:r>
          <w:rPr>
            <w:noProof/>
            <w:webHidden/>
          </w:rPr>
          <w:fldChar w:fldCharType="begin"/>
        </w:r>
        <w:r>
          <w:rPr>
            <w:noProof/>
            <w:webHidden/>
          </w:rPr>
          <w:instrText xml:space="preserve"> PAGEREF _Toc448313634 \h </w:instrText>
        </w:r>
      </w:ins>
      <w:r>
        <w:rPr>
          <w:noProof/>
          <w:webHidden/>
        </w:rPr>
      </w:r>
      <w:r>
        <w:rPr>
          <w:noProof/>
          <w:webHidden/>
        </w:rPr>
        <w:fldChar w:fldCharType="separate"/>
      </w:r>
      <w:ins w:id="166" w:author="Peter Dobson" w:date="2016-04-13T12:23:00Z">
        <w:r>
          <w:rPr>
            <w:noProof/>
            <w:webHidden/>
          </w:rPr>
          <w:t>11</w:t>
        </w:r>
        <w:r>
          <w:rPr>
            <w:noProof/>
            <w:webHidden/>
          </w:rPr>
          <w:fldChar w:fldCharType="end"/>
        </w:r>
        <w:r w:rsidRPr="008D7A5C">
          <w:rPr>
            <w:rStyle w:val="Hyperlink"/>
            <w:noProof/>
          </w:rPr>
          <w:fldChar w:fldCharType="end"/>
        </w:r>
      </w:ins>
    </w:p>
    <w:p w14:paraId="3B1BB7AA" w14:textId="77777777" w:rsidR="003935C3" w:rsidRDefault="003935C3">
      <w:pPr>
        <w:pStyle w:val="TOC1"/>
        <w:rPr>
          <w:ins w:id="167" w:author="Peter Dobson" w:date="2016-04-13T12:23:00Z"/>
          <w:rFonts w:asciiTheme="minorHAnsi" w:eastAsiaTheme="minorEastAsia" w:hAnsiTheme="minorHAnsi" w:cstheme="minorBidi"/>
          <w:b w:val="0"/>
          <w:bCs w:val="0"/>
          <w:caps w:val="0"/>
          <w:noProof/>
          <w:szCs w:val="22"/>
          <w:lang w:eastAsia="en-GB"/>
        </w:rPr>
      </w:pPr>
      <w:ins w:id="16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"_Toc448313635"</w:instrText>
        </w:r>
        <w:r w:rsidRPr="008D7A5C">
          <w:rPr>
            <w:rStyle w:val="Hyperlink"/>
            <w:noProof/>
          </w:rPr>
          <w:instrText xml:space="preserve"> </w:instrText>
        </w:r>
        <w:r w:rsidRPr="008D7A5C">
          <w:rPr>
            <w:rStyle w:val="Hyperlink"/>
            <w:noProof/>
          </w:rPr>
          <w:fldChar w:fldCharType="separate"/>
        </w:r>
        <w:r w:rsidRPr="008D7A5C">
          <w:rPr>
            <w:rStyle w:val="Hyperlink"/>
            <w:noProof/>
          </w:rPr>
          <w:t>12</w:t>
        </w:r>
        <w:r>
          <w:rPr>
            <w:rFonts w:asciiTheme="minorHAnsi" w:eastAsiaTheme="minorEastAsia" w:hAnsiTheme="minorHAnsi" w:cstheme="minorBidi"/>
            <w:b w:val="0"/>
            <w:bCs w:val="0"/>
            <w:caps w:val="0"/>
            <w:noProof/>
            <w:szCs w:val="22"/>
            <w:lang w:eastAsia="en-GB"/>
          </w:rPr>
          <w:tab/>
        </w:r>
        <w:r w:rsidRPr="008D7A5C">
          <w:rPr>
            <w:rStyle w:val="Hyperlink"/>
            <w:noProof/>
          </w:rPr>
          <w:t>Energy Regulation</w:t>
        </w:r>
        <w:r>
          <w:rPr>
            <w:noProof/>
            <w:webHidden/>
          </w:rPr>
          <w:tab/>
        </w:r>
        <w:r>
          <w:rPr>
            <w:noProof/>
            <w:webHidden/>
          </w:rPr>
          <w:fldChar w:fldCharType="begin"/>
        </w:r>
        <w:r>
          <w:rPr>
            <w:noProof/>
            <w:webHidden/>
          </w:rPr>
          <w:instrText xml:space="preserve"> PAGEREF _Toc448313635 \h </w:instrText>
        </w:r>
      </w:ins>
      <w:r>
        <w:rPr>
          <w:noProof/>
          <w:webHidden/>
        </w:rPr>
      </w:r>
      <w:r>
        <w:rPr>
          <w:noProof/>
          <w:webHidden/>
        </w:rPr>
        <w:fldChar w:fldCharType="separate"/>
      </w:r>
      <w:ins w:id="169" w:author="Peter Dobson" w:date="2016-04-13T12:23:00Z">
        <w:r>
          <w:rPr>
            <w:noProof/>
            <w:webHidden/>
          </w:rPr>
          <w:t>11</w:t>
        </w:r>
        <w:r>
          <w:rPr>
            <w:noProof/>
            <w:webHidden/>
          </w:rPr>
          <w:fldChar w:fldCharType="end"/>
        </w:r>
        <w:r w:rsidRPr="008D7A5C">
          <w:rPr>
            <w:rStyle w:val="Hyperlink"/>
            <w:noProof/>
          </w:rPr>
          <w:fldChar w:fldCharType="end"/>
        </w:r>
      </w:ins>
    </w:p>
    <w:p w14:paraId="3161C455" w14:textId="77777777" w:rsidR="003935C3" w:rsidRDefault="003935C3">
      <w:pPr>
        <w:pStyle w:val="TOC1"/>
        <w:rPr>
          <w:ins w:id="170" w:author="Peter Dobson" w:date="2016-04-13T12:23:00Z"/>
          <w:rFonts w:asciiTheme="minorHAnsi" w:eastAsiaTheme="minorEastAsia" w:hAnsiTheme="minorHAnsi" w:cstheme="minorBidi"/>
          <w:b w:val="0"/>
          <w:bCs w:val="0"/>
          <w:caps w:val="0"/>
          <w:noProof/>
          <w:szCs w:val="22"/>
          <w:lang w:eastAsia="en-GB"/>
        </w:rPr>
      </w:pPr>
      <w:ins w:id="171"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"_Toc448313636"</w:instrText>
        </w:r>
        <w:r w:rsidRPr="008D7A5C">
          <w:rPr>
            <w:rStyle w:val="Hyperlink"/>
            <w:noProof/>
          </w:rPr>
          <w:instrText xml:space="preserve"> </w:instrText>
        </w:r>
        <w:r w:rsidRPr="008D7A5C">
          <w:rPr>
            <w:rStyle w:val="Hyperlink"/>
            <w:noProof/>
          </w:rPr>
          <w:fldChar w:fldCharType="separate"/>
        </w:r>
        <w:r w:rsidRPr="008D7A5C">
          <w:rPr>
            <w:rStyle w:val="Hyperlink"/>
            <w:noProof/>
          </w:rPr>
          <w:t>13</w:t>
        </w:r>
        <w:r>
          <w:rPr>
            <w:rFonts w:asciiTheme="minorHAnsi" w:eastAsiaTheme="minorEastAsia" w:hAnsiTheme="minorHAnsi" w:cstheme="minorBidi"/>
            <w:b w:val="0"/>
            <w:bCs w:val="0"/>
            <w:caps w:val="0"/>
            <w:noProof/>
            <w:szCs w:val="22"/>
            <w:lang w:eastAsia="en-GB"/>
          </w:rPr>
          <w:tab/>
        </w:r>
        <w:r w:rsidRPr="008D7A5C">
          <w:rPr>
            <w:rStyle w:val="Hyperlink"/>
            <w:noProof/>
          </w:rPr>
          <w:t>Lightning/surge Protection</w:t>
        </w:r>
        <w:r>
          <w:rPr>
            <w:noProof/>
            <w:webHidden/>
          </w:rPr>
          <w:tab/>
        </w:r>
        <w:r>
          <w:rPr>
            <w:noProof/>
            <w:webHidden/>
          </w:rPr>
          <w:fldChar w:fldCharType="begin"/>
        </w:r>
        <w:r>
          <w:rPr>
            <w:noProof/>
            <w:webHidden/>
          </w:rPr>
          <w:instrText xml:space="preserve"> PAGEREF _Toc448313636 \h </w:instrText>
        </w:r>
      </w:ins>
      <w:r>
        <w:rPr>
          <w:noProof/>
          <w:webHidden/>
        </w:rPr>
      </w:r>
      <w:r>
        <w:rPr>
          <w:noProof/>
          <w:webHidden/>
        </w:rPr>
        <w:fldChar w:fldCharType="separate"/>
      </w:r>
      <w:ins w:id="172" w:author="Peter Dobson" w:date="2016-04-13T12:23:00Z">
        <w:r>
          <w:rPr>
            <w:noProof/>
            <w:webHidden/>
          </w:rPr>
          <w:t>11</w:t>
        </w:r>
        <w:r>
          <w:rPr>
            <w:noProof/>
            <w:webHidden/>
          </w:rPr>
          <w:fldChar w:fldCharType="end"/>
        </w:r>
        <w:r w:rsidRPr="008D7A5C">
          <w:rPr>
            <w:rStyle w:val="Hyperlink"/>
            <w:noProof/>
          </w:rPr>
          <w:fldChar w:fldCharType="end"/>
        </w:r>
      </w:ins>
    </w:p>
    <w:p w14:paraId="0EB5C6FA" w14:textId="77777777" w:rsidR="003935C3" w:rsidRDefault="003935C3">
      <w:pPr>
        <w:pStyle w:val="TOC1"/>
        <w:rPr>
          <w:ins w:id="173" w:author="Peter Dobson" w:date="2016-04-13T12:23:00Z"/>
          <w:rFonts w:asciiTheme="minorHAnsi" w:eastAsiaTheme="minorEastAsia" w:hAnsiTheme="minorHAnsi" w:cstheme="minorBidi"/>
          <w:b w:val="0"/>
          <w:bCs w:val="0"/>
          <w:caps w:val="0"/>
          <w:noProof/>
          <w:szCs w:val="22"/>
          <w:lang w:eastAsia="en-GB"/>
        </w:rPr>
      </w:pPr>
      <w:ins w:id="17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"_Toc448313637"</w:instrText>
        </w:r>
        <w:r w:rsidRPr="008D7A5C">
          <w:rPr>
            <w:rStyle w:val="Hyperlink"/>
            <w:noProof/>
          </w:rPr>
          <w:instrText xml:space="preserve"> </w:instrText>
        </w:r>
        <w:r w:rsidRPr="008D7A5C">
          <w:rPr>
            <w:rStyle w:val="Hyperlink"/>
            <w:noProof/>
          </w:rPr>
          <w:fldChar w:fldCharType="separate"/>
        </w:r>
        <w:r w:rsidRPr="008D7A5C">
          <w:rPr>
            <w:rStyle w:val="Hyperlink"/>
            <w:noProof/>
          </w:rPr>
          <w:t>14</w:t>
        </w:r>
        <w:r>
          <w:rPr>
            <w:rFonts w:asciiTheme="minorHAnsi" w:eastAsiaTheme="minorEastAsia" w:hAnsiTheme="minorHAnsi" w:cstheme="minorBidi"/>
            <w:b w:val="0"/>
            <w:bCs w:val="0"/>
            <w:caps w:val="0"/>
            <w:noProof/>
            <w:szCs w:val="22"/>
            <w:lang w:eastAsia="en-GB"/>
          </w:rPr>
          <w:tab/>
        </w:r>
        <w:r w:rsidRPr="008D7A5C">
          <w:rPr>
            <w:rStyle w:val="Hyperlink"/>
            <w:noProof/>
          </w:rPr>
          <w:t>Installation</w:t>
        </w:r>
        <w:r>
          <w:rPr>
            <w:noProof/>
            <w:webHidden/>
          </w:rPr>
          <w:tab/>
        </w:r>
        <w:r>
          <w:rPr>
            <w:noProof/>
            <w:webHidden/>
          </w:rPr>
          <w:fldChar w:fldCharType="begin"/>
        </w:r>
        <w:r>
          <w:rPr>
            <w:noProof/>
            <w:webHidden/>
          </w:rPr>
          <w:instrText xml:space="preserve"> PAGEREF _Toc448313637 \h </w:instrText>
        </w:r>
      </w:ins>
      <w:r>
        <w:rPr>
          <w:noProof/>
          <w:webHidden/>
        </w:rPr>
      </w:r>
      <w:r>
        <w:rPr>
          <w:noProof/>
          <w:webHidden/>
        </w:rPr>
        <w:fldChar w:fldCharType="separate"/>
      </w:r>
      <w:ins w:id="175" w:author="Peter Dobson" w:date="2016-04-13T12:23:00Z">
        <w:r>
          <w:rPr>
            <w:noProof/>
            <w:webHidden/>
          </w:rPr>
          <w:t>11</w:t>
        </w:r>
        <w:r>
          <w:rPr>
            <w:noProof/>
            <w:webHidden/>
          </w:rPr>
          <w:fldChar w:fldCharType="end"/>
        </w:r>
        <w:r w:rsidRPr="008D7A5C">
          <w:rPr>
            <w:rStyle w:val="Hyperlink"/>
            <w:noProof/>
          </w:rPr>
          <w:fldChar w:fldCharType="end"/>
        </w:r>
      </w:ins>
    </w:p>
    <w:p w14:paraId="6E9F0CFB" w14:textId="77777777" w:rsidR="003935C3" w:rsidRDefault="003935C3">
      <w:pPr>
        <w:pStyle w:val="TOC2"/>
        <w:rPr>
          <w:ins w:id="176" w:author="Peter Dobson" w:date="2016-04-13T12:23:00Z"/>
          <w:rFonts w:asciiTheme="minorHAnsi" w:eastAsiaTheme="minorEastAsia" w:hAnsiTheme="minorHAnsi" w:cstheme="minorBidi"/>
          <w:bCs w:val="0"/>
          <w:noProof/>
          <w:szCs w:val="22"/>
          <w:lang w:eastAsia="en-GB"/>
        </w:rPr>
      </w:pPr>
      <w:ins w:id="17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"_Toc448313638"</w:instrText>
        </w:r>
        <w:r w:rsidRPr="008D7A5C">
          <w:rPr>
            <w:rStyle w:val="Hyperlink"/>
            <w:noProof/>
          </w:rPr>
          <w:instrText xml:space="preserve"> </w:instrText>
        </w:r>
        <w:r w:rsidRPr="008D7A5C">
          <w:rPr>
            <w:rStyle w:val="Hyperlink"/>
            <w:noProof/>
          </w:rPr>
          <w:fldChar w:fldCharType="separate"/>
        </w:r>
        <w:r w:rsidRPr="008D7A5C">
          <w:rPr>
            <w:rStyle w:val="Hyperlink"/>
            <w:noProof/>
          </w:rPr>
          <w:t>14.1</w:t>
        </w:r>
        <w:r>
          <w:rPr>
            <w:rFonts w:asciiTheme="minorHAnsi" w:eastAsiaTheme="minorEastAsia" w:hAnsiTheme="minorHAnsi" w:cstheme="minorBidi"/>
            <w:bCs w:val="0"/>
            <w:noProof/>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_Toc448313638 \h </w:instrText>
        </w:r>
      </w:ins>
      <w:r>
        <w:rPr>
          <w:noProof/>
          <w:webHidden/>
        </w:rPr>
      </w:r>
      <w:r>
        <w:rPr>
          <w:noProof/>
          <w:webHidden/>
        </w:rPr>
        <w:fldChar w:fldCharType="separate"/>
      </w:r>
      <w:ins w:id="178" w:author="Peter Dobson" w:date="2016-04-13T12:23:00Z">
        <w:r>
          <w:rPr>
            <w:noProof/>
            <w:webHidden/>
          </w:rPr>
          <w:t>11</w:t>
        </w:r>
        <w:r>
          <w:rPr>
            <w:noProof/>
            <w:webHidden/>
          </w:rPr>
          <w:fldChar w:fldCharType="end"/>
        </w:r>
        <w:r w:rsidRPr="008D7A5C">
          <w:rPr>
            <w:rStyle w:val="Hyperlink"/>
            <w:noProof/>
          </w:rPr>
          <w:fldChar w:fldCharType="end"/>
        </w:r>
      </w:ins>
    </w:p>
    <w:p w14:paraId="66C1E0CF" w14:textId="77777777" w:rsidR="003935C3" w:rsidRDefault="003935C3">
      <w:pPr>
        <w:pStyle w:val="TOC3"/>
        <w:rPr>
          <w:ins w:id="179" w:author="Peter Dobson" w:date="2016-04-13T12:23:00Z"/>
          <w:rFonts w:asciiTheme="minorHAnsi" w:eastAsiaTheme="minorEastAsia" w:hAnsiTheme="minorHAnsi" w:cstheme="minorBidi"/>
          <w:noProof/>
          <w:sz w:val="22"/>
          <w:szCs w:val="22"/>
          <w:lang w:eastAsia="en-GB"/>
        </w:rPr>
      </w:pPr>
      <w:ins w:id="18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"_Toc448313639"</w:instrText>
        </w:r>
        <w:r w:rsidRPr="008D7A5C">
          <w:rPr>
            <w:rStyle w:val="Hyperlink"/>
            <w:noProof/>
          </w:rPr>
          <w:instrText xml:space="preserve"> </w:instrText>
        </w:r>
        <w:r w:rsidRPr="008D7A5C">
          <w:rPr>
            <w:rStyle w:val="Hyperlink"/>
            <w:noProof/>
          </w:rPr>
          <w:fldChar w:fldCharType="separate"/>
        </w:r>
        <w:r w:rsidRPr="008D7A5C">
          <w:rPr>
            <w:rStyle w:val="Hyperlink"/>
            <w:noProof/>
          </w:rPr>
          <w:t>14.1.1</w:t>
        </w:r>
        <w:r>
          <w:rPr>
            <w:rFonts w:asciiTheme="minorHAnsi" w:eastAsiaTheme="minorEastAsia" w:hAnsiTheme="minorHAnsi" w:cstheme="minorBidi"/>
            <w:noProof/>
            <w:sz w:val="22"/>
            <w:szCs w:val="22"/>
            <w:lang w:eastAsia="en-GB"/>
          </w:rPr>
          <w:tab/>
        </w:r>
        <w:r w:rsidRPr="008D7A5C">
          <w:rPr>
            <w:rStyle w:val="Hyperlink"/>
            <w:noProof/>
          </w:rPr>
          <w:t>Electrical Connections</w:t>
        </w:r>
        <w:r>
          <w:rPr>
            <w:noProof/>
            <w:webHidden/>
          </w:rPr>
          <w:tab/>
        </w:r>
        <w:r>
          <w:rPr>
            <w:noProof/>
            <w:webHidden/>
          </w:rPr>
          <w:fldChar w:fldCharType="begin"/>
        </w:r>
        <w:r>
          <w:rPr>
            <w:noProof/>
            <w:webHidden/>
          </w:rPr>
          <w:instrText xml:space="preserve"> PAGEREF _Toc448313639 \h </w:instrText>
        </w:r>
      </w:ins>
      <w:r>
        <w:rPr>
          <w:noProof/>
          <w:webHidden/>
        </w:rPr>
      </w:r>
      <w:r>
        <w:rPr>
          <w:noProof/>
          <w:webHidden/>
        </w:rPr>
        <w:fldChar w:fldCharType="separate"/>
      </w:r>
      <w:ins w:id="181" w:author="Peter Dobson" w:date="2016-04-13T12:23:00Z">
        <w:r>
          <w:rPr>
            <w:noProof/>
            <w:webHidden/>
          </w:rPr>
          <w:t>11</w:t>
        </w:r>
        <w:r>
          <w:rPr>
            <w:noProof/>
            <w:webHidden/>
          </w:rPr>
          <w:fldChar w:fldCharType="end"/>
        </w:r>
        <w:r w:rsidRPr="008D7A5C">
          <w:rPr>
            <w:rStyle w:val="Hyperlink"/>
            <w:noProof/>
          </w:rPr>
          <w:fldChar w:fldCharType="end"/>
        </w:r>
      </w:ins>
    </w:p>
    <w:p w14:paraId="36DA4722" w14:textId="77777777" w:rsidR="003935C3" w:rsidRDefault="003935C3">
      <w:pPr>
        <w:pStyle w:val="TOC2"/>
        <w:rPr>
          <w:ins w:id="182" w:author="Peter Dobson" w:date="2016-04-13T12:23:00Z"/>
          <w:rFonts w:asciiTheme="minorHAnsi" w:eastAsiaTheme="minorEastAsia" w:hAnsiTheme="minorHAnsi" w:cstheme="minorBidi"/>
          <w:bCs w:val="0"/>
          <w:noProof/>
          <w:szCs w:val="22"/>
          <w:lang w:eastAsia="en-GB"/>
        </w:rPr>
      </w:pPr>
      <w:ins w:id="183"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"_Toc448313640"</w:instrText>
        </w:r>
        <w:r w:rsidRPr="008D7A5C">
          <w:rPr>
            <w:rStyle w:val="Hyperlink"/>
            <w:noProof/>
          </w:rPr>
          <w:instrText xml:space="preserve"> </w:instrText>
        </w:r>
        <w:r w:rsidRPr="008D7A5C">
          <w:rPr>
            <w:rStyle w:val="Hyperlink"/>
            <w:noProof/>
          </w:rPr>
          <w:fldChar w:fldCharType="separate"/>
        </w:r>
        <w:r w:rsidRPr="008D7A5C">
          <w:rPr>
            <w:rStyle w:val="Hyperlink"/>
            <w:noProof/>
            <w:highlight w:val="yellow"/>
          </w:rPr>
          <w:t>14.2</w:t>
        </w:r>
        <w:r>
          <w:rPr>
            <w:rFonts w:asciiTheme="minorHAnsi" w:eastAsiaTheme="minorEastAsia" w:hAnsiTheme="minorHAnsi" w:cstheme="minorBidi"/>
            <w:bCs w:val="0"/>
            <w:noProof/>
            <w:szCs w:val="22"/>
            <w:lang w:eastAsia="en-GB"/>
          </w:rPr>
          <w:tab/>
        </w:r>
        <w:r w:rsidRPr="008D7A5C">
          <w:rPr>
            <w:rStyle w:val="Hyperlink"/>
            <w:noProof/>
            <w:highlight w:val="yellow"/>
          </w:rPr>
          <w:t>Installation</w:t>
        </w:r>
        <w:r>
          <w:rPr>
            <w:noProof/>
            <w:webHidden/>
          </w:rPr>
          <w:tab/>
        </w:r>
        <w:r>
          <w:rPr>
            <w:noProof/>
            <w:webHidden/>
          </w:rPr>
          <w:fldChar w:fldCharType="begin"/>
        </w:r>
        <w:r>
          <w:rPr>
            <w:noProof/>
            <w:webHidden/>
          </w:rPr>
          <w:instrText xml:space="preserve"> PAGEREF _Toc448313640 \h </w:instrText>
        </w:r>
      </w:ins>
      <w:r>
        <w:rPr>
          <w:noProof/>
          <w:webHidden/>
        </w:rPr>
      </w:r>
      <w:r>
        <w:rPr>
          <w:noProof/>
          <w:webHidden/>
        </w:rPr>
        <w:fldChar w:fldCharType="separate"/>
      </w:r>
      <w:ins w:id="184" w:author="Peter Dobson" w:date="2016-04-13T12:23:00Z">
        <w:r>
          <w:rPr>
            <w:noProof/>
            <w:webHidden/>
          </w:rPr>
          <w:t>12</w:t>
        </w:r>
        <w:r>
          <w:rPr>
            <w:noProof/>
            <w:webHidden/>
          </w:rPr>
          <w:fldChar w:fldCharType="end"/>
        </w:r>
        <w:r w:rsidRPr="008D7A5C">
          <w:rPr>
            <w:rStyle w:val="Hyperlink"/>
            <w:noProof/>
          </w:rPr>
          <w:fldChar w:fldCharType="end"/>
        </w:r>
      </w:ins>
    </w:p>
    <w:p w14:paraId="6EE7A656" w14:textId="77777777" w:rsidR="003935C3" w:rsidRDefault="003935C3">
      <w:pPr>
        <w:pStyle w:val="TOC3"/>
        <w:rPr>
          <w:ins w:id="185" w:author="Peter Dobson" w:date="2016-04-13T12:23:00Z"/>
          <w:rFonts w:asciiTheme="minorHAnsi" w:eastAsiaTheme="minorEastAsia" w:hAnsiTheme="minorHAnsi" w:cstheme="minorBidi"/>
          <w:noProof/>
          <w:sz w:val="22"/>
          <w:szCs w:val="22"/>
          <w:lang w:eastAsia="en-GB"/>
        </w:rPr>
      </w:pPr>
      <w:ins w:id="18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"_Toc448313641"</w:instrText>
        </w:r>
        <w:r w:rsidRPr="008D7A5C">
          <w:rPr>
            <w:rStyle w:val="Hyperlink"/>
            <w:noProof/>
          </w:rPr>
          <w:instrText xml:space="preserve"> </w:instrText>
        </w:r>
        <w:r w:rsidRPr="008D7A5C">
          <w:rPr>
            <w:rStyle w:val="Hyperlink"/>
            <w:noProof/>
          </w:rPr>
          <w:fldChar w:fldCharType="separate"/>
        </w:r>
        <w:r w:rsidRPr="008D7A5C">
          <w:rPr>
            <w:rStyle w:val="Hyperlink"/>
            <w:noProof/>
          </w:rPr>
          <w:t>14.2.1</w:t>
        </w:r>
        <w:r>
          <w:rPr>
            <w:rFonts w:asciiTheme="minorHAnsi" w:eastAsiaTheme="minorEastAsia" w:hAnsiTheme="minorHAnsi" w:cstheme="minorBidi"/>
            <w:noProof/>
            <w:sz w:val="22"/>
            <w:szCs w:val="22"/>
            <w:lang w:eastAsia="en-GB"/>
          </w:rPr>
          <w:tab/>
        </w:r>
        <w:r w:rsidRPr="008D7A5C">
          <w:rPr>
            <w:rStyle w:val="Hyperlink"/>
            <w:noProof/>
          </w:rPr>
          <w:t>General</w:t>
        </w:r>
        <w:r>
          <w:rPr>
            <w:noProof/>
            <w:webHidden/>
          </w:rPr>
          <w:tab/>
        </w:r>
        <w:r>
          <w:rPr>
            <w:noProof/>
            <w:webHidden/>
          </w:rPr>
          <w:fldChar w:fldCharType="begin"/>
        </w:r>
        <w:r>
          <w:rPr>
            <w:noProof/>
            <w:webHidden/>
          </w:rPr>
          <w:instrText xml:space="preserve"> PAGEREF _Toc448313641 \h </w:instrText>
        </w:r>
      </w:ins>
      <w:r>
        <w:rPr>
          <w:noProof/>
          <w:webHidden/>
        </w:rPr>
      </w:r>
      <w:r>
        <w:rPr>
          <w:noProof/>
          <w:webHidden/>
        </w:rPr>
        <w:fldChar w:fldCharType="separate"/>
      </w:r>
      <w:ins w:id="187" w:author="Peter Dobson" w:date="2016-04-13T12:23:00Z">
        <w:r>
          <w:rPr>
            <w:noProof/>
            <w:webHidden/>
          </w:rPr>
          <w:t>12</w:t>
        </w:r>
        <w:r>
          <w:rPr>
            <w:noProof/>
            <w:webHidden/>
          </w:rPr>
          <w:fldChar w:fldCharType="end"/>
        </w:r>
        <w:r w:rsidRPr="008D7A5C">
          <w:rPr>
            <w:rStyle w:val="Hyperlink"/>
            <w:noProof/>
          </w:rPr>
          <w:fldChar w:fldCharType="end"/>
        </w:r>
      </w:ins>
    </w:p>
    <w:p w14:paraId="47E519EB" w14:textId="77777777" w:rsidR="003935C3" w:rsidRDefault="003935C3">
      <w:pPr>
        <w:pStyle w:val="TOC3"/>
        <w:rPr>
          <w:ins w:id="188" w:author="Peter Dobson" w:date="2016-04-13T12:23:00Z"/>
          <w:rFonts w:asciiTheme="minorHAnsi" w:eastAsiaTheme="minorEastAsia" w:hAnsiTheme="minorHAnsi" w:cstheme="minorBidi"/>
          <w:noProof/>
          <w:sz w:val="22"/>
          <w:szCs w:val="22"/>
          <w:lang w:eastAsia="en-GB"/>
        </w:rPr>
      </w:pPr>
      <w:ins w:id="18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"_Toc448313642"</w:instrText>
        </w:r>
        <w:r w:rsidRPr="008D7A5C">
          <w:rPr>
            <w:rStyle w:val="Hyperlink"/>
            <w:noProof/>
          </w:rPr>
          <w:instrText xml:space="preserve"> </w:instrText>
        </w:r>
        <w:r w:rsidRPr="008D7A5C">
          <w:rPr>
            <w:rStyle w:val="Hyperlink"/>
            <w:noProof/>
          </w:rPr>
          <w:fldChar w:fldCharType="separate"/>
        </w:r>
        <w:r w:rsidRPr="008D7A5C">
          <w:rPr>
            <w:rStyle w:val="Hyperlink"/>
            <w:noProof/>
          </w:rPr>
          <w:t>14.2.2</w:t>
        </w:r>
        <w:r>
          <w:rPr>
            <w:rFonts w:asciiTheme="minorHAnsi" w:eastAsiaTheme="minorEastAsia" w:hAnsiTheme="minorHAnsi" w:cstheme="minorBidi"/>
            <w:noProof/>
            <w:sz w:val="22"/>
            <w:szCs w:val="22"/>
            <w:lang w:eastAsia="en-GB"/>
          </w:rPr>
          <w:tab/>
        </w:r>
        <w:r w:rsidRPr="008D7A5C">
          <w:rPr>
            <w:rStyle w:val="Hyperlink"/>
            <w:noProof/>
          </w:rPr>
          <w:t>Details for PV systems</w:t>
        </w:r>
        <w:r>
          <w:rPr>
            <w:noProof/>
            <w:webHidden/>
          </w:rPr>
          <w:tab/>
        </w:r>
        <w:r>
          <w:rPr>
            <w:noProof/>
            <w:webHidden/>
          </w:rPr>
          <w:fldChar w:fldCharType="begin"/>
        </w:r>
        <w:r>
          <w:rPr>
            <w:noProof/>
            <w:webHidden/>
          </w:rPr>
          <w:instrText xml:space="preserve"> PAGEREF _Toc448313642 \h </w:instrText>
        </w:r>
      </w:ins>
      <w:r>
        <w:rPr>
          <w:noProof/>
          <w:webHidden/>
        </w:rPr>
      </w:r>
      <w:r>
        <w:rPr>
          <w:noProof/>
          <w:webHidden/>
        </w:rPr>
        <w:fldChar w:fldCharType="separate"/>
      </w:r>
      <w:ins w:id="190" w:author="Peter Dobson" w:date="2016-04-13T12:23:00Z">
        <w:r>
          <w:rPr>
            <w:noProof/>
            <w:webHidden/>
          </w:rPr>
          <w:t>12</w:t>
        </w:r>
        <w:r>
          <w:rPr>
            <w:noProof/>
            <w:webHidden/>
          </w:rPr>
          <w:fldChar w:fldCharType="end"/>
        </w:r>
        <w:r w:rsidRPr="008D7A5C">
          <w:rPr>
            <w:rStyle w:val="Hyperlink"/>
            <w:noProof/>
          </w:rPr>
          <w:fldChar w:fldCharType="end"/>
        </w:r>
      </w:ins>
    </w:p>
    <w:p w14:paraId="3B201CC5" w14:textId="77777777" w:rsidR="003935C3" w:rsidRDefault="003935C3">
      <w:pPr>
        <w:pStyle w:val="TOC1"/>
        <w:rPr>
          <w:ins w:id="191" w:author="Peter Dobson" w:date="2016-04-13T12:23:00Z"/>
          <w:rFonts w:asciiTheme="minorHAnsi" w:eastAsiaTheme="minorEastAsia" w:hAnsiTheme="minorHAnsi" w:cstheme="minorBidi"/>
          <w:b w:val="0"/>
          <w:bCs w:val="0"/>
          <w:caps w:val="0"/>
          <w:noProof/>
          <w:szCs w:val="22"/>
          <w:lang w:eastAsia="en-GB"/>
        </w:rPr>
      </w:pPr>
      <w:ins w:id="19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"_Toc448313643"</w:instrText>
        </w:r>
        <w:r w:rsidRPr="008D7A5C">
          <w:rPr>
            <w:rStyle w:val="Hyperlink"/>
            <w:noProof/>
          </w:rPr>
          <w:instrText xml:space="preserve"> </w:instrText>
        </w:r>
        <w:r w:rsidRPr="008D7A5C">
          <w:rPr>
            <w:rStyle w:val="Hyperlink"/>
            <w:noProof/>
          </w:rPr>
          <w:fldChar w:fldCharType="separate"/>
        </w:r>
        <w:r w:rsidRPr="008D7A5C">
          <w:rPr>
            <w:rStyle w:val="Hyperlink"/>
            <w:noProof/>
          </w:rPr>
          <w:t>15</w:t>
        </w:r>
        <w:r>
          <w:rPr>
            <w:rFonts w:asciiTheme="minorHAnsi" w:eastAsiaTheme="minorEastAsia" w:hAnsiTheme="minorHAnsi" w:cstheme="minorBidi"/>
            <w:b w:val="0"/>
            <w:bCs w:val="0"/>
            <w:caps w:val="0"/>
            <w:noProof/>
            <w:szCs w:val="22"/>
            <w:lang w:eastAsia="en-GB"/>
          </w:rPr>
          <w:tab/>
        </w:r>
        <w:r w:rsidRPr="008D7A5C">
          <w:rPr>
            <w:rStyle w:val="Hyperlink"/>
            <w:noProof/>
          </w:rPr>
          <w:t>Maintenance</w:t>
        </w:r>
        <w:r>
          <w:rPr>
            <w:noProof/>
            <w:webHidden/>
          </w:rPr>
          <w:tab/>
        </w:r>
        <w:r>
          <w:rPr>
            <w:noProof/>
            <w:webHidden/>
          </w:rPr>
          <w:fldChar w:fldCharType="begin"/>
        </w:r>
        <w:r>
          <w:rPr>
            <w:noProof/>
            <w:webHidden/>
          </w:rPr>
          <w:instrText xml:space="preserve"> PAGEREF _Toc448313643 \h </w:instrText>
        </w:r>
      </w:ins>
      <w:r>
        <w:rPr>
          <w:noProof/>
          <w:webHidden/>
        </w:rPr>
      </w:r>
      <w:r>
        <w:rPr>
          <w:noProof/>
          <w:webHidden/>
        </w:rPr>
        <w:fldChar w:fldCharType="separate"/>
      </w:r>
      <w:ins w:id="193" w:author="Peter Dobson" w:date="2016-04-13T12:23:00Z">
        <w:r>
          <w:rPr>
            <w:noProof/>
            <w:webHidden/>
          </w:rPr>
          <w:t>12</w:t>
        </w:r>
        <w:r>
          <w:rPr>
            <w:noProof/>
            <w:webHidden/>
          </w:rPr>
          <w:fldChar w:fldCharType="end"/>
        </w:r>
        <w:r w:rsidRPr="008D7A5C">
          <w:rPr>
            <w:rStyle w:val="Hyperlink"/>
            <w:noProof/>
          </w:rPr>
          <w:fldChar w:fldCharType="end"/>
        </w:r>
      </w:ins>
    </w:p>
    <w:p w14:paraId="59FC8795" w14:textId="77777777" w:rsidR="003935C3" w:rsidRDefault="003935C3">
      <w:pPr>
        <w:pStyle w:val="TOC2"/>
        <w:rPr>
          <w:ins w:id="194" w:author="Peter Dobson" w:date="2016-04-13T12:23:00Z"/>
          <w:rFonts w:asciiTheme="minorHAnsi" w:eastAsiaTheme="minorEastAsia" w:hAnsiTheme="minorHAnsi" w:cstheme="minorBidi"/>
          <w:bCs w:val="0"/>
          <w:noProof/>
          <w:szCs w:val="22"/>
          <w:lang w:eastAsia="en-GB"/>
        </w:rPr>
      </w:pPr>
      <w:ins w:id="19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"_Toc448313644"</w:instrText>
        </w:r>
        <w:r w:rsidRPr="008D7A5C">
          <w:rPr>
            <w:rStyle w:val="Hyperlink"/>
            <w:noProof/>
          </w:rPr>
          <w:instrText xml:space="preserve"> </w:instrText>
        </w:r>
        <w:r w:rsidRPr="008D7A5C">
          <w:rPr>
            <w:rStyle w:val="Hyperlink"/>
            <w:noProof/>
          </w:rPr>
          <w:fldChar w:fldCharType="separate"/>
        </w:r>
        <w:r w:rsidRPr="008D7A5C">
          <w:rPr>
            <w:rStyle w:val="Hyperlink"/>
            <w:noProof/>
          </w:rPr>
          <w:t>15.1</w:t>
        </w:r>
        <w:r>
          <w:rPr>
            <w:rFonts w:asciiTheme="minorHAnsi" w:eastAsiaTheme="minorEastAsia" w:hAnsiTheme="minorHAnsi" w:cstheme="minorBidi"/>
            <w:bCs w:val="0"/>
            <w:noProof/>
            <w:szCs w:val="22"/>
            <w:lang w:eastAsia="en-GB"/>
          </w:rPr>
          <w:tab/>
        </w:r>
        <w:r w:rsidRPr="008D7A5C">
          <w:rPr>
            <w:rStyle w:val="Hyperlink"/>
            <w:noProof/>
          </w:rPr>
          <w:t>Programmed Maintenance</w:t>
        </w:r>
        <w:r>
          <w:rPr>
            <w:noProof/>
            <w:webHidden/>
          </w:rPr>
          <w:tab/>
        </w:r>
        <w:r>
          <w:rPr>
            <w:noProof/>
            <w:webHidden/>
          </w:rPr>
          <w:fldChar w:fldCharType="begin"/>
        </w:r>
        <w:r>
          <w:rPr>
            <w:noProof/>
            <w:webHidden/>
          </w:rPr>
          <w:instrText xml:space="preserve"> PAGEREF _Toc448313644 \h </w:instrText>
        </w:r>
      </w:ins>
      <w:r>
        <w:rPr>
          <w:noProof/>
          <w:webHidden/>
        </w:rPr>
      </w:r>
      <w:r>
        <w:rPr>
          <w:noProof/>
          <w:webHidden/>
        </w:rPr>
        <w:fldChar w:fldCharType="separate"/>
      </w:r>
      <w:ins w:id="196" w:author="Peter Dobson" w:date="2016-04-13T12:23:00Z">
        <w:r>
          <w:rPr>
            <w:noProof/>
            <w:webHidden/>
          </w:rPr>
          <w:t>13</w:t>
        </w:r>
        <w:r>
          <w:rPr>
            <w:noProof/>
            <w:webHidden/>
          </w:rPr>
          <w:fldChar w:fldCharType="end"/>
        </w:r>
        <w:r w:rsidRPr="008D7A5C">
          <w:rPr>
            <w:rStyle w:val="Hyperlink"/>
            <w:noProof/>
          </w:rPr>
          <w:fldChar w:fldCharType="end"/>
        </w:r>
      </w:ins>
    </w:p>
    <w:p w14:paraId="47EA4D0C" w14:textId="77777777" w:rsidR="003935C3" w:rsidRDefault="003935C3">
      <w:pPr>
        <w:pStyle w:val="TOC2"/>
        <w:rPr>
          <w:ins w:id="197" w:author="Peter Dobson" w:date="2016-04-13T12:23:00Z"/>
          <w:rFonts w:asciiTheme="minorHAnsi" w:eastAsiaTheme="minorEastAsia" w:hAnsiTheme="minorHAnsi" w:cstheme="minorBidi"/>
          <w:bCs w:val="0"/>
          <w:noProof/>
          <w:szCs w:val="22"/>
          <w:lang w:eastAsia="en-GB"/>
        </w:rPr>
      </w:pPr>
      <w:ins w:id="19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"_Toc448313645"</w:instrText>
        </w:r>
        <w:r w:rsidRPr="008D7A5C">
          <w:rPr>
            <w:rStyle w:val="Hyperlink"/>
            <w:noProof/>
          </w:rPr>
          <w:instrText xml:space="preserve"> </w:instrText>
        </w:r>
        <w:r w:rsidRPr="008D7A5C">
          <w:rPr>
            <w:rStyle w:val="Hyperlink"/>
            <w:noProof/>
          </w:rPr>
          <w:fldChar w:fldCharType="separate"/>
        </w:r>
        <w:r w:rsidRPr="008D7A5C">
          <w:rPr>
            <w:rStyle w:val="Hyperlink"/>
            <w:noProof/>
          </w:rPr>
          <w:t>15.2</w:t>
        </w:r>
        <w:r>
          <w:rPr>
            <w:rFonts w:asciiTheme="minorHAnsi" w:eastAsiaTheme="minorEastAsia" w:hAnsiTheme="minorHAnsi" w:cstheme="minorBidi"/>
            <w:bCs w:val="0"/>
            <w:noProof/>
            <w:szCs w:val="22"/>
            <w:lang w:eastAsia="en-GB"/>
          </w:rPr>
          <w:tab/>
        </w:r>
        <w:r w:rsidRPr="008D7A5C">
          <w:rPr>
            <w:rStyle w:val="Hyperlink"/>
            <w:noProof/>
          </w:rPr>
          <w:t>Frequency of Maintenance Visits</w:t>
        </w:r>
        <w:r>
          <w:rPr>
            <w:noProof/>
            <w:webHidden/>
          </w:rPr>
          <w:tab/>
        </w:r>
        <w:r>
          <w:rPr>
            <w:noProof/>
            <w:webHidden/>
          </w:rPr>
          <w:fldChar w:fldCharType="begin"/>
        </w:r>
        <w:r>
          <w:rPr>
            <w:noProof/>
            <w:webHidden/>
          </w:rPr>
          <w:instrText xml:space="preserve"> PAGEREF _Toc448313645 \h </w:instrText>
        </w:r>
      </w:ins>
      <w:r>
        <w:rPr>
          <w:noProof/>
          <w:webHidden/>
        </w:rPr>
      </w:r>
      <w:r>
        <w:rPr>
          <w:noProof/>
          <w:webHidden/>
        </w:rPr>
        <w:fldChar w:fldCharType="separate"/>
      </w:r>
      <w:ins w:id="199" w:author="Peter Dobson" w:date="2016-04-13T12:23:00Z">
        <w:r>
          <w:rPr>
            <w:noProof/>
            <w:webHidden/>
          </w:rPr>
          <w:t>13</w:t>
        </w:r>
        <w:r>
          <w:rPr>
            <w:noProof/>
            <w:webHidden/>
          </w:rPr>
          <w:fldChar w:fldCharType="end"/>
        </w:r>
        <w:r w:rsidRPr="008D7A5C">
          <w:rPr>
            <w:rStyle w:val="Hyperlink"/>
            <w:noProof/>
          </w:rPr>
          <w:fldChar w:fldCharType="end"/>
        </w:r>
      </w:ins>
    </w:p>
    <w:p w14:paraId="029AB11C" w14:textId="77777777" w:rsidR="003935C3" w:rsidRDefault="003935C3">
      <w:pPr>
        <w:pStyle w:val="TOC2"/>
        <w:rPr>
          <w:ins w:id="200" w:author="Peter Dobson" w:date="2016-04-13T12:23:00Z"/>
          <w:rFonts w:asciiTheme="minorHAnsi" w:eastAsiaTheme="minorEastAsia" w:hAnsiTheme="minorHAnsi" w:cstheme="minorBidi"/>
          <w:bCs w:val="0"/>
          <w:noProof/>
          <w:szCs w:val="22"/>
          <w:lang w:eastAsia="en-GB"/>
        </w:rPr>
      </w:pPr>
      <w:ins w:id="201"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"_Toc448313646"</w:instrText>
        </w:r>
        <w:r w:rsidRPr="008D7A5C">
          <w:rPr>
            <w:rStyle w:val="Hyperlink"/>
            <w:noProof/>
          </w:rPr>
          <w:instrText xml:space="preserve"> </w:instrText>
        </w:r>
        <w:r w:rsidRPr="008D7A5C">
          <w:rPr>
            <w:rStyle w:val="Hyperlink"/>
            <w:noProof/>
          </w:rPr>
          <w:fldChar w:fldCharType="separate"/>
        </w:r>
        <w:r w:rsidRPr="008D7A5C">
          <w:rPr>
            <w:rStyle w:val="Hyperlink"/>
            <w:noProof/>
          </w:rPr>
          <w:t>15.3</w:t>
        </w:r>
        <w:r>
          <w:rPr>
            <w:rFonts w:asciiTheme="minorHAnsi" w:eastAsiaTheme="minorEastAsia" w:hAnsiTheme="minorHAnsi" w:cstheme="minorBidi"/>
            <w:bCs w:val="0"/>
            <w:noProof/>
            <w:szCs w:val="22"/>
            <w:lang w:eastAsia="en-GB"/>
          </w:rPr>
          <w:tab/>
        </w:r>
        <w:r w:rsidRPr="008D7A5C">
          <w:rPr>
            <w:rStyle w:val="Hyperlink"/>
            <w:noProof/>
          </w:rPr>
          <w:t>Training of Maintenance Personnel</w:t>
        </w:r>
        <w:r>
          <w:rPr>
            <w:noProof/>
            <w:webHidden/>
          </w:rPr>
          <w:tab/>
        </w:r>
        <w:r>
          <w:rPr>
            <w:noProof/>
            <w:webHidden/>
          </w:rPr>
          <w:fldChar w:fldCharType="begin"/>
        </w:r>
        <w:r>
          <w:rPr>
            <w:noProof/>
            <w:webHidden/>
          </w:rPr>
          <w:instrText xml:space="preserve"> PAGEREF _Toc448313646 \h </w:instrText>
        </w:r>
      </w:ins>
      <w:r>
        <w:rPr>
          <w:noProof/>
          <w:webHidden/>
        </w:rPr>
      </w:r>
      <w:r>
        <w:rPr>
          <w:noProof/>
          <w:webHidden/>
        </w:rPr>
        <w:fldChar w:fldCharType="separate"/>
      </w:r>
      <w:ins w:id="202" w:author="Peter Dobson" w:date="2016-04-13T12:23:00Z">
        <w:r>
          <w:rPr>
            <w:noProof/>
            <w:webHidden/>
          </w:rPr>
          <w:t>13</w:t>
        </w:r>
        <w:r>
          <w:rPr>
            <w:noProof/>
            <w:webHidden/>
          </w:rPr>
          <w:fldChar w:fldCharType="end"/>
        </w:r>
        <w:r w:rsidRPr="008D7A5C">
          <w:rPr>
            <w:rStyle w:val="Hyperlink"/>
            <w:noProof/>
          </w:rPr>
          <w:fldChar w:fldCharType="end"/>
        </w:r>
      </w:ins>
    </w:p>
    <w:p w14:paraId="03893A4B" w14:textId="77777777" w:rsidR="003935C3" w:rsidRDefault="003935C3">
      <w:pPr>
        <w:pStyle w:val="TOC1"/>
        <w:rPr>
          <w:ins w:id="203" w:author="Peter Dobson" w:date="2016-04-13T12:23:00Z"/>
          <w:rFonts w:asciiTheme="minorHAnsi" w:eastAsiaTheme="minorEastAsia" w:hAnsiTheme="minorHAnsi" w:cstheme="minorBidi"/>
          <w:b w:val="0"/>
          <w:bCs w:val="0"/>
          <w:caps w:val="0"/>
          <w:noProof/>
          <w:szCs w:val="22"/>
          <w:lang w:eastAsia="en-GB"/>
        </w:rPr>
      </w:pPr>
      <w:ins w:id="20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"_Toc448313647"</w:instrText>
        </w:r>
        <w:r w:rsidRPr="008D7A5C">
          <w:rPr>
            <w:rStyle w:val="Hyperlink"/>
            <w:noProof/>
          </w:rPr>
          <w:instrText xml:space="preserve"> </w:instrText>
        </w:r>
        <w:r w:rsidRPr="008D7A5C">
          <w:rPr>
            <w:rStyle w:val="Hyperlink"/>
            <w:noProof/>
          </w:rPr>
          <w:fldChar w:fldCharType="separate"/>
        </w:r>
        <w:r w:rsidRPr="008D7A5C">
          <w:rPr>
            <w:rStyle w:val="Hyperlink"/>
            <w:noProof/>
          </w:rPr>
          <w:t>16</w:t>
        </w:r>
        <w:r>
          <w:rPr>
            <w:rFonts w:asciiTheme="minorHAnsi" w:eastAsiaTheme="minorEastAsia" w:hAnsiTheme="minorHAnsi" w:cstheme="minorBidi"/>
            <w:b w:val="0"/>
            <w:bCs w:val="0"/>
            <w:caps w:val="0"/>
            <w:noProof/>
            <w:szCs w:val="22"/>
            <w:lang w:eastAsia="en-GB"/>
          </w:rPr>
          <w:tab/>
        </w:r>
        <w:r w:rsidRPr="008D7A5C">
          <w:rPr>
            <w:rStyle w:val="Hyperlink"/>
            <w:noProof/>
          </w:rPr>
          <w:t>Design Life</w:t>
        </w:r>
        <w:r>
          <w:rPr>
            <w:noProof/>
            <w:webHidden/>
          </w:rPr>
          <w:tab/>
        </w:r>
        <w:r>
          <w:rPr>
            <w:noProof/>
            <w:webHidden/>
          </w:rPr>
          <w:fldChar w:fldCharType="begin"/>
        </w:r>
        <w:r>
          <w:rPr>
            <w:noProof/>
            <w:webHidden/>
          </w:rPr>
          <w:instrText xml:space="preserve"> PAGEREF _Toc448313647 \h </w:instrText>
        </w:r>
      </w:ins>
      <w:r>
        <w:rPr>
          <w:noProof/>
          <w:webHidden/>
        </w:rPr>
      </w:r>
      <w:r>
        <w:rPr>
          <w:noProof/>
          <w:webHidden/>
        </w:rPr>
        <w:fldChar w:fldCharType="separate"/>
      </w:r>
      <w:ins w:id="205" w:author="Peter Dobson" w:date="2016-04-13T12:23:00Z">
        <w:r>
          <w:rPr>
            <w:noProof/>
            <w:webHidden/>
          </w:rPr>
          <w:t>14</w:t>
        </w:r>
        <w:r>
          <w:rPr>
            <w:noProof/>
            <w:webHidden/>
          </w:rPr>
          <w:fldChar w:fldCharType="end"/>
        </w:r>
        <w:r w:rsidRPr="008D7A5C">
          <w:rPr>
            <w:rStyle w:val="Hyperlink"/>
            <w:noProof/>
          </w:rPr>
          <w:fldChar w:fldCharType="end"/>
        </w:r>
      </w:ins>
    </w:p>
    <w:p w14:paraId="428E0ECA" w14:textId="77777777" w:rsidR="003935C3" w:rsidRDefault="003935C3">
      <w:pPr>
        <w:pStyle w:val="TOC1"/>
        <w:rPr>
          <w:ins w:id="206" w:author="Peter Dobson" w:date="2016-04-13T12:23:00Z"/>
          <w:rFonts w:asciiTheme="minorHAnsi" w:eastAsiaTheme="minorEastAsia" w:hAnsiTheme="minorHAnsi" w:cstheme="minorBidi"/>
          <w:b w:val="0"/>
          <w:bCs w:val="0"/>
          <w:caps w:val="0"/>
          <w:noProof/>
          <w:szCs w:val="22"/>
          <w:lang w:eastAsia="en-GB"/>
        </w:rPr>
      </w:pPr>
      <w:ins w:id="207"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"_Toc448313648"</w:instrText>
        </w:r>
        <w:r w:rsidRPr="008D7A5C">
          <w:rPr>
            <w:rStyle w:val="Hyperlink"/>
            <w:noProof/>
          </w:rPr>
          <w:instrText xml:space="preserve"> </w:instrText>
        </w:r>
        <w:r w:rsidRPr="008D7A5C">
          <w:rPr>
            <w:rStyle w:val="Hyperlink"/>
            <w:noProof/>
          </w:rPr>
          <w:fldChar w:fldCharType="separate"/>
        </w:r>
        <w:r w:rsidRPr="008D7A5C">
          <w:rPr>
            <w:rStyle w:val="Hyperlink"/>
            <w:noProof/>
          </w:rPr>
          <w:t>17</w:t>
        </w:r>
        <w:r>
          <w:rPr>
            <w:rFonts w:asciiTheme="minorHAnsi" w:eastAsiaTheme="minorEastAsia" w:hAnsiTheme="minorHAnsi" w:cstheme="minorBidi"/>
            <w:b w:val="0"/>
            <w:bCs w:val="0"/>
            <w:caps w:val="0"/>
            <w:noProof/>
            <w:szCs w:val="22"/>
            <w:lang w:eastAsia="en-GB"/>
          </w:rPr>
          <w:tab/>
        </w:r>
        <w:r w:rsidRPr="008D7A5C">
          <w:rPr>
            <w:rStyle w:val="Hyperlink"/>
            <w:noProof/>
          </w:rPr>
          <w:t>References</w:t>
        </w:r>
        <w:r>
          <w:rPr>
            <w:noProof/>
            <w:webHidden/>
          </w:rPr>
          <w:tab/>
        </w:r>
        <w:r>
          <w:rPr>
            <w:noProof/>
            <w:webHidden/>
          </w:rPr>
          <w:fldChar w:fldCharType="begin"/>
        </w:r>
        <w:r>
          <w:rPr>
            <w:noProof/>
            <w:webHidden/>
          </w:rPr>
          <w:instrText xml:space="preserve"> PAGEREF _Toc448313648 \h </w:instrText>
        </w:r>
      </w:ins>
      <w:r>
        <w:rPr>
          <w:noProof/>
          <w:webHidden/>
        </w:rPr>
      </w:r>
      <w:r>
        <w:rPr>
          <w:noProof/>
          <w:webHidden/>
        </w:rPr>
        <w:fldChar w:fldCharType="separate"/>
      </w:r>
      <w:ins w:id="208" w:author="Peter Dobson" w:date="2016-04-13T12:23:00Z">
        <w:r>
          <w:rPr>
            <w:noProof/>
            <w:webHidden/>
          </w:rPr>
          <w:t>14</w:t>
        </w:r>
        <w:r>
          <w:rPr>
            <w:noProof/>
            <w:webHidden/>
          </w:rPr>
          <w:fldChar w:fldCharType="end"/>
        </w:r>
        <w:r w:rsidRPr="008D7A5C">
          <w:rPr>
            <w:rStyle w:val="Hyperlink"/>
            <w:noProof/>
          </w:rPr>
          <w:fldChar w:fldCharType="end"/>
        </w:r>
      </w:ins>
    </w:p>
    <w:p w14:paraId="5EDA270D" w14:textId="77777777" w:rsidR="003935C3" w:rsidRDefault="003935C3">
      <w:pPr>
        <w:pStyle w:val="TOC1"/>
        <w:rPr>
          <w:ins w:id="209" w:author="Peter Dobson" w:date="2016-04-13T12:23:00Z"/>
          <w:rFonts w:asciiTheme="minorHAnsi" w:eastAsiaTheme="minorEastAsia" w:hAnsiTheme="minorHAnsi" w:cstheme="minorBidi"/>
          <w:b w:val="0"/>
          <w:bCs w:val="0"/>
          <w:caps w:val="0"/>
          <w:noProof/>
          <w:szCs w:val="22"/>
          <w:lang w:eastAsia="en-GB"/>
        </w:rPr>
      </w:pPr>
      <w:ins w:id="21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"_Toc448313649"</w:instrText>
        </w:r>
        <w:r w:rsidRPr="008D7A5C">
          <w:rPr>
            <w:rStyle w:val="Hyperlink"/>
            <w:noProof/>
          </w:rPr>
          <w:instrText xml:space="preserve"> </w:instrText>
        </w:r>
        <w:r w:rsidRPr="008D7A5C">
          <w:rPr>
            <w:rStyle w:val="Hyperlink"/>
            <w:noProof/>
          </w:rPr>
          <w:fldChar w:fldCharType="separate"/>
        </w:r>
        <w:r w:rsidRPr="008D7A5C">
          <w:rPr>
            <w:rStyle w:val="Hyperlink"/>
            <w:noProof/>
          </w:rPr>
          <w:t>18</w:t>
        </w:r>
        <w:r>
          <w:rPr>
            <w:rFonts w:asciiTheme="minorHAnsi" w:eastAsiaTheme="minorEastAsia" w:hAnsiTheme="minorHAnsi" w:cstheme="minorBidi"/>
            <w:b w:val="0"/>
            <w:bCs w:val="0"/>
            <w:caps w:val="0"/>
            <w:noProof/>
            <w:szCs w:val="22"/>
            <w:lang w:eastAsia="en-GB"/>
          </w:rPr>
          <w:tab/>
        </w:r>
        <w:r w:rsidRPr="008D7A5C">
          <w:rPr>
            <w:rStyle w:val="Hyperlink"/>
            <w:noProof/>
          </w:rPr>
          <w:t>Acronyms</w:t>
        </w:r>
        <w:r>
          <w:rPr>
            <w:noProof/>
            <w:webHidden/>
          </w:rPr>
          <w:tab/>
        </w:r>
        <w:r>
          <w:rPr>
            <w:noProof/>
            <w:webHidden/>
          </w:rPr>
          <w:fldChar w:fldCharType="begin"/>
        </w:r>
        <w:r>
          <w:rPr>
            <w:noProof/>
            <w:webHidden/>
          </w:rPr>
          <w:instrText xml:space="preserve"> PAGEREF _Toc448313649 \h </w:instrText>
        </w:r>
      </w:ins>
      <w:r>
        <w:rPr>
          <w:noProof/>
          <w:webHidden/>
        </w:rPr>
      </w:r>
      <w:r>
        <w:rPr>
          <w:noProof/>
          <w:webHidden/>
        </w:rPr>
        <w:fldChar w:fldCharType="separate"/>
      </w:r>
      <w:ins w:id="211" w:author="Peter Dobson" w:date="2016-04-13T12:23:00Z">
        <w:r>
          <w:rPr>
            <w:noProof/>
            <w:webHidden/>
          </w:rPr>
          <w:t>14</w:t>
        </w:r>
        <w:r>
          <w:rPr>
            <w:noProof/>
            <w:webHidden/>
          </w:rPr>
          <w:fldChar w:fldCharType="end"/>
        </w:r>
        <w:r w:rsidRPr="008D7A5C">
          <w:rPr>
            <w:rStyle w:val="Hyperlink"/>
            <w:noProof/>
          </w:rPr>
          <w:fldChar w:fldCharType="end"/>
        </w:r>
      </w:ins>
    </w:p>
    <w:p w14:paraId="7218F9CF" w14:textId="77777777" w:rsidR="003935C3" w:rsidRDefault="003935C3">
      <w:pPr>
        <w:pStyle w:val="TOC4"/>
        <w:rPr>
          <w:ins w:id="212" w:author="Peter Dobson" w:date="2016-04-13T12:23:00Z"/>
          <w:rFonts w:asciiTheme="minorHAnsi" w:eastAsiaTheme="minorEastAsia" w:hAnsiTheme="minorHAnsi" w:cstheme="minorBidi"/>
          <w:b w:val="0"/>
          <w:caps w:val="0"/>
        </w:rPr>
      </w:pPr>
      <w:ins w:id="213" w:author="Peter Dobson" w:date="2016-04-13T12:23:00Z">
        <w:r w:rsidRPr="008D7A5C">
          <w:rPr>
            <w:rStyle w:val="Hyperlink"/>
          </w:rPr>
          <w:fldChar w:fldCharType="begin"/>
        </w:r>
        <w:r w:rsidRPr="008D7A5C">
          <w:rPr>
            <w:rStyle w:val="Hyperlink"/>
          </w:rPr>
          <w:instrText xml:space="preserve"> </w:instrText>
        </w:r>
        <w:r>
          <w:instrText>HYPERLINK \l "_Toc448313650"</w:instrText>
        </w:r>
        <w:r w:rsidRPr="008D7A5C">
          <w:rPr>
            <w:rStyle w:val="Hyperlink"/>
          </w:rPr>
          <w:instrText xml:space="preserve"> </w:instrText>
        </w:r>
        <w:r w:rsidRPr="008D7A5C">
          <w:rPr>
            <w:rStyle w:val="Hyperlink"/>
          </w:rPr>
          <w:fldChar w:fldCharType="separate"/>
        </w:r>
        <w:r w:rsidRPr="008D7A5C">
          <w:rPr>
            <w:rStyle w:val="Hyperlink"/>
          </w:rPr>
          <w:t>ANNEX 1</w:t>
        </w:r>
        <w:r>
          <w:rPr>
            <w:rFonts w:asciiTheme="minorHAnsi" w:eastAsiaTheme="minorEastAsia" w:hAnsiTheme="minorHAnsi" w:cstheme="minorBidi"/>
            <w:b w:val="0"/>
            <w:caps w:val="0"/>
          </w:rPr>
          <w:tab/>
        </w:r>
        <w:r w:rsidRPr="008D7A5C">
          <w:rPr>
            <w:rStyle w:val="Hyperlink"/>
          </w:rPr>
          <w:t>PHOTOVOLTAIC POWER</w:t>
        </w:r>
        <w:r>
          <w:rPr>
            <w:webHidden/>
          </w:rPr>
          <w:tab/>
        </w:r>
        <w:r>
          <w:rPr>
            <w:webHidden/>
          </w:rPr>
          <w:fldChar w:fldCharType="begin"/>
        </w:r>
        <w:r>
          <w:rPr>
            <w:webHidden/>
          </w:rPr>
          <w:instrText xml:space="preserve"> PAGEREF _Toc448313650 \h </w:instrText>
        </w:r>
      </w:ins>
      <w:r>
        <w:rPr>
          <w:webHidden/>
        </w:rPr>
      </w:r>
      <w:r>
        <w:rPr>
          <w:webHidden/>
        </w:rPr>
        <w:fldChar w:fldCharType="separate"/>
      </w:r>
      <w:ins w:id="214" w:author="Peter Dobson" w:date="2016-04-13T12:23:00Z">
        <w:r>
          <w:rPr>
            <w:webHidden/>
          </w:rPr>
          <w:t>15</w:t>
        </w:r>
        <w:r>
          <w:rPr>
            <w:webHidden/>
          </w:rPr>
          <w:fldChar w:fldCharType="end"/>
        </w:r>
        <w:r w:rsidRPr="008D7A5C">
          <w:rPr>
            <w:rStyle w:val="Hyperlink"/>
          </w:rPr>
          <w:fldChar w:fldCharType="end"/>
        </w:r>
      </w:ins>
    </w:p>
    <w:p w14:paraId="43345D1B" w14:textId="77777777" w:rsidR="003935C3" w:rsidRDefault="003935C3">
      <w:pPr>
        <w:pStyle w:val="TOC1"/>
        <w:rPr>
          <w:ins w:id="215" w:author="Peter Dobson" w:date="2016-04-13T12:23:00Z"/>
          <w:rFonts w:asciiTheme="minorHAnsi" w:eastAsiaTheme="minorEastAsia" w:hAnsiTheme="minorHAnsi" w:cstheme="minorBidi"/>
          <w:b w:val="0"/>
          <w:bCs w:val="0"/>
          <w:caps w:val="0"/>
          <w:noProof/>
          <w:szCs w:val="22"/>
          <w:lang w:eastAsia="en-GB"/>
        </w:rPr>
      </w:pPr>
      <w:ins w:id="21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"_Toc448313651"</w:instrText>
        </w:r>
        <w:r w:rsidRPr="008D7A5C">
          <w:rPr>
            <w:rStyle w:val="Hyperlink"/>
            <w:noProof/>
          </w:rPr>
          <w:instrText xml:space="preserve"> </w:instrText>
        </w:r>
        <w:r w:rsidRPr="008D7A5C">
          <w:rPr>
            <w:rStyle w:val="Hyperlink"/>
            <w:noProof/>
          </w:rPr>
          <w:fldChar w:fldCharType="separate"/>
        </w:r>
        <w:r w:rsidRPr="008D7A5C">
          <w:rPr>
            <w:rStyle w:val="Hyperlink"/>
            <w:noProof/>
          </w:rPr>
          <w:t>1</w:t>
        </w:r>
        <w:r>
          <w:rPr>
            <w:rFonts w:asciiTheme="minorHAnsi" w:eastAsiaTheme="minorEastAsia" w:hAnsiTheme="minorHAnsi" w:cstheme="minorBidi"/>
            <w:b w:val="0"/>
            <w:bCs w:val="0"/>
            <w:caps w:val="0"/>
            <w:noProof/>
            <w:szCs w:val="22"/>
            <w:lang w:eastAsia="en-GB"/>
          </w:rPr>
          <w:tab/>
        </w:r>
        <w:r w:rsidRPr="008D7A5C">
          <w:rPr>
            <w:rStyle w:val="Hyperlink"/>
            <w:noProof/>
          </w:rPr>
          <w:t>PV Module Technology</w:t>
        </w:r>
        <w:r>
          <w:rPr>
            <w:noProof/>
            <w:webHidden/>
          </w:rPr>
          <w:tab/>
        </w:r>
        <w:r>
          <w:rPr>
            <w:noProof/>
            <w:webHidden/>
          </w:rPr>
          <w:fldChar w:fldCharType="begin"/>
        </w:r>
        <w:r>
          <w:rPr>
            <w:noProof/>
            <w:webHidden/>
          </w:rPr>
          <w:instrText xml:space="preserve"> PAGEREF _Toc448313651 \h </w:instrText>
        </w:r>
      </w:ins>
      <w:r>
        <w:rPr>
          <w:noProof/>
          <w:webHidden/>
        </w:rPr>
      </w:r>
      <w:r>
        <w:rPr>
          <w:noProof/>
          <w:webHidden/>
        </w:rPr>
        <w:fldChar w:fldCharType="separate"/>
      </w:r>
      <w:ins w:id="217" w:author="Peter Dobson" w:date="2016-04-13T12:23:00Z">
        <w:r>
          <w:rPr>
            <w:noProof/>
            <w:webHidden/>
          </w:rPr>
          <w:t>15</w:t>
        </w:r>
        <w:r>
          <w:rPr>
            <w:noProof/>
            <w:webHidden/>
          </w:rPr>
          <w:fldChar w:fldCharType="end"/>
        </w:r>
        <w:r w:rsidRPr="008D7A5C">
          <w:rPr>
            <w:rStyle w:val="Hyperlink"/>
            <w:noProof/>
          </w:rPr>
          <w:fldChar w:fldCharType="end"/>
        </w:r>
      </w:ins>
    </w:p>
    <w:p w14:paraId="4AE4A5A8" w14:textId="77777777" w:rsidR="003935C3" w:rsidRDefault="003935C3">
      <w:pPr>
        <w:pStyle w:val="TOC2"/>
        <w:rPr>
          <w:ins w:id="218" w:author="Peter Dobson" w:date="2016-04-13T12:23:00Z"/>
          <w:rFonts w:asciiTheme="minorHAnsi" w:eastAsiaTheme="minorEastAsia" w:hAnsiTheme="minorHAnsi" w:cstheme="minorBidi"/>
          <w:bCs w:val="0"/>
          <w:noProof/>
          <w:szCs w:val="22"/>
          <w:lang w:eastAsia="en-GB"/>
        </w:rPr>
      </w:pPr>
      <w:ins w:id="219"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"_Toc448313652"</w:instrText>
        </w:r>
        <w:r w:rsidRPr="008D7A5C">
          <w:rPr>
            <w:rStyle w:val="Hyperlink"/>
            <w:noProof/>
          </w:rPr>
          <w:instrText xml:space="preserve"> </w:instrText>
        </w:r>
        <w:r w:rsidRPr="008D7A5C">
          <w:rPr>
            <w:rStyle w:val="Hyperlink"/>
            <w:noProof/>
          </w:rPr>
          <w:fldChar w:fldCharType="separate"/>
        </w:r>
        <w:r w:rsidRPr="008D7A5C">
          <w:rPr>
            <w:rStyle w:val="Hyperlink"/>
            <w:noProof/>
          </w:rPr>
          <w:t>1.1</w:t>
        </w:r>
        <w:r>
          <w:rPr>
            <w:rFonts w:asciiTheme="minorHAnsi" w:eastAsiaTheme="minorEastAsia" w:hAnsiTheme="minorHAnsi" w:cstheme="minorBidi"/>
            <w:bCs w:val="0"/>
            <w:noProof/>
            <w:szCs w:val="22"/>
            <w:lang w:eastAsia="en-GB"/>
          </w:rPr>
          <w:tab/>
        </w:r>
        <w:r w:rsidRPr="008D7A5C">
          <w:rPr>
            <w:rStyle w:val="Hyperlink"/>
            <w:noProof/>
          </w:rPr>
          <w:t>Modular Design Considerations</w:t>
        </w:r>
        <w:r>
          <w:rPr>
            <w:noProof/>
            <w:webHidden/>
          </w:rPr>
          <w:tab/>
        </w:r>
        <w:r>
          <w:rPr>
            <w:noProof/>
            <w:webHidden/>
          </w:rPr>
          <w:fldChar w:fldCharType="begin"/>
        </w:r>
        <w:r>
          <w:rPr>
            <w:noProof/>
            <w:webHidden/>
          </w:rPr>
          <w:instrText xml:space="preserve"> PAGEREF _Toc448313652 \h </w:instrText>
        </w:r>
      </w:ins>
      <w:r>
        <w:rPr>
          <w:noProof/>
          <w:webHidden/>
        </w:rPr>
      </w:r>
      <w:r>
        <w:rPr>
          <w:noProof/>
          <w:webHidden/>
        </w:rPr>
        <w:fldChar w:fldCharType="separate"/>
      </w:r>
      <w:ins w:id="220" w:author="Peter Dobson" w:date="2016-04-13T12:23:00Z">
        <w:r>
          <w:rPr>
            <w:noProof/>
            <w:webHidden/>
          </w:rPr>
          <w:t>15</w:t>
        </w:r>
        <w:r>
          <w:rPr>
            <w:noProof/>
            <w:webHidden/>
          </w:rPr>
          <w:fldChar w:fldCharType="end"/>
        </w:r>
        <w:r w:rsidRPr="008D7A5C">
          <w:rPr>
            <w:rStyle w:val="Hyperlink"/>
            <w:noProof/>
          </w:rPr>
          <w:fldChar w:fldCharType="end"/>
        </w:r>
      </w:ins>
    </w:p>
    <w:p w14:paraId="40B3F77F" w14:textId="77777777" w:rsidR="003935C3" w:rsidRDefault="003935C3">
      <w:pPr>
        <w:pStyle w:val="TOC3"/>
        <w:rPr>
          <w:ins w:id="221" w:author="Peter Dobson" w:date="2016-04-13T12:23:00Z"/>
          <w:rFonts w:asciiTheme="minorHAnsi" w:eastAsiaTheme="minorEastAsia" w:hAnsiTheme="minorHAnsi" w:cstheme="minorBidi"/>
          <w:noProof/>
          <w:sz w:val="22"/>
          <w:szCs w:val="22"/>
          <w:lang w:eastAsia="en-GB"/>
        </w:rPr>
      </w:pPr>
      <w:ins w:id="22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"_Toc448313653"</w:instrText>
        </w:r>
        <w:r w:rsidRPr="008D7A5C">
          <w:rPr>
            <w:rStyle w:val="Hyperlink"/>
            <w:noProof/>
          </w:rPr>
          <w:instrText xml:space="preserve"> </w:instrText>
        </w:r>
        <w:r w:rsidRPr="008D7A5C">
          <w:rPr>
            <w:rStyle w:val="Hyperlink"/>
            <w:noProof/>
          </w:rPr>
          <w:fldChar w:fldCharType="separate"/>
        </w:r>
        <w:r w:rsidRPr="008D7A5C">
          <w:rPr>
            <w:rStyle w:val="Hyperlink"/>
            <w:noProof/>
          </w:rPr>
          <w:t>1.1.1</w:t>
        </w:r>
        <w:r>
          <w:rPr>
            <w:rFonts w:asciiTheme="minorHAnsi" w:eastAsiaTheme="minorEastAsia" w:hAnsiTheme="minorHAnsi" w:cstheme="minorBidi"/>
            <w:noProof/>
            <w:sz w:val="22"/>
            <w:szCs w:val="22"/>
            <w:lang w:eastAsia="en-GB"/>
          </w:rPr>
          <w:tab/>
        </w:r>
        <w:r w:rsidRPr="008D7A5C">
          <w:rPr>
            <w:rStyle w:val="Hyperlink"/>
            <w:noProof/>
          </w:rPr>
          <w:t>Example of a Modular Design Concept</w:t>
        </w:r>
        <w:r>
          <w:rPr>
            <w:noProof/>
            <w:webHidden/>
          </w:rPr>
          <w:tab/>
        </w:r>
        <w:r>
          <w:rPr>
            <w:noProof/>
            <w:webHidden/>
          </w:rPr>
          <w:fldChar w:fldCharType="begin"/>
        </w:r>
        <w:r>
          <w:rPr>
            <w:noProof/>
            <w:webHidden/>
          </w:rPr>
          <w:instrText xml:space="preserve"> PAGEREF _Toc448313653 \h </w:instrText>
        </w:r>
      </w:ins>
      <w:r>
        <w:rPr>
          <w:noProof/>
          <w:webHidden/>
        </w:rPr>
      </w:r>
      <w:r>
        <w:rPr>
          <w:noProof/>
          <w:webHidden/>
        </w:rPr>
        <w:fldChar w:fldCharType="separate"/>
      </w:r>
      <w:ins w:id="223" w:author="Peter Dobson" w:date="2016-04-13T12:23:00Z">
        <w:r>
          <w:rPr>
            <w:noProof/>
            <w:webHidden/>
          </w:rPr>
          <w:t>15</w:t>
        </w:r>
        <w:r>
          <w:rPr>
            <w:noProof/>
            <w:webHidden/>
          </w:rPr>
          <w:fldChar w:fldCharType="end"/>
        </w:r>
        <w:r w:rsidRPr="008D7A5C">
          <w:rPr>
            <w:rStyle w:val="Hyperlink"/>
            <w:noProof/>
          </w:rPr>
          <w:fldChar w:fldCharType="end"/>
        </w:r>
      </w:ins>
    </w:p>
    <w:p w14:paraId="532A9854" w14:textId="77777777" w:rsidR="003935C3" w:rsidRDefault="003935C3">
      <w:pPr>
        <w:pStyle w:val="TOC2"/>
        <w:rPr>
          <w:ins w:id="224" w:author="Peter Dobson" w:date="2016-04-13T12:23:00Z"/>
          <w:rFonts w:asciiTheme="minorHAnsi" w:eastAsiaTheme="minorEastAsia" w:hAnsiTheme="minorHAnsi" w:cstheme="minorBidi"/>
          <w:bCs w:val="0"/>
          <w:noProof/>
          <w:szCs w:val="22"/>
          <w:lang w:eastAsia="en-GB"/>
        </w:rPr>
      </w:pPr>
      <w:ins w:id="225"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"_Toc448313654"</w:instrText>
        </w:r>
        <w:r w:rsidRPr="008D7A5C">
          <w:rPr>
            <w:rStyle w:val="Hyperlink"/>
            <w:noProof/>
          </w:rPr>
          <w:instrText xml:space="preserve"> </w:instrText>
        </w:r>
        <w:r w:rsidRPr="008D7A5C">
          <w:rPr>
            <w:rStyle w:val="Hyperlink"/>
            <w:noProof/>
          </w:rPr>
          <w:fldChar w:fldCharType="separate"/>
        </w:r>
        <w:r w:rsidRPr="008D7A5C">
          <w:rPr>
            <w:rStyle w:val="Hyperlink"/>
            <w:noProof/>
          </w:rPr>
          <w:t>1.2</w:t>
        </w:r>
        <w:r>
          <w:rPr>
            <w:rFonts w:asciiTheme="minorHAnsi" w:eastAsiaTheme="minorEastAsia" w:hAnsiTheme="minorHAnsi" w:cstheme="minorBidi"/>
            <w:bCs w:val="0"/>
            <w:noProof/>
            <w:szCs w:val="22"/>
            <w:lang w:eastAsia="en-GB"/>
          </w:rPr>
          <w:tab/>
        </w:r>
        <w:r w:rsidRPr="008D7A5C">
          <w:rPr>
            <w:rStyle w:val="Hyperlink"/>
            <w:noProof/>
          </w:rPr>
          <w:t>Solar Sizing Design Computer Programs</w:t>
        </w:r>
        <w:r>
          <w:rPr>
            <w:noProof/>
            <w:webHidden/>
          </w:rPr>
          <w:tab/>
        </w:r>
        <w:r>
          <w:rPr>
            <w:noProof/>
            <w:webHidden/>
          </w:rPr>
          <w:fldChar w:fldCharType="begin"/>
        </w:r>
        <w:r>
          <w:rPr>
            <w:noProof/>
            <w:webHidden/>
          </w:rPr>
          <w:instrText xml:space="preserve"> PAGEREF _Toc448313654 \h </w:instrText>
        </w:r>
      </w:ins>
      <w:r>
        <w:rPr>
          <w:noProof/>
          <w:webHidden/>
        </w:rPr>
      </w:r>
      <w:r>
        <w:rPr>
          <w:noProof/>
          <w:webHidden/>
        </w:rPr>
        <w:fldChar w:fldCharType="separate"/>
      </w:r>
      <w:ins w:id="226" w:author="Peter Dobson" w:date="2016-04-13T12:23:00Z">
        <w:r>
          <w:rPr>
            <w:noProof/>
            <w:webHidden/>
          </w:rPr>
          <w:t>15</w:t>
        </w:r>
        <w:r>
          <w:rPr>
            <w:noProof/>
            <w:webHidden/>
          </w:rPr>
          <w:fldChar w:fldCharType="end"/>
        </w:r>
        <w:r w:rsidRPr="008D7A5C">
          <w:rPr>
            <w:rStyle w:val="Hyperlink"/>
            <w:noProof/>
          </w:rPr>
          <w:fldChar w:fldCharType="end"/>
        </w:r>
      </w:ins>
    </w:p>
    <w:p w14:paraId="2422BC83" w14:textId="77777777" w:rsidR="003935C3" w:rsidRDefault="003935C3">
      <w:pPr>
        <w:pStyle w:val="TOC3"/>
        <w:rPr>
          <w:ins w:id="227" w:author="Peter Dobson" w:date="2016-04-13T12:23:00Z"/>
          <w:rFonts w:asciiTheme="minorHAnsi" w:eastAsiaTheme="minorEastAsia" w:hAnsiTheme="minorHAnsi" w:cstheme="minorBidi"/>
          <w:noProof/>
          <w:sz w:val="22"/>
          <w:szCs w:val="22"/>
          <w:lang w:eastAsia="en-GB"/>
        </w:rPr>
      </w:pPr>
      <w:ins w:id="22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"_Toc448313655"</w:instrText>
        </w:r>
        <w:r w:rsidRPr="008D7A5C">
          <w:rPr>
            <w:rStyle w:val="Hyperlink"/>
            <w:noProof/>
          </w:rPr>
          <w:instrText xml:space="preserve"> </w:instrText>
        </w:r>
        <w:r w:rsidRPr="008D7A5C">
          <w:rPr>
            <w:rStyle w:val="Hyperlink"/>
            <w:noProof/>
          </w:rPr>
          <w:fldChar w:fldCharType="separate"/>
        </w:r>
        <w:r w:rsidRPr="008D7A5C">
          <w:rPr>
            <w:rStyle w:val="Hyperlink"/>
            <w:noProof/>
          </w:rPr>
          <w:t>1.2.1</w:t>
        </w:r>
        <w:r>
          <w:rPr>
            <w:rFonts w:asciiTheme="minorHAnsi" w:eastAsiaTheme="minorEastAsia" w:hAnsiTheme="minorHAnsi" w:cstheme="minorBidi"/>
            <w:noProof/>
            <w:sz w:val="22"/>
            <w:szCs w:val="22"/>
            <w:lang w:eastAsia="en-GB"/>
          </w:rPr>
          <w:tab/>
        </w:r>
        <w:r w:rsidRPr="008D7A5C">
          <w:rPr>
            <w:rStyle w:val="Hyperlink"/>
            <w:noProof/>
          </w:rPr>
          <w:t>PV Energy on Buoys</w:t>
        </w:r>
        <w:r>
          <w:rPr>
            <w:noProof/>
            <w:webHidden/>
          </w:rPr>
          <w:tab/>
        </w:r>
        <w:r>
          <w:rPr>
            <w:noProof/>
            <w:webHidden/>
          </w:rPr>
          <w:fldChar w:fldCharType="begin"/>
        </w:r>
        <w:r>
          <w:rPr>
            <w:noProof/>
            <w:webHidden/>
          </w:rPr>
          <w:instrText xml:space="preserve"> PAGEREF _Toc448313655 \h </w:instrText>
        </w:r>
      </w:ins>
      <w:r>
        <w:rPr>
          <w:noProof/>
          <w:webHidden/>
        </w:rPr>
      </w:r>
      <w:r>
        <w:rPr>
          <w:noProof/>
          <w:webHidden/>
        </w:rPr>
        <w:fldChar w:fldCharType="separate"/>
      </w:r>
      <w:ins w:id="229" w:author="Peter Dobson" w:date="2016-04-13T12:24:00Z">
        <w:r>
          <w:rPr>
            <w:noProof/>
            <w:webHidden/>
          </w:rPr>
          <w:t>16</w:t>
        </w:r>
      </w:ins>
      <w:ins w:id="230" w:author="Peter Dobson" w:date="2016-04-13T12:23:00Z">
        <w:r>
          <w:rPr>
            <w:noProof/>
            <w:webHidden/>
          </w:rPr>
          <w:fldChar w:fldCharType="end"/>
        </w:r>
        <w:r w:rsidRPr="008D7A5C">
          <w:rPr>
            <w:rStyle w:val="Hyperlink"/>
            <w:noProof/>
          </w:rPr>
          <w:fldChar w:fldCharType="end"/>
        </w:r>
      </w:ins>
    </w:p>
    <w:p w14:paraId="63A6B9F1" w14:textId="77777777" w:rsidR="003935C3" w:rsidRDefault="003935C3">
      <w:pPr>
        <w:pStyle w:val="TOC2"/>
        <w:rPr>
          <w:ins w:id="231" w:author="Peter Dobson" w:date="2016-04-13T12:23:00Z"/>
          <w:rFonts w:asciiTheme="minorHAnsi" w:eastAsiaTheme="minorEastAsia" w:hAnsiTheme="minorHAnsi" w:cstheme="minorBidi"/>
          <w:bCs w:val="0"/>
          <w:noProof/>
          <w:szCs w:val="22"/>
          <w:lang w:eastAsia="en-GB"/>
        </w:rPr>
      </w:pPr>
      <w:ins w:id="232"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"_Toc448313656"</w:instrText>
        </w:r>
        <w:r w:rsidRPr="008D7A5C">
          <w:rPr>
            <w:rStyle w:val="Hyperlink"/>
            <w:noProof/>
          </w:rPr>
          <w:instrText xml:space="preserve"> </w:instrText>
        </w:r>
        <w:r w:rsidRPr="008D7A5C">
          <w:rPr>
            <w:rStyle w:val="Hyperlink"/>
            <w:noProof/>
          </w:rPr>
          <w:fldChar w:fldCharType="separate"/>
        </w:r>
        <w:r w:rsidRPr="008D7A5C">
          <w:rPr>
            <w:rStyle w:val="Hyperlink"/>
            <w:noProof/>
          </w:rPr>
          <w:t>1.3</w:t>
        </w:r>
        <w:r>
          <w:rPr>
            <w:rFonts w:asciiTheme="minorHAnsi" w:eastAsiaTheme="minorEastAsia" w:hAnsiTheme="minorHAnsi" w:cstheme="minorBidi"/>
            <w:bCs w:val="0"/>
            <w:noProof/>
            <w:szCs w:val="22"/>
            <w:lang w:eastAsia="en-GB"/>
          </w:rPr>
          <w:tab/>
        </w:r>
        <w:r w:rsidRPr="008D7A5C">
          <w:rPr>
            <w:rStyle w:val="Hyperlink"/>
            <w:noProof/>
          </w:rPr>
          <w:t>Charge Regulation</w:t>
        </w:r>
        <w:r>
          <w:rPr>
            <w:noProof/>
            <w:webHidden/>
          </w:rPr>
          <w:tab/>
        </w:r>
        <w:r>
          <w:rPr>
            <w:noProof/>
            <w:webHidden/>
          </w:rPr>
          <w:fldChar w:fldCharType="begin"/>
        </w:r>
        <w:r>
          <w:rPr>
            <w:noProof/>
            <w:webHidden/>
          </w:rPr>
          <w:instrText xml:space="preserve"> PAGEREF _Toc448313656 \h </w:instrText>
        </w:r>
      </w:ins>
      <w:r>
        <w:rPr>
          <w:noProof/>
          <w:webHidden/>
        </w:rPr>
      </w:r>
      <w:r>
        <w:rPr>
          <w:noProof/>
          <w:webHidden/>
        </w:rPr>
        <w:fldChar w:fldCharType="separate"/>
      </w:r>
      <w:ins w:id="233" w:author="Peter Dobson" w:date="2016-04-13T12:24:00Z">
        <w:r>
          <w:rPr>
            <w:noProof/>
            <w:webHidden/>
          </w:rPr>
          <w:t>16</w:t>
        </w:r>
      </w:ins>
      <w:ins w:id="234" w:author="Peter Dobson" w:date="2016-04-13T12:23:00Z">
        <w:r>
          <w:rPr>
            <w:noProof/>
            <w:webHidden/>
          </w:rPr>
          <w:fldChar w:fldCharType="end"/>
        </w:r>
        <w:r w:rsidRPr="008D7A5C">
          <w:rPr>
            <w:rStyle w:val="Hyperlink"/>
            <w:noProof/>
          </w:rPr>
          <w:fldChar w:fldCharType="end"/>
        </w:r>
      </w:ins>
    </w:p>
    <w:p w14:paraId="0E382FEA" w14:textId="77777777" w:rsidR="003935C3" w:rsidRDefault="003935C3">
      <w:pPr>
        <w:pStyle w:val="TOC3"/>
        <w:rPr>
          <w:ins w:id="235" w:author="Peter Dobson" w:date="2016-04-13T12:23:00Z"/>
          <w:rFonts w:asciiTheme="minorHAnsi" w:eastAsiaTheme="minorEastAsia" w:hAnsiTheme="minorHAnsi" w:cstheme="minorBidi"/>
          <w:noProof/>
          <w:sz w:val="22"/>
          <w:szCs w:val="22"/>
          <w:lang w:eastAsia="en-GB"/>
        </w:rPr>
      </w:pPr>
      <w:ins w:id="236"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"_Toc448313657"</w:instrText>
        </w:r>
        <w:r w:rsidRPr="008D7A5C">
          <w:rPr>
            <w:rStyle w:val="Hyperlink"/>
            <w:noProof/>
          </w:rPr>
          <w:instrText xml:space="preserve"> </w:instrText>
        </w:r>
        <w:r w:rsidRPr="008D7A5C">
          <w:rPr>
            <w:rStyle w:val="Hyperlink"/>
            <w:noProof/>
          </w:rPr>
          <w:fldChar w:fldCharType="separate"/>
        </w:r>
        <w:r w:rsidRPr="008D7A5C">
          <w:rPr>
            <w:rStyle w:val="Hyperlink"/>
            <w:noProof/>
          </w:rPr>
          <w:t>1.3.1</w:t>
        </w:r>
        <w:r>
          <w:rPr>
            <w:rFonts w:asciiTheme="minorHAnsi" w:eastAsiaTheme="minorEastAsia" w:hAnsiTheme="minorHAnsi" w:cstheme="minorBidi"/>
            <w:noProof/>
            <w:sz w:val="22"/>
            <w:szCs w:val="22"/>
            <w:lang w:eastAsia="en-GB"/>
          </w:rPr>
          <w:tab/>
        </w:r>
        <w:r w:rsidRPr="008D7A5C">
          <w:rPr>
            <w:rStyle w:val="Hyperlink"/>
            <w:noProof/>
          </w:rPr>
          <w:t>Self-regulated PV Modules</w:t>
        </w:r>
        <w:r>
          <w:rPr>
            <w:noProof/>
            <w:webHidden/>
          </w:rPr>
          <w:tab/>
        </w:r>
        <w:r>
          <w:rPr>
            <w:noProof/>
            <w:webHidden/>
          </w:rPr>
          <w:fldChar w:fldCharType="begin"/>
        </w:r>
        <w:r>
          <w:rPr>
            <w:noProof/>
            <w:webHidden/>
          </w:rPr>
          <w:instrText xml:space="preserve"> PAGEREF _Toc448313657 \h </w:instrText>
        </w:r>
      </w:ins>
      <w:r>
        <w:rPr>
          <w:noProof/>
          <w:webHidden/>
        </w:rPr>
      </w:r>
      <w:r>
        <w:rPr>
          <w:noProof/>
          <w:webHidden/>
        </w:rPr>
        <w:fldChar w:fldCharType="separate"/>
      </w:r>
      <w:ins w:id="237" w:author="Peter Dobson" w:date="2016-04-13T12:24:00Z">
        <w:r>
          <w:rPr>
            <w:noProof/>
            <w:webHidden/>
          </w:rPr>
          <w:t>16</w:t>
        </w:r>
      </w:ins>
      <w:ins w:id="238" w:author="Peter Dobson" w:date="2016-04-13T12:23:00Z">
        <w:r>
          <w:rPr>
            <w:noProof/>
            <w:webHidden/>
          </w:rPr>
          <w:fldChar w:fldCharType="end"/>
        </w:r>
        <w:r w:rsidRPr="008D7A5C">
          <w:rPr>
            <w:rStyle w:val="Hyperlink"/>
            <w:noProof/>
          </w:rPr>
          <w:fldChar w:fldCharType="end"/>
        </w:r>
      </w:ins>
    </w:p>
    <w:p w14:paraId="1C92E3ED" w14:textId="77777777" w:rsidR="003935C3" w:rsidRDefault="003935C3">
      <w:pPr>
        <w:pStyle w:val="TOC3"/>
        <w:rPr>
          <w:ins w:id="239" w:author="Peter Dobson" w:date="2016-04-13T12:23:00Z"/>
          <w:rFonts w:asciiTheme="minorHAnsi" w:eastAsiaTheme="minorEastAsia" w:hAnsiTheme="minorHAnsi" w:cstheme="minorBidi"/>
          <w:noProof/>
          <w:sz w:val="22"/>
          <w:szCs w:val="22"/>
          <w:lang w:eastAsia="en-GB"/>
        </w:rPr>
      </w:pPr>
      <w:ins w:id="24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"_Toc448313658"</w:instrText>
        </w:r>
        <w:r w:rsidRPr="008D7A5C">
          <w:rPr>
            <w:rStyle w:val="Hyperlink"/>
            <w:noProof/>
          </w:rPr>
          <w:instrText xml:space="preserve"> </w:instrText>
        </w:r>
        <w:r w:rsidRPr="008D7A5C">
          <w:rPr>
            <w:rStyle w:val="Hyperlink"/>
            <w:noProof/>
          </w:rPr>
          <w:fldChar w:fldCharType="separate"/>
        </w:r>
        <w:r w:rsidRPr="008D7A5C">
          <w:rPr>
            <w:rStyle w:val="Hyperlink"/>
            <w:noProof/>
          </w:rPr>
          <w:t>1.3.2</w:t>
        </w:r>
        <w:r>
          <w:rPr>
            <w:rFonts w:asciiTheme="minorHAnsi" w:eastAsiaTheme="minorEastAsia" w:hAnsiTheme="minorHAnsi" w:cstheme="minorBidi"/>
            <w:noProof/>
            <w:sz w:val="22"/>
            <w:szCs w:val="22"/>
            <w:lang w:eastAsia="en-GB"/>
          </w:rPr>
          <w:tab/>
        </w:r>
        <w:r w:rsidRPr="008D7A5C">
          <w:rPr>
            <w:rStyle w:val="Hyperlink"/>
            <w:noProof/>
          </w:rPr>
          <w:t>Electronic Charge Regulator</w:t>
        </w:r>
        <w:r>
          <w:rPr>
            <w:noProof/>
            <w:webHidden/>
          </w:rPr>
          <w:tab/>
        </w:r>
        <w:r>
          <w:rPr>
            <w:noProof/>
            <w:webHidden/>
          </w:rPr>
          <w:fldChar w:fldCharType="begin"/>
        </w:r>
        <w:r>
          <w:rPr>
            <w:noProof/>
            <w:webHidden/>
          </w:rPr>
          <w:instrText xml:space="preserve"> PAGEREF _Toc448313658 \h </w:instrText>
        </w:r>
      </w:ins>
      <w:r>
        <w:rPr>
          <w:noProof/>
          <w:webHidden/>
        </w:rPr>
      </w:r>
      <w:r>
        <w:rPr>
          <w:noProof/>
          <w:webHidden/>
        </w:rPr>
        <w:fldChar w:fldCharType="separate"/>
      </w:r>
      <w:ins w:id="241" w:author="Peter Dobson" w:date="2016-04-13T12:24:00Z">
        <w:r>
          <w:rPr>
            <w:noProof/>
            <w:webHidden/>
          </w:rPr>
          <w:t>17</w:t>
        </w:r>
      </w:ins>
      <w:ins w:id="242" w:author="Peter Dobson" w:date="2016-04-13T12:23:00Z">
        <w:r>
          <w:rPr>
            <w:noProof/>
            <w:webHidden/>
          </w:rPr>
          <w:fldChar w:fldCharType="end"/>
        </w:r>
        <w:r w:rsidRPr="008D7A5C">
          <w:rPr>
            <w:rStyle w:val="Hyperlink"/>
            <w:noProof/>
          </w:rPr>
          <w:fldChar w:fldCharType="end"/>
        </w:r>
      </w:ins>
    </w:p>
    <w:p w14:paraId="4A3EAC40" w14:textId="77777777" w:rsidR="003935C3" w:rsidRDefault="003935C3">
      <w:pPr>
        <w:pStyle w:val="TOC3"/>
        <w:rPr>
          <w:ins w:id="243" w:author="Peter Dobson" w:date="2016-04-13T12:23:00Z"/>
          <w:rFonts w:asciiTheme="minorHAnsi" w:eastAsiaTheme="minorEastAsia" w:hAnsiTheme="minorHAnsi" w:cstheme="minorBidi"/>
          <w:noProof/>
          <w:sz w:val="22"/>
          <w:szCs w:val="22"/>
          <w:lang w:eastAsia="en-GB"/>
        </w:rPr>
      </w:pPr>
      <w:ins w:id="24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"_Toc448313659"</w:instrText>
        </w:r>
        <w:r w:rsidRPr="008D7A5C">
          <w:rPr>
            <w:rStyle w:val="Hyperlink"/>
            <w:noProof/>
          </w:rPr>
          <w:instrText xml:space="preserve"> </w:instrText>
        </w:r>
        <w:r w:rsidRPr="008D7A5C">
          <w:rPr>
            <w:rStyle w:val="Hyperlink"/>
            <w:noProof/>
          </w:rPr>
          <w:fldChar w:fldCharType="separate"/>
        </w:r>
        <w:r w:rsidRPr="008D7A5C">
          <w:rPr>
            <w:rStyle w:val="Hyperlink"/>
            <w:noProof/>
          </w:rPr>
          <w:t>1.3.3</w:t>
        </w:r>
        <w:r>
          <w:rPr>
            <w:rFonts w:asciiTheme="minorHAnsi" w:eastAsiaTheme="minorEastAsia" w:hAnsiTheme="minorHAnsi" w:cstheme="minorBidi"/>
            <w:noProof/>
            <w:sz w:val="22"/>
            <w:szCs w:val="22"/>
            <w:lang w:eastAsia="en-GB"/>
          </w:rPr>
          <w:tab/>
        </w:r>
        <w:r w:rsidRPr="008D7A5C">
          <w:rPr>
            <w:rStyle w:val="Hyperlink"/>
            <w:noProof/>
          </w:rPr>
          <w:t>Shading (or bypass) Diodes</w:t>
        </w:r>
        <w:r>
          <w:rPr>
            <w:noProof/>
            <w:webHidden/>
          </w:rPr>
          <w:tab/>
        </w:r>
        <w:r>
          <w:rPr>
            <w:noProof/>
            <w:webHidden/>
          </w:rPr>
          <w:fldChar w:fldCharType="begin"/>
        </w:r>
        <w:r>
          <w:rPr>
            <w:noProof/>
            <w:webHidden/>
          </w:rPr>
          <w:instrText xml:space="preserve"> PAGEREF _Toc448313659 \h </w:instrText>
        </w:r>
      </w:ins>
      <w:r>
        <w:rPr>
          <w:noProof/>
          <w:webHidden/>
        </w:rPr>
      </w:r>
      <w:r>
        <w:rPr>
          <w:noProof/>
          <w:webHidden/>
        </w:rPr>
        <w:fldChar w:fldCharType="separate"/>
      </w:r>
      <w:ins w:id="245" w:author="Peter Dobson" w:date="2016-04-13T12:24:00Z">
        <w:r>
          <w:rPr>
            <w:noProof/>
            <w:webHidden/>
          </w:rPr>
          <w:t>17</w:t>
        </w:r>
      </w:ins>
      <w:ins w:id="246" w:author="Peter Dobson" w:date="2016-04-13T12:23:00Z">
        <w:r>
          <w:rPr>
            <w:noProof/>
            <w:webHidden/>
          </w:rPr>
          <w:fldChar w:fldCharType="end"/>
        </w:r>
        <w:r w:rsidRPr="008D7A5C">
          <w:rPr>
            <w:rStyle w:val="Hyperlink"/>
            <w:noProof/>
          </w:rPr>
          <w:fldChar w:fldCharType="end"/>
        </w:r>
      </w:ins>
    </w:p>
    <w:p w14:paraId="6162F315" w14:textId="77777777" w:rsidR="003935C3" w:rsidRDefault="003935C3">
      <w:pPr>
        <w:pStyle w:val="TOC2"/>
        <w:rPr>
          <w:ins w:id="247" w:author="Peter Dobson" w:date="2016-04-13T12:23:00Z"/>
          <w:rFonts w:asciiTheme="minorHAnsi" w:eastAsiaTheme="minorEastAsia" w:hAnsiTheme="minorHAnsi" w:cstheme="minorBidi"/>
          <w:bCs w:val="0"/>
          <w:noProof/>
          <w:szCs w:val="22"/>
          <w:lang w:eastAsia="en-GB"/>
        </w:rPr>
      </w:pPr>
      <w:ins w:id="24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"_Toc448313660"</w:instrText>
        </w:r>
        <w:r w:rsidRPr="008D7A5C">
          <w:rPr>
            <w:rStyle w:val="Hyperlink"/>
            <w:noProof/>
          </w:rPr>
          <w:instrText xml:space="preserve"> </w:instrText>
        </w:r>
        <w:r w:rsidRPr="008D7A5C">
          <w:rPr>
            <w:rStyle w:val="Hyperlink"/>
            <w:noProof/>
          </w:rPr>
          <w:fldChar w:fldCharType="separate"/>
        </w:r>
        <w:r w:rsidRPr="008D7A5C">
          <w:rPr>
            <w:rStyle w:val="Hyperlink"/>
            <w:noProof/>
          </w:rPr>
          <w:t>1.4</w:t>
        </w:r>
        <w:r>
          <w:rPr>
            <w:rFonts w:asciiTheme="minorHAnsi" w:eastAsiaTheme="minorEastAsia" w:hAnsiTheme="minorHAnsi" w:cstheme="minorBidi"/>
            <w:bCs w:val="0"/>
            <w:noProof/>
            <w:szCs w:val="22"/>
            <w:lang w:eastAsia="en-GB"/>
          </w:rPr>
          <w:tab/>
        </w:r>
        <w:r w:rsidRPr="008D7A5C">
          <w:rPr>
            <w:rStyle w:val="Hyperlink"/>
            <w:noProof/>
          </w:rPr>
          <w:t>Practical Considerations</w:t>
        </w:r>
        <w:r>
          <w:rPr>
            <w:noProof/>
            <w:webHidden/>
          </w:rPr>
          <w:tab/>
        </w:r>
        <w:r>
          <w:rPr>
            <w:noProof/>
            <w:webHidden/>
          </w:rPr>
          <w:fldChar w:fldCharType="begin"/>
        </w:r>
        <w:r>
          <w:rPr>
            <w:noProof/>
            <w:webHidden/>
          </w:rPr>
          <w:instrText xml:space="preserve"> PAGEREF _Toc448313660 \h </w:instrText>
        </w:r>
      </w:ins>
      <w:r>
        <w:rPr>
          <w:noProof/>
          <w:webHidden/>
        </w:rPr>
      </w:r>
      <w:r>
        <w:rPr>
          <w:noProof/>
          <w:webHidden/>
        </w:rPr>
        <w:fldChar w:fldCharType="separate"/>
      </w:r>
      <w:ins w:id="249" w:author="Peter Dobson" w:date="2016-04-13T12:24:00Z">
        <w:r>
          <w:rPr>
            <w:noProof/>
            <w:webHidden/>
          </w:rPr>
          <w:t>17</w:t>
        </w:r>
      </w:ins>
      <w:ins w:id="250" w:author="Peter Dobson" w:date="2016-04-13T12:23:00Z">
        <w:r>
          <w:rPr>
            <w:noProof/>
            <w:webHidden/>
          </w:rPr>
          <w:fldChar w:fldCharType="end"/>
        </w:r>
        <w:r w:rsidRPr="008D7A5C">
          <w:rPr>
            <w:rStyle w:val="Hyperlink"/>
            <w:noProof/>
          </w:rPr>
          <w:fldChar w:fldCharType="end"/>
        </w:r>
      </w:ins>
    </w:p>
    <w:p w14:paraId="2C1452AF" w14:textId="77777777" w:rsidR="003935C3" w:rsidRDefault="003935C3">
      <w:pPr>
        <w:pStyle w:val="TOC4"/>
        <w:rPr>
          <w:ins w:id="251" w:author="Peter Dobson" w:date="2016-04-13T12:23:00Z"/>
          <w:rFonts w:asciiTheme="minorHAnsi" w:eastAsiaTheme="minorEastAsia" w:hAnsiTheme="minorHAnsi" w:cstheme="minorBidi"/>
          <w:b w:val="0"/>
          <w:caps w:val="0"/>
        </w:rPr>
      </w:pPr>
      <w:ins w:id="252" w:author="Peter Dobson" w:date="2016-04-13T12:23:00Z">
        <w:r w:rsidRPr="008D7A5C">
          <w:rPr>
            <w:rStyle w:val="Hyperlink"/>
          </w:rPr>
          <w:fldChar w:fldCharType="begin"/>
        </w:r>
        <w:r w:rsidRPr="008D7A5C">
          <w:rPr>
            <w:rStyle w:val="Hyperlink"/>
          </w:rPr>
          <w:instrText xml:space="preserve"> </w:instrText>
        </w:r>
        <w:r>
          <w:instrText>HYPERLINK \l "_Toc448313661"</w:instrText>
        </w:r>
        <w:r w:rsidRPr="008D7A5C">
          <w:rPr>
            <w:rStyle w:val="Hyperlink"/>
          </w:rPr>
          <w:instrText xml:space="preserve"> </w:instrText>
        </w:r>
        <w:r w:rsidRPr="008D7A5C">
          <w:rPr>
            <w:rStyle w:val="Hyperlink"/>
          </w:rPr>
          <w:fldChar w:fldCharType="separate"/>
        </w:r>
        <w:r w:rsidRPr="008D7A5C">
          <w:rPr>
            <w:rStyle w:val="Hyperlink"/>
          </w:rPr>
          <w:t>ANNEX 2</w:t>
        </w:r>
        <w:r>
          <w:rPr>
            <w:rFonts w:asciiTheme="minorHAnsi" w:eastAsiaTheme="minorEastAsia" w:hAnsiTheme="minorHAnsi" w:cstheme="minorBidi"/>
            <w:b w:val="0"/>
            <w:caps w:val="0"/>
          </w:rPr>
          <w:tab/>
        </w:r>
        <w:r w:rsidRPr="008D7A5C">
          <w:rPr>
            <w:rStyle w:val="Hyperlink"/>
          </w:rPr>
          <w:t>WIND GENERATION</w:t>
        </w:r>
        <w:r>
          <w:rPr>
            <w:webHidden/>
          </w:rPr>
          <w:tab/>
        </w:r>
        <w:r>
          <w:rPr>
            <w:webHidden/>
          </w:rPr>
          <w:fldChar w:fldCharType="begin"/>
        </w:r>
        <w:r>
          <w:rPr>
            <w:webHidden/>
          </w:rPr>
          <w:instrText xml:space="preserve"> PAGEREF _Toc448313661 \h </w:instrText>
        </w:r>
      </w:ins>
      <w:r>
        <w:rPr>
          <w:webHidden/>
        </w:rPr>
      </w:r>
      <w:r>
        <w:rPr>
          <w:webHidden/>
        </w:rPr>
        <w:fldChar w:fldCharType="separate"/>
      </w:r>
      <w:ins w:id="253" w:author="Peter Dobson" w:date="2016-04-13T12:24:00Z">
        <w:r>
          <w:rPr>
            <w:webHidden/>
          </w:rPr>
          <w:t>18</w:t>
        </w:r>
      </w:ins>
      <w:ins w:id="254" w:author="Peter Dobson" w:date="2016-04-13T12:23:00Z">
        <w:r>
          <w:rPr>
            <w:webHidden/>
          </w:rPr>
          <w:fldChar w:fldCharType="end"/>
        </w:r>
        <w:r w:rsidRPr="008D7A5C">
          <w:rPr>
            <w:rStyle w:val="Hyperlink"/>
          </w:rPr>
          <w:fldChar w:fldCharType="end"/>
        </w:r>
      </w:ins>
    </w:p>
    <w:p w14:paraId="22B4C630" w14:textId="77777777" w:rsidR="003935C3" w:rsidRDefault="003935C3">
      <w:pPr>
        <w:pStyle w:val="TOC1"/>
        <w:rPr>
          <w:ins w:id="255" w:author="Peter Dobson" w:date="2016-04-13T12:23:00Z"/>
          <w:rFonts w:asciiTheme="minorHAnsi" w:eastAsiaTheme="minorEastAsia" w:hAnsiTheme="minorHAnsi" w:cstheme="minorBidi"/>
          <w:b w:val="0"/>
          <w:bCs w:val="0"/>
          <w:caps w:val="0"/>
          <w:noProof/>
          <w:szCs w:val="22"/>
          <w:lang w:eastAsia="en-GB"/>
        </w:rPr>
      </w:pPr>
      <w:ins w:id="256" w:author="Peter Dobson" w:date="2016-04-13T12:23:00Z">
        <w:r w:rsidRPr="008D7A5C">
          <w:rPr>
            <w:rStyle w:val="Hyperlink"/>
            <w:noProof/>
          </w:rPr>
          <w:lastRenderedPageBreak/>
          <w:fldChar w:fldCharType="begin"/>
        </w:r>
        <w:r w:rsidRPr="008D7A5C">
          <w:rPr>
            <w:rStyle w:val="Hyperlink"/>
            <w:noProof/>
          </w:rPr>
          <w:instrText xml:space="preserve"> </w:instrText>
        </w:r>
        <w:r>
          <w:rPr>
            <w:noProof/>
          </w:rPr>
          <w:instrText>HYPERLINK \l "_Toc448313662"</w:instrText>
        </w:r>
        <w:r w:rsidRPr="008D7A5C">
          <w:rPr>
            <w:rStyle w:val="Hyperlink"/>
            <w:noProof/>
          </w:rPr>
          <w:instrText xml:space="preserve"> </w:instrText>
        </w:r>
        <w:r w:rsidRPr="008D7A5C">
          <w:rPr>
            <w:rStyle w:val="Hyperlink"/>
            <w:noProof/>
          </w:rPr>
          <w:fldChar w:fldCharType="separate"/>
        </w:r>
        <w:r w:rsidRPr="008D7A5C">
          <w:rPr>
            <w:rStyle w:val="Hyperlink"/>
            <w:noProof/>
          </w:rPr>
          <w:t>1</w:t>
        </w:r>
        <w:r>
          <w:rPr>
            <w:rFonts w:asciiTheme="minorHAnsi" w:eastAsiaTheme="minorEastAsia" w:hAnsiTheme="minorHAnsi" w:cstheme="minorBidi"/>
            <w:b w:val="0"/>
            <w:bCs w:val="0"/>
            <w:caps w:val="0"/>
            <w:noProof/>
            <w:szCs w:val="22"/>
            <w:lang w:eastAsia="en-GB"/>
          </w:rPr>
          <w:tab/>
        </w:r>
        <w:r w:rsidRPr="008D7A5C">
          <w:rPr>
            <w:rStyle w:val="Hyperlink"/>
            <w:noProof/>
          </w:rPr>
          <w:t>Power production</w:t>
        </w:r>
        <w:r>
          <w:rPr>
            <w:noProof/>
            <w:webHidden/>
          </w:rPr>
          <w:tab/>
        </w:r>
        <w:r>
          <w:rPr>
            <w:noProof/>
            <w:webHidden/>
          </w:rPr>
          <w:fldChar w:fldCharType="begin"/>
        </w:r>
        <w:r>
          <w:rPr>
            <w:noProof/>
            <w:webHidden/>
          </w:rPr>
          <w:instrText xml:space="preserve"> PAGEREF _Toc448313662 \h </w:instrText>
        </w:r>
      </w:ins>
      <w:r>
        <w:rPr>
          <w:noProof/>
          <w:webHidden/>
        </w:rPr>
      </w:r>
      <w:r>
        <w:rPr>
          <w:noProof/>
          <w:webHidden/>
        </w:rPr>
        <w:fldChar w:fldCharType="separate"/>
      </w:r>
      <w:ins w:id="257" w:author="Peter Dobson" w:date="2016-04-13T12:24:00Z">
        <w:r>
          <w:rPr>
            <w:noProof/>
            <w:webHidden/>
          </w:rPr>
          <w:t>18</w:t>
        </w:r>
      </w:ins>
      <w:ins w:id="258" w:author="Peter Dobson" w:date="2016-04-13T12:23:00Z">
        <w:r>
          <w:rPr>
            <w:noProof/>
            <w:webHidden/>
          </w:rPr>
          <w:fldChar w:fldCharType="end"/>
        </w:r>
        <w:r w:rsidRPr="008D7A5C">
          <w:rPr>
            <w:rStyle w:val="Hyperlink"/>
            <w:noProof/>
          </w:rPr>
          <w:fldChar w:fldCharType="end"/>
        </w:r>
      </w:ins>
    </w:p>
    <w:p w14:paraId="0C23E546" w14:textId="77777777" w:rsidR="003935C3" w:rsidRDefault="003935C3">
      <w:pPr>
        <w:pStyle w:val="TOC2"/>
        <w:rPr>
          <w:ins w:id="259" w:author="Peter Dobson" w:date="2016-04-13T12:23:00Z"/>
          <w:rFonts w:asciiTheme="minorHAnsi" w:eastAsiaTheme="minorEastAsia" w:hAnsiTheme="minorHAnsi" w:cstheme="minorBidi"/>
          <w:bCs w:val="0"/>
          <w:noProof/>
          <w:szCs w:val="22"/>
          <w:lang w:eastAsia="en-GB"/>
        </w:rPr>
      </w:pPr>
      <w:ins w:id="260"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"_Toc448313663"</w:instrText>
        </w:r>
        <w:r w:rsidRPr="008D7A5C">
          <w:rPr>
            <w:rStyle w:val="Hyperlink"/>
            <w:noProof/>
          </w:rPr>
          <w:instrText xml:space="preserve"> </w:instrText>
        </w:r>
        <w:r w:rsidRPr="008D7A5C">
          <w:rPr>
            <w:rStyle w:val="Hyperlink"/>
            <w:noProof/>
          </w:rPr>
          <w:fldChar w:fldCharType="separate"/>
        </w:r>
        <w:r w:rsidRPr="008D7A5C">
          <w:rPr>
            <w:rStyle w:val="Hyperlink"/>
            <w:noProof/>
          </w:rPr>
          <w:t>1.1</w:t>
        </w:r>
        <w:r>
          <w:rPr>
            <w:rFonts w:asciiTheme="minorHAnsi" w:eastAsiaTheme="minorEastAsia" w:hAnsiTheme="minorHAnsi" w:cstheme="minorBidi"/>
            <w:bCs w:val="0"/>
            <w:noProof/>
            <w:szCs w:val="22"/>
            <w:lang w:eastAsia="en-GB"/>
          </w:rPr>
          <w:tab/>
        </w:r>
        <w:r w:rsidRPr="008D7A5C">
          <w:rPr>
            <w:rStyle w:val="Hyperlink"/>
            <w:noProof/>
          </w:rPr>
          <w:t>Horizontal axis</w:t>
        </w:r>
        <w:r>
          <w:rPr>
            <w:noProof/>
            <w:webHidden/>
          </w:rPr>
          <w:tab/>
        </w:r>
        <w:r>
          <w:rPr>
            <w:noProof/>
            <w:webHidden/>
          </w:rPr>
          <w:fldChar w:fldCharType="begin"/>
        </w:r>
        <w:r>
          <w:rPr>
            <w:noProof/>
            <w:webHidden/>
          </w:rPr>
          <w:instrText xml:space="preserve"> PAGEREF _Toc448313663 \h </w:instrText>
        </w:r>
      </w:ins>
      <w:r>
        <w:rPr>
          <w:noProof/>
          <w:webHidden/>
        </w:rPr>
      </w:r>
      <w:r>
        <w:rPr>
          <w:noProof/>
          <w:webHidden/>
        </w:rPr>
        <w:fldChar w:fldCharType="separate"/>
      </w:r>
      <w:ins w:id="261" w:author="Peter Dobson" w:date="2016-04-13T12:24:00Z">
        <w:r>
          <w:rPr>
            <w:noProof/>
            <w:webHidden/>
          </w:rPr>
          <w:t>18</w:t>
        </w:r>
      </w:ins>
      <w:ins w:id="262" w:author="Peter Dobson" w:date="2016-04-13T12:23:00Z">
        <w:r>
          <w:rPr>
            <w:noProof/>
            <w:webHidden/>
          </w:rPr>
          <w:fldChar w:fldCharType="end"/>
        </w:r>
        <w:r w:rsidRPr="008D7A5C">
          <w:rPr>
            <w:rStyle w:val="Hyperlink"/>
            <w:noProof/>
          </w:rPr>
          <w:fldChar w:fldCharType="end"/>
        </w:r>
      </w:ins>
    </w:p>
    <w:p w14:paraId="581F6CFE" w14:textId="77777777" w:rsidR="003935C3" w:rsidRDefault="003935C3">
      <w:pPr>
        <w:pStyle w:val="TOC2"/>
        <w:rPr>
          <w:ins w:id="263" w:author="Peter Dobson" w:date="2016-04-13T12:23:00Z"/>
          <w:rFonts w:asciiTheme="minorHAnsi" w:eastAsiaTheme="minorEastAsia" w:hAnsiTheme="minorHAnsi" w:cstheme="minorBidi"/>
          <w:bCs w:val="0"/>
          <w:noProof/>
          <w:szCs w:val="22"/>
          <w:lang w:eastAsia="en-GB"/>
        </w:rPr>
      </w:pPr>
      <w:ins w:id="264"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"_Toc448313664"</w:instrText>
        </w:r>
        <w:r w:rsidRPr="008D7A5C">
          <w:rPr>
            <w:rStyle w:val="Hyperlink"/>
            <w:noProof/>
          </w:rPr>
          <w:instrText xml:space="preserve"> </w:instrText>
        </w:r>
        <w:r w:rsidRPr="008D7A5C">
          <w:rPr>
            <w:rStyle w:val="Hyperlink"/>
            <w:noProof/>
          </w:rPr>
          <w:fldChar w:fldCharType="separate"/>
        </w:r>
        <w:r w:rsidRPr="008D7A5C">
          <w:rPr>
            <w:rStyle w:val="Hyperlink"/>
            <w:noProof/>
          </w:rPr>
          <w:t>1.2</w:t>
        </w:r>
        <w:r>
          <w:rPr>
            <w:rFonts w:asciiTheme="minorHAnsi" w:eastAsiaTheme="minorEastAsia" w:hAnsiTheme="minorHAnsi" w:cstheme="minorBidi"/>
            <w:bCs w:val="0"/>
            <w:noProof/>
            <w:szCs w:val="22"/>
            <w:lang w:eastAsia="en-GB"/>
          </w:rPr>
          <w:tab/>
        </w:r>
        <w:r w:rsidRPr="008D7A5C">
          <w:rPr>
            <w:rStyle w:val="Hyperlink"/>
            <w:noProof/>
          </w:rPr>
          <w:t>Vertical axis</w:t>
        </w:r>
        <w:r>
          <w:rPr>
            <w:noProof/>
            <w:webHidden/>
          </w:rPr>
          <w:tab/>
        </w:r>
        <w:r>
          <w:rPr>
            <w:noProof/>
            <w:webHidden/>
          </w:rPr>
          <w:fldChar w:fldCharType="begin"/>
        </w:r>
        <w:r>
          <w:rPr>
            <w:noProof/>
            <w:webHidden/>
          </w:rPr>
          <w:instrText xml:space="preserve"> PAGEREF _Toc448313664 \h </w:instrText>
        </w:r>
      </w:ins>
      <w:r>
        <w:rPr>
          <w:noProof/>
          <w:webHidden/>
        </w:rPr>
      </w:r>
      <w:r>
        <w:rPr>
          <w:noProof/>
          <w:webHidden/>
        </w:rPr>
        <w:fldChar w:fldCharType="separate"/>
      </w:r>
      <w:ins w:id="265" w:author="Peter Dobson" w:date="2016-04-13T12:24:00Z">
        <w:r>
          <w:rPr>
            <w:noProof/>
            <w:webHidden/>
          </w:rPr>
          <w:t>18</w:t>
        </w:r>
      </w:ins>
      <w:ins w:id="266" w:author="Peter Dobson" w:date="2016-04-13T12:23:00Z">
        <w:r>
          <w:rPr>
            <w:noProof/>
            <w:webHidden/>
          </w:rPr>
          <w:fldChar w:fldCharType="end"/>
        </w:r>
        <w:r w:rsidRPr="008D7A5C">
          <w:rPr>
            <w:rStyle w:val="Hyperlink"/>
            <w:noProof/>
          </w:rPr>
          <w:fldChar w:fldCharType="end"/>
        </w:r>
      </w:ins>
    </w:p>
    <w:p w14:paraId="48A53FD0" w14:textId="77777777" w:rsidR="003935C3" w:rsidRDefault="003935C3">
      <w:pPr>
        <w:pStyle w:val="TOC2"/>
        <w:rPr>
          <w:ins w:id="267" w:author="Peter Dobson" w:date="2016-04-13T12:23:00Z"/>
          <w:rFonts w:asciiTheme="minorHAnsi" w:eastAsiaTheme="minorEastAsia" w:hAnsiTheme="minorHAnsi" w:cstheme="minorBidi"/>
          <w:bCs w:val="0"/>
          <w:noProof/>
          <w:szCs w:val="22"/>
          <w:lang w:eastAsia="en-GB"/>
        </w:rPr>
      </w:pPr>
      <w:ins w:id="268" w:author="Peter Dobson" w:date="2016-04-13T12:23:00Z">
        <w:r w:rsidRPr="008D7A5C">
          <w:rPr>
            <w:rStyle w:val="Hyperlink"/>
            <w:noProof/>
          </w:rPr>
          <w:fldChar w:fldCharType="begin"/>
        </w:r>
        <w:r w:rsidRPr="008D7A5C">
          <w:rPr>
            <w:rStyle w:val="Hyperlink"/>
            <w:noProof/>
          </w:rPr>
          <w:instrText xml:space="preserve"> </w:instrText>
        </w:r>
        <w:r>
          <w:rPr>
            <w:noProof/>
          </w:rPr>
          <w:instrText>HYPERLINK \l "_Toc448313665"</w:instrText>
        </w:r>
        <w:r w:rsidRPr="008D7A5C">
          <w:rPr>
            <w:rStyle w:val="Hyperlink"/>
            <w:noProof/>
          </w:rPr>
          <w:instrText xml:space="preserve"> </w:instrText>
        </w:r>
        <w:r w:rsidRPr="008D7A5C">
          <w:rPr>
            <w:rStyle w:val="Hyperlink"/>
            <w:noProof/>
          </w:rPr>
          <w:fldChar w:fldCharType="separate"/>
        </w:r>
        <w:r w:rsidRPr="008D7A5C">
          <w:rPr>
            <w:rStyle w:val="Hyperlink"/>
            <w:noProof/>
          </w:rPr>
          <w:t>1.3</w:t>
        </w:r>
        <w:r>
          <w:rPr>
            <w:rFonts w:asciiTheme="minorHAnsi" w:eastAsiaTheme="minorEastAsia" w:hAnsiTheme="minorHAnsi" w:cstheme="minorBidi"/>
            <w:bCs w:val="0"/>
            <w:noProof/>
            <w:szCs w:val="22"/>
            <w:lang w:eastAsia="en-GB"/>
          </w:rPr>
          <w:tab/>
        </w:r>
        <w:r w:rsidRPr="008D7A5C">
          <w:rPr>
            <w:rStyle w:val="Hyperlink"/>
            <w:noProof/>
          </w:rPr>
          <w:t>Particular considerations</w:t>
        </w:r>
        <w:r>
          <w:rPr>
            <w:noProof/>
            <w:webHidden/>
          </w:rPr>
          <w:tab/>
        </w:r>
        <w:r>
          <w:rPr>
            <w:noProof/>
            <w:webHidden/>
          </w:rPr>
          <w:fldChar w:fldCharType="begin"/>
        </w:r>
        <w:r>
          <w:rPr>
            <w:noProof/>
            <w:webHidden/>
          </w:rPr>
          <w:instrText xml:space="preserve"> PAGEREF _Toc448313665 \h </w:instrText>
        </w:r>
      </w:ins>
      <w:r>
        <w:rPr>
          <w:noProof/>
          <w:webHidden/>
        </w:rPr>
      </w:r>
      <w:r>
        <w:rPr>
          <w:noProof/>
          <w:webHidden/>
        </w:rPr>
        <w:fldChar w:fldCharType="separate"/>
      </w:r>
      <w:ins w:id="269" w:author="Peter Dobson" w:date="2016-04-13T12:24:00Z">
        <w:r>
          <w:rPr>
            <w:noProof/>
            <w:webHidden/>
          </w:rPr>
          <w:t>18</w:t>
        </w:r>
      </w:ins>
      <w:ins w:id="270" w:author="Peter Dobson" w:date="2016-04-13T12:23:00Z">
        <w:r>
          <w:rPr>
            <w:noProof/>
            <w:webHidden/>
          </w:rPr>
          <w:fldChar w:fldCharType="end"/>
        </w:r>
        <w:r w:rsidRPr="008D7A5C">
          <w:rPr>
            <w:rStyle w:val="Hyperlink"/>
            <w:noProof/>
          </w:rPr>
          <w:fldChar w:fldCharType="end"/>
        </w:r>
      </w:ins>
    </w:p>
    <w:p w14:paraId="068DEBDA" w14:textId="77777777" w:rsidR="003935C3" w:rsidRDefault="003935C3">
      <w:pPr>
        <w:pStyle w:val="TOC4"/>
        <w:rPr>
          <w:ins w:id="271" w:author="Peter Dobson" w:date="2016-04-13T12:23:00Z"/>
          <w:rFonts w:asciiTheme="minorHAnsi" w:eastAsiaTheme="minorEastAsia" w:hAnsiTheme="minorHAnsi" w:cstheme="minorBidi"/>
          <w:b w:val="0"/>
          <w:caps w:val="0"/>
        </w:rPr>
      </w:pPr>
      <w:ins w:id="272" w:author="Peter Dobson" w:date="2016-04-13T12:23:00Z">
        <w:r w:rsidRPr="008D7A5C">
          <w:rPr>
            <w:rStyle w:val="Hyperlink"/>
          </w:rPr>
          <w:fldChar w:fldCharType="begin"/>
        </w:r>
        <w:r w:rsidRPr="008D7A5C">
          <w:rPr>
            <w:rStyle w:val="Hyperlink"/>
          </w:rPr>
          <w:instrText xml:space="preserve"> </w:instrText>
        </w:r>
        <w:r>
          <w:instrText>HYPERLINK \l "_Toc448313666"</w:instrText>
        </w:r>
        <w:r w:rsidRPr="008D7A5C">
          <w:rPr>
            <w:rStyle w:val="Hyperlink"/>
          </w:rPr>
          <w:instrText xml:space="preserve"> </w:instrText>
        </w:r>
        <w:r w:rsidRPr="008D7A5C">
          <w:rPr>
            <w:rStyle w:val="Hyperlink"/>
          </w:rPr>
          <w:fldChar w:fldCharType="separate"/>
        </w:r>
        <w:r w:rsidRPr="008D7A5C">
          <w:rPr>
            <w:rStyle w:val="Hyperlink"/>
          </w:rPr>
          <w:t>ANNEX 3</w:t>
        </w:r>
        <w:r>
          <w:rPr>
            <w:rFonts w:asciiTheme="minorHAnsi" w:eastAsiaTheme="minorEastAsia" w:hAnsiTheme="minorHAnsi" w:cstheme="minorBidi"/>
            <w:b w:val="0"/>
            <w:caps w:val="0"/>
          </w:rPr>
          <w:tab/>
        </w:r>
        <w:r w:rsidRPr="008D7A5C">
          <w:rPr>
            <w:rStyle w:val="Hyperlink"/>
          </w:rPr>
          <w:t>Generators</w:t>
        </w:r>
        <w:r>
          <w:rPr>
            <w:webHidden/>
          </w:rPr>
          <w:tab/>
        </w:r>
        <w:r>
          <w:rPr>
            <w:webHidden/>
          </w:rPr>
          <w:fldChar w:fldCharType="begin"/>
        </w:r>
        <w:r>
          <w:rPr>
            <w:webHidden/>
          </w:rPr>
          <w:instrText xml:space="preserve"> PAGEREF _Toc448313666 \h </w:instrText>
        </w:r>
      </w:ins>
      <w:r>
        <w:rPr>
          <w:webHidden/>
        </w:rPr>
      </w:r>
      <w:r>
        <w:rPr>
          <w:webHidden/>
        </w:rPr>
        <w:fldChar w:fldCharType="separate"/>
      </w:r>
      <w:ins w:id="273" w:author="Peter Dobson" w:date="2016-04-13T12:24:00Z">
        <w:r>
          <w:rPr>
            <w:webHidden/>
          </w:rPr>
          <w:t>18</w:t>
        </w:r>
      </w:ins>
      <w:ins w:id="274" w:author="Peter Dobson" w:date="2016-04-13T12:23:00Z">
        <w:r>
          <w:rPr>
            <w:webHidden/>
          </w:rPr>
          <w:fldChar w:fldCharType="end"/>
        </w:r>
        <w:r w:rsidRPr="008D7A5C">
          <w:rPr>
            <w:rStyle w:val="Hyperlink"/>
          </w:rPr>
          <w:fldChar w:fldCharType="end"/>
        </w:r>
      </w:ins>
    </w:p>
    <w:p w14:paraId="0D9DC325" w14:textId="77777777" w:rsidR="003935C3" w:rsidRDefault="003935C3">
      <w:pPr>
        <w:pStyle w:val="TOC4"/>
        <w:rPr>
          <w:ins w:id="275" w:author="Peter Dobson" w:date="2016-04-13T12:23:00Z"/>
          <w:rFonts w:asciiTheme="minorHAnsi" w:eastAsiaTheme="minorEastAsia" w:hAnsiTheme="minorHAnsi" w:cstheme="minorBidi"/>
          <w:b w:val="0"/>
          <w:caps w:val="0"/>
        </w:rPr>
      </w:pPr>
      <w:ins w:id="276" w:author="Peter Dobson" w:date="2016-04-13T12:23:00Z">
        <w:r w:rsidRPr="008D7A5C">
          <w:rPr>
            <w:rStyle w:val="Hyperlink"/>
          </w:rPr>
          <w:fldChar w:fldCharType="begin"/>
        </w:r>
        <w:r w:rsidRPr="008D7A5C">
          <w:rPr>
            <w:rStyle w:val="Hyperlink"/>
          </w:rPr>
          <w:instrText xml:space="preserve"> </w:instrText>
        </w:r>
        <w:r>
          <w:instrText>HYPERLINK \l "_Toc448313667"</w:instrText>
        </w:r>
        <w:r w:rsidRPr="008D7A5C">
          <w:rPr>
            <w:rStyle w:val="Hyperlink"/>
          </w:rPr>
          <w:instrText xml:space="preserve"> </w:instrText>
        </w:r>
        <w:r w:rsidRPr="008D7A5C">
          <w:rPr>
            <w:rStyle w:val="Hyperlink"/>
          </w:rPr>
          <w:fldChar w:fldCharType="separate"/>
        </w:r>
        <w:r w:rsidRPr="008D7A5C">
          <w:rPr>
            <w:rStyle w:val="Hyperlink"/>
          </w:rPr>
          <w:t>ANNEX 4</w:t>
        </w:r>
        <w:r>
          <w:rPr>
            <w:rFonts w:asciiTheme="minorHAnsi" w:eastAsiaTheme="minorEastAsia" w:hAnsiTheme="minorHAnsi" w:cstheme="minorBidi"/>
            <w:b w:val="0"/>
            <w:caps w:val="0"/>
          </w:rPr>
          <w:tab/>
        </w:r>
        <w:r w:rsidRPr="008D7A5C">
          <w:rPr>
            <w:rStyle w:val="Hyperlink"/>
          </w:rPr>
          <w:t>Fuel Cells</w:t>
        </w:r>
        <w:r>
          <w:rPr>
            <w:webHidden/>
          </w:rPr>
          <w:tab/>
        </w:r>
        <w:r>
          <w:rPr>
            <w:webHidden/>
          </w:rPr>
          <w:fldChar w:fldCharType="begin"/>
        </w:r>
        <w:r>
          <w:rPr>
            <w:webHidden/>
          </w:rPr>
          <w:instrText xml:space="preserve"> PAGEREF _Toc448313667 \h </w:instrText>
        </w:r>
      </w:ins>
      <w:r>
        <w:rPr>
          <w:webHidden/>
        </w:rPr>
      </w:r>
      <w:r>
        <w:rPr>
          <w:webHidden/>
        </w:rPr>
        <w:fldChar w:fldCharType="separate"/>
      </w:r>
      <w:ins w:id="277" w:author="Peter Dobson" w:date="2016-04-13T12:24:00Z">
        <w:r>
          <w:rPr>
            <w:webHidden/>
          </w:rPr>
          <w:t>18</w:t>
        </w:r>
      </w:ins>
      <w:ins w:id="278" w:author="Peter Dobson" w:date="2016-04-13T12:23:00Z">
        <w:r>
          <w:rPr>
            <w:webHidden/>
          </w:rPr>
          <w:fldChar w:fldCharType="end"/>
        </w:r>
        <w:r w:rsidRPr="008D7A5C">
          <w:rPr>
            <w:rStyle w:val="Hyperlink"/>
          </w:rPr>
          <w:fldChar w:fldCharType="end"/>
        </w:r>
      </w:ins>
    </w:p>
    <w:p w14:paraId="785417B6" w14:textId="77777777" w:rsidR="003935C3" w:rsidRDefault="003935C3">
      <w:pPr>
        <w:pStyle w:val="TOC4"/>
        <w:rPr>
          <w:ins w:id="279" w:author="Peter Dobson" w:date="2016-04-13T12:23:00Z"/>
          <w:rFonts w:asciiTheme="minorHAnsi" w:eastAsiaTheme="minorEastAsia" w:hAnsiTheme="minorHAnsi" w:cstheme="minorBidi"/>
          <w:b w:val="0"/>
          <w:caps w:val="0"/>
        </w:rPr>
      </w:pPr>
      <w:ins w:id="280" w:author="Peter Dobson" w:date="2016-04-13T12:23:00Z">
        <w:r w:rsidRPr="008D7A5C">
          <w:rPr>
            <w:rStyle w:val="Hyperlink"/>
          </w:rPr>
          <w:fldChar w:fldCharType="begin"/>
        </w:r>
        <w:r w:rsidRPr="008D7A5C">
          <w:rPr>
            <w:rStyle w:val="Hyperlink"/>
          </w:rPr>
          <w:instrText xml:space="preserve"> </w:instrText>
        </w:r>
        <w:r>
          <w:instrText>HYPERLINK \l "_Toc448313668"</w:instrText>
        </w:r>
        <w:r w:rsidRPr="008D7A5C">
          <w:rPr>
            <w:rStyle w:val="Hyperlink"/>
          </w:rPr>
          <w:instrText xml:space="preserve"> </w:instrText>
        </w:r>
        <w:r w:rsidRPr="008D7A5C">
          <w:rPr>
            <w:rStyle w:val="Hyperlink"/>
          </w:rPr>
          <w:fldChar w:fldCharType="separate"/>
        </w:r>
        <w:r w:rsidRPr="008D7A5C">
          <w:rPr>
            <w:rStyle w:val="Hyperlink"/>
          </w:rPr>
          <w:t>ANNEX 5</w:t>
        </w:r>
        <w:r>
          <w:rPr>
            <w:rFonts w:asciiTheme="minorHAnsi" w:eastAsiaTheme="minorEastAsia" w:hAnsiTheme="minorHAnsi" w:cstheme="minorBidi"/>
            <w:b w:val="0"/>
            <w:caps w:val="0"/>
          </w:rPr>
          <w:tab/>
        </w:r>
        <w:r w:rsidRPr="008D7A5C">
          <w:rPr>
            <w:rStyle w:val="Hyperlink"/>
          </w:rPr>
          <w:t>Mains</w:t>
        </w:r>
        <w:r>
          <w:rPr>
            <w:webHidden/>
          </w:rPr>
          <w:tab/>
        </w:r>
        <w:r>
          <w:rPr>
            <w:webHidden/>
          </w:rPr>
          <w:fldChar w:fldCharType="begin"/>
        </w:r>
        <w:r>
          <w:rPr>
            <w:webHidden/>
          </w:rPr>
          <w:instrText xml:space="preserve"> PAGEREF _Toc448313668 \h </w:instrText>
        </w:r>
      </w:ins>
      <w:r>
        <w:rPr>
          <w:webHidden/>
        </w:rPr>
      </w:r>
      <w:r>
        <w:rPr>
          <w:webHidden/>
        </w:rPr>
        <w:fldChar w:fldCharType="separate"/>
      </w:r>
      <w:ins w:id="281" w:author="Peter Dobson" w:date="2016-04-13T12:24:00Z">
        <w:r>
          <w:rPr>
            <w:webHidden/>
          </w:rPr>
          <w:t>18</w:t>
        </w:r>
      </w:ins>
      <w:ins w:id="282" w:author="Peter Dobson" w:date="2016-04-13T12:23:00Z">
        <w:r>
          <w:rPr>
            <w:webHidden/>
          </w:rPr>
          <w:fldChar w:fldCharType="end"/>
        </w:r>
        <w:r w:rsidRPr="008D7A5C">
          <w:rPr>
            <w:rStyle w:val="Hyperlink"/>
          </w:rPr>
          <w:fldChar w:fldCharType="end"/>
        </w:r>
      </w:ins>
    </w:p>
    <w:p w14:paraId="4D1EA6F0" w14:textId="77777777" w:rsidR="003935C3" w:rsidRDefault="003935C3">
      <w:pPr>
        <w:pStyle w:val="TOC4"/>
        <w:rPr>
          <w:ins w:id="283" w:author="Peter Dobson" w:date="2016-04-13T12:23:00Z"/>
          <w:rFonts w:asciiTheme="minorHAnsi" w:eastAsiaTheme="minorEastAsia" w:hAnsiTheme="minorHAnsi" w:cstheme="minorBidi"/>
          <w:b w:val="0"/>
          <w:caps w:val="0"/>
        </w:rPr>
      </w:pPr>
      <w:ins w:id="284" w:author="Peter Dobson" w:date="2016-04-13T12:23:00Z">
        <w:r w:rsidRPr="008D7A5C">
          <w:rPr>
            <w:rStyle w:val="Hyperlink"/>
          </w:rPr>
          <w:fldChar w:fldCharType="begin"/>
        </w:r>
        <w:r w:rsidRPr="008D7A5C">
          <w:rPr>
            <w:rStyle w:val="Hyperlink"/>
          </w:rPr>
          <w:instrText xml:space="preserve"> </w:instrText>
        </w:r>
        <w:r>
          <w:instrText>HYPERLINK \l "_Toc448313669"</w:instrText>
        </w:r>
        <w:r w:rsidRPr="008D7A5C">
          <w:rPr>
            <w:rStyle w:val="Hyperlink"/>
          </w:rPr>
          <w:instrText xml:space="preserve"> </w:instrText>
        </w:r>
        <w:r w:rsidRPr="008D7A5C">
          <w:rPr>
            <w:rStyle w:val="Hyperlink"/>
          </w:rPr>
          <w:fldChar w:fldCharType="separate"/>
        </w:r>
        <w:r w:rsidRPr="008D7A5C">
          <w:rPr>
            <w:rStyle w:val="Hyperlink"/>
          </w:rPr>
          <w:t>ANNEX 6</w:t>
        </w:r>
        <w:r>
          <w:rPr>
            <w:rFonts w:asciiTheme="minorHAnsi" w:eastAsiaTheme="minorEastAsia" w:hAnsiTheme="minorHAnsi" w:cstheme="minorBidi"/>
            <w:b w:val="0"/>
            <w:caps w:val="0"/>
          </w:rPr>
          <w:tab/>
        </w:r>
        <w:r w:rsidRPr="008D7A5C">
          <w:rPr>
            <w:rStyle w:val="Hyperlink"/>
          </w:rPr>
          <w:t>Wave Generators</w:t>
        </w:r>
        <w:r>
          <w:rPr>
            <w:webHidden/>
          </w:rPr>
          <w:tab/>
        </w:r>
        <w:r>
          <w:rPr>
            <w:webHidden/>
          </w:rPr>
          <w:fldChar w:fldCharType="begin"/>
        </w:r>
        <w:r>
          <w:rPr>
            <w:webHidden/>
          </w:rPr>
          <w:instrText xml:space="preserve"> PAGEREF _Toc448313669 \h </w:instrText>
        </w:r>
      </w:ins>
      <w:r>
        <w:rPr>
          <w:webHidden/>
        </w:rPr>
      </w:r>
      <w:r>
        <w:rPr>
          <w:webHidden/>
        </w:rPr>
        <w:fldChar w:fldCharType="separate"/>
      </w:r>
      <w:ins w:id="285" w:author="Peter Dobson" w:date="2016-04-13T12:24:00Z">
        <w:r>
          <w:rPr>
            <w:webHidden/>
          </w:rPr>
          <w:t>18</w:t>
        </w:r>
      </w:ins>
      <w:ins w:id="286" w:author="Peter Dobson" w:date="2016-04-13T12:23:00Z">
        <w:r>
          <w:rPr>
            <w:webHidden/>
          </w:rPr>
          <w:fldChar w:fldCharType="end"/>
        </w:r>
        <w:r w:rsidRPr="008D7A5C">
          <w:rPr>
            <w:rStyle w:val="Hyperlink"/>
          </w:rPr>
          <w:fldChar w:fldCharType="end"/>
        </w:r>
      </w:ins>
    </w:p>
    <w:p w14:paraId="2BF72EEA" w14:textId="77777777" w:rsidR="00AE4947" w:rsidDel="003935C3" w:rsidRDefault="00AE4947">
      <w:pPr>
        <w:pStyle w:val="TOC1"/>
        <w:rPr>
          <w:del w:id="287" w:author="Peter Dobson" w:date="2016-04-13T12:23:00Z"/>
          <w:rFonts w:asciiTheme="minorHAnsi" w:eastAsiaTheme="minorEastAsia" w:hAnsiTheme="minorHAnsi" w:cstheme="minorBidi"/>
          <w:b w:val="0"/>
          <w:bCs w:val="0"/>
          <w:caps w:val="0"/>
          <w:noProof/>
          <w:szCs w:val="22"/>
          <w:lang w:eastAsia="en-GB"/>
        </w:rPr>
      </w:pPr>
      <w:del w:id="288" w:author="Peter Dobson" w:date="2016-04-13T12:23:00Z">
        <w:r w:rsidRPr="003935C3" w:rsidDel="003935C3">
          <w:rPr>
            <w:rStyle w:val="Hyperlink"/>
            <w:b w:val="0"/>
            <w:bCs w:val="0"/>
            <w:caps w:val="0"/>
            <w:noProof/>
          </w:rPr>
          <w:delText>Document Revisions</w:delText>
        </w:r>
        <w:r w:rsidDel="003935C3">
          <w:rPr>
            <w:noProof/>
            <w:webHidden/>
          </w:rPr>
          <w:tab/>
          <w:delText>2</w:delText>
        </w:r>
      </w:del>
    </w:p>
    <w:p w14:paraId="44CF85CC" w14:textId="77777777" w:rsidR="00AE4947" w:rsidDel="003935C3" w:rsidRDefault="00AE4947">
      <w:pPr>
        <w:pStyle w:val="TOC1"/>
        <w:rPr>
          <w:del w:id="289" w:author="Peter Dobson" w:date="2016-04-13T12:23:00Z"/>
          <w:rFonts w:asciiTheme="minorHAnsi" w:eastAsiaTheme="minorEastAsia" w:hAnsiTheme="minorHAnsi" w:cstheme="minorBidi"/>
          <w:b w:val="0"/>
          <w:bCs w:val="0"/>
          <w:caps w:val="0"/>
          <w:noProof/>
          <w:szCs w:val="22"/>
          <w:lang w:eastAsia="en-GB"/>
        </w:rPr>
      </w:pPr>
      <w:del w:id="290" w:author="Peter Dobson" w:date="2016-04-13T12:23:00Z">
        <w:r w:rsidRPr="003935C3" w:rsidDel="003935C3">
          <w:rPr>
            <w:rStyle w:val="Hyperlink"/>
            <w:b w:val="0"/>
            <w:bCs w:val="0"/>
            <w:caps w:val="0"/>
            <w:noProof/>
          </w:rPr>
          <w:delText>Table of Contents</w:delText>
        </w:r>
        <w:r w:rsidDel="003935C3">
          <w:rPr>
            <w:noProof/>
            <w:webHidden/>
          </w:rPr>
          <w:tab/>
          <w:delText>3</w:delText>
        </w:r>
      </w:del>
    </w:p>
    <w:p w14:paraId="684CC530" w14:textId="77777777" w:rsidR="00AE4947" w:rsidDel="003935C3" w:rsidRDefault="00AE4947">
      <w:pPr>
        <w:pStyle w:val="TOC1"/>
        <w:rPr>
          <w:del w:id="291" w:author="Peter Dobson" w:date="2016-04-13T12:23:00Z"/>
          <w:rFonts w:asciiTheme="minorHAnsi" w:eastAsiaTheme="minorEastAsia" w:hAnsiTheme="minorHAnsi" w:cstheme="minorBidi"/>
          <w:b w:val="0"/>
          <w:bCs w:val="0"/>
          <w:caps w:val="0"/>
          <w:noProof/>
          <w:szCs w:val="22"/>
          <w:lang w:eastAsia="en-GB"/>
        </w:rPr>
      </w:pPr>
      <w:del w:id="292" w:author="Peter Dobson" w:date="2016-04-13T12:23:00Z">
        <w:r w:rsidRPr="003935C3" w:rsidDel="003935C3">
          <w:rPr>
            <w:rStyle w:val="Hyperlink"/>
            <w:b w:val="0"/>
            <w:bCs w:val="0"/>
            <w:caps w:val="0"/>
            <w:noProof/>
          </w:rPr>
          <w:delText>Index of Tables</w:delText>
        </w:r>
        <w:r w:rsidDel="003935C3">
          <w:rPr>
            <w:noProof/>
            <w:webHidden/>
          </w:rPr>
          <w:tab/>
          <w:delText>5</w:delText>
        </w:r>
      </w:del>
    </w:p>
    <w:p w14:paraId="6435B9B9" w14:textId="77777777" w:rsidR="00AE4947" w:rsidDel="003935C3" w:rsidRDefault="00AE4947">
      <w:pPr>
        <w:pStyle w:val="TOC1"/>
        <w:rPr>
          <w:del w:id="293" w:author="Peter Dobson" w:date="2016-04-13T12:23:00Z"/>
          <w:rFonts w:asciiTheme="minorHAnsi" w:eastAsiaTheme="minorEastAsia" w:hAnsiTheme="minorHAnsi" w:cstheme="minorBidi"/>
          <w:b w:val="0"/>
          <w:bCs w:val="0"/>
          <w:caps w:val="0"/>
          <w:noProof/>
          <w:szCs w:val="22"/>
          <w:lang w:eastAsia="en-GB"/>
        </w:rPr>
      </w:pPr>
      <w:del w:id="294" w:author="Peter Dobson" w:date="2016-04-13T12:23:00Z">
        <w:r w:rsidRPr="003935C3" w:rsidDel="003935C3">
          <w:rPr>
            <w:rStyle w:val="Hyperlink"/>
            <w:b w:val="0"/>
            <w:bCs w:val="0"/>
            <w:caps w:val="0"/>
            <w:noProof/>
          </w:rPr>
          <w:delText>Power Sources</w:delText>
        </w:r>
        <w:r w:rsidDel="003935C3">
          <w:rPr>
            <w:noProof/>
            <w:webHidden/>
          </w:rPr>
          <w:tab/>
          <w:delText>6</w:delText>
        </w:r>
      </w:del>
    </w:p>
    <w:p w14:paraId="7C22CEA3" w14:textId="77777777" w:rsidR="00AE4947" w:rsidDel="003935C3" w:rsidRDefault="00AE4947">
      <w:pPr>
        <w:pStyle w:val="TOC1"/>
        <w:rPr>
          <w:del w:id="295" w:author="Peter Dobson" w:date="2016-04-13T12:23:00Z"/>
          <w:rFonts w:asciiTheme="minorHAnsi" w:eastAsiaTheme="minorEastAsia" w:hAnsiTheme="minorHAnsi" w:cstheme="minorBidi"/>
          <w:b w:val="0"/>
          <w:bCs w:val="0"/>
          <w:caps w:val="0"/>
          <w:noProof/>
          <w:szCs w:val="22"/>
          <w:lang w:eastAsia="en-GB"/>
        </w:rPr>
      </w:pPr>
      <w:del w:id="296" w:author="Peter Dobson" w:date="2016-04-13T12:23:00Z">
        <w:r w:rsidRPr="003935C3" w:rsidDel="003935C3">
          <w:rPr>
            <w:rStyle w:val="Hyperlink"/>
            <w:b w:val="0"/>
            <w:bCs w:val="0"/>
            <w:caps w:val="0"/>
            <w:noProof/>
          </w:rPr>
          <w:delText>1</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Introduction</w:delText>
        </w:r>
        <w:r w:rsidDel="003935C3">
          <w:rPr>
            <w:noProof/>
            <w:webHidden/>
          </w:rPr>
          <w:tab/>
          <w:delText>6</w:delText>
        </w:r>
      </w:del>
    </w:p>
    <w:p w14:paraId="5E5E3AA6" w14:textId="77777777" w:rsidR="00AE4947" w:rsidDel="003935C3" w:rsidRDefault="00AE4947">
      <w:pPr>
        <w:pStyle w:val="TOC2"/>
        <w:rPr>
          <w:del w:id="297" w:author="Peter Dobson" w:date="2016-04-13T12:23:00Z"/>
          <w:rFonts w:asciiTheme="minorHAnsi" w:eastAsiaTheme="minorEastAsia" w:hAnsiTheme="minorHAnsi" w:cstheme="minorBidi"/>
          <w:bCs w:val="0"/>
          <w:noProof/>
          <w:szCs w:val="22"/>
          <w:lang w:eastAsia="en-GB"/>
        </w:rPr>
      </w:pPr>
      <w:del w:id="298" w:author="Peter Dobson" w:date="2016-04-13T12:23:00Z">
        <w:r w:rsidRPr="003935C3" w:rsidDel="003935C3">
          <w:rPr>
            <w:rStyle w:val="Hyperlink"/>
            <w:bCs w:val="0"/>
            <w:noProof/>
          </w:rPr>
          <w:delText>1.1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Scope and purpose</w:delText>
        </w:r>
        <w:r w:rsidDel="003935C3">
          <w:rPr>
            <w:noProof/>
            <w:webHidden/>
          </w:rPr>
          <w:tab/>
          <w:delText>6</w:delText>
        </w:r>
      </w:del>
    </w:p>
    <w:p w14:paraId="5FFCE0D3" w14:textId="77777777" w:rsidR="00AE4947" w:rsidDel="003935C3" w:rsidRDefault="00AE4947">
      <w:pPr>
        <w:pStyle w:val="TOC2"/>
        <w:rPr>
          <w:del w:id="299" w:author="Peter Dobson" w:date="2016-04-13T12:23:00Z"/>
          <w:rFonts w:asciiTheme="minorHAnsi" w:eastAsiaTheme="minorEastAsia" w:hAnsiTheme="minorHAnsi" w:cstheme="minorBidi"/>
          <w:bCs w:val="0"/>
          <w:noProof/>
          <w:szCs w:val="22"/>
          <w:lang w:eastAsia="en-GB"/>
        </w:rPr>
      </w:pPr>
      <w:del w:id="300" w:author="Peter Dobson" w:date="2016-04-13T12:23:00Z">
        <w:r w:rsidRPr="003935C3" w:rsidDel="003935C3">
          <w:rPr>
            <w:rStyle w:val="Hyperlink"/>
            <w:bCs w:val="0"/>
            <w:noProof/>
          </w:rPr>
          <w:delText>1.2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Practical Guide to Choice of Energy Systems</w:delText>
        </w:r>
        <w:r w:rsidDel="003935C3">
          <w:rPr>
            <w:noProof/>
            <w:webHidden/>
          </w:rPr>
          <w:tab/>
          <w:delText>6</w:delText>
        </w:r>
      </w:del>
    </w:p>
    <w:p w14:paraId="0349D56C" w14:textId="77777777" w:rsidR="00AE4947" w:rsidDel="003935C3" w:rsidRDefault="00AE4947">
      <w:pPr>
        <w:pStyle w:val="TOC1"/>
        <w:rPr>
          <w:del w:id="301" w:author="Peter Dobson" w:date="2016-04-13T12:23:00Z"/>
          <w:rFonts w:asciiTheme="minorHAnsi" w:eastAsiaTheme="minorEastAsia" w:hAnsiTheme="minorHAnsi" w:cstheme="minorBidi"/>
          <w:b w:val="0"/>
          <w:bCs w:val="0"/>
          <w:caps w:val="0"/>
          <w:noProof/>
          <w:szCs w:val="22"/>
          <w:lang w:eastAsia="en-GB"/>
        </w:rPr>
      </w:pPr>
      <w:del w:id="302" w:author="Peter Dobson" w:date="2016-04-13T12:23:00Z">
        <w:r w:rsidRPr="003935C3" w:rsidDel="003935C3">
          <w:rPr>
            <w:rStyle w:val="Hyperlink"/>
            <w:b w:val="0"/>
            <w:bCs w:val="0"/>
            <w:caps w:val="0"/>
            <w:noProof/>
          </w:rPr>
          <w:delText>2</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How to use this guideline</w:delText>
        </w:r>
        <w:r w:rsidDel="003935C3">
          <w:rPr>
            <w:noProof/>
            <w:webHidden/>
          </w:rPr>
          <w:tab/>
          <w:delText>6</w:delText>
        </w:r>
      </w:del>
    </w:p>
    <w:p w14:paraId="428D50BF" w14:textId="77777777" w:rsidR="00AE4947" w:rsidDel="003935C3" w:rsidRDefault="00AE4947">
      <w:pPr>
        <w:pStyle w:val="TOC1"/>
        <w:rPr>
          <w:del w:id="303" w:author="Peter Dobson" w:date="2016-04-13T12:23:00Z"/>
          <w:rFonts w:asciiTheme="minorHAnsi" w:eastAsiaTheme="minorEastAsia" w:hAnsiTheme="minorHAnsi" w:cstheme="minorBidi"/>
          <w:b w:val="0"/>
          <w:bCs w:val="0"/>
          <w:caps w:val="0"/>
          <w:noProof/>
          <w:szCs w:val="22"/>
          <w:lang w:eastAsia="en-GB"/>
        </w:rPr>
      </w:pPr>
      <w:del w:id="304" w:author="Peter Dobson" w:date="2016-04-13T12:23:00Z">
        <w:r w:rsidRPr="003935C3" w:rsidDel="003935C3">
          <w:rPr>
            <w:rStyle w:val="Hyperlink"/>
            <w:b w:val="0"/>
            <w:bCs w:val="0"/>
            <w:caps w:val="0"/>
            <w:noProof/>
          </w:rPr>
          <w:delText>3</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Alternating Current (AC) UTILITY POWER</w:delText>
        </w:r>
        <w:r w:rsidDel="003935C3">
          <w:rPr>
            <w:noProof/>
            <w:webHidden/>
          </w:rPr>
          <w:tab/>
          <w:delText>6</w:delText>
        </w:r>
      </w:del>
    </w:p>
    <w:p w14:paraId="425F984A" w14:textId="77777777" w:rsidR="00AE4947" w:rsidDel="003935C3" w:rsidRDefault="00AE4947">
      <w:pPr>
        <w:pStyle w:val="TOC2"/>
        <w:rPr>
          <w:del w:id="305" w:author="Peter Dobson" w:date="2016-04-13T12:23:00Z"/>
          <w:rFonts w:asciiTheme="minorHAnsi" w:eastAsiaTheme="minorEastAsia" w:hAnsiTheme="minorHAnsi" w:cstheme="minorBidi"/>
          <w:bCs w:val="0"/>
          <w:noProof/>
          <w:szCs w:val="22"/>
          <w:lang w:eastAsia="en-GB"/>
        </w:rPr>
      </w:pPr>
      <w:del w:id="306" w:author="Peter Dobson" w:date="2016-04-13T12:23:00Z">
        <w:r w:rsidRPr="003935C3" w:rsidDel="003935C3">
          <w:rPr>
            <w:rStyle w:val="Hyperlink"/>
            <w:bCs w:val="0"/>
            <w:noProof/>
          </w:rPr>
          <w:delText>3.1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6</w:delText>
        </w:r>
      </w:del>
    </w:p>
    <w:p w14:paraId="686224C0" w14:textId="77777777" w:rsidR="00AE4947" w:rsidDel="003935C3" w:rsidRDefault="00AE4947">
      <w:pPr>
        <w:pStyle w:val="TOC2"/>
        <w:rPr>
          <w:del w:id="307" w:author="Peter Dobson" w:date="2016-04-13T12:23:00Z"/>
          <w:rFonts w:asciiTheme="minorHAnsi" w:eastAsiaTheme="minorEastAsia" w:hAnsiTheme="minorHAnsi" w:cstheme="minorBidi"/>
          <w:bCs w:val="0"/>
          <w:noProof/>
          <w:szCs w:val="22"/>
          <w:lang w:eastAsia="en-GB"/>
        </w:rPr>
      </w:pPr>
      <w:del w:id="308" w:author="Peter Dobson" w:date="2016-04-13T12:23:00Z">
        <w:r w:rsidRPr="003935C3" w:rsidDel="003935C3">
          <w:rPr>
            <w:rStyle w:val="Hyperlink"/>
            <w:bCs w:val="0"/>
            <w:noProof/>
          </w:rPr>
          <w:delText>3.2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6</w:delText>
        </w:r>
      </w:del>
    </w:p>
    <w:p w14:paraId="1828B9BC" w14:textId="77777777" w:rsidR="00AE4947" w:rsidDel="003935C3" w:rsidRDefault="00AE4947">
      <w:pPr>
        <w:pStyle w:val="TOC2"/>
        <w:rPr>
          <w:del w:id="309" w:author="Peter Dobson" w:date="2016-04-13T12:23:00Z"/>
          <w:rFonts w:asciiTheme="minorHAnsi" w:eastAsiaTheme="minorEastAsia" w:hAnsiTheme="minorHAnsi" w:cstheme="minorBidi"/>
          <w:bCs w:val="0"/>
          <w:noProof/>
          <w:szCs w:val="22"/>
          <w:lang w:eastAsia="en-GB"/>
        </w:rPr>
      </w:pPr>
      <w:del w:id="310" w:author="Peter Dobson" w:date="2016-04-13T12:23:00Z">
        <w:r w:rsidRPr="003935C3" w:rsidDel="003935C3">
          <w:rPr>
            <w:rStyle w:val="Hyperlink"/>
            <w:bCs w:val="0"/>
            <w:noProof/>
          </w:rPr>
          <w:delText>3.3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6</w:delText>
        </w:r>
      </w:del>
    </w:p>
    <w:p w14:paraId="6D6A2EEC" w14:textId="77777777" w:rsidR="00AE4947" w:rsidDel="003935C3" w:rsidRDefault="00AE4947">
      <w:pPr>
        <w:pStyle w:val="TOC1"/>
        <w:rPr>
          <w:del w:id="311" w:author="Peter Dobson" w:date="2016-04-13T12:23:00Z"/>
          <w:rFonts w:asciiTheme="minorHAnsi" w:eastAsiaTheme="minorEastAsia" w:hAnsiTheme="minorHAnsi" w:cstheme="minorBidi"/>
          <w:b w:val="0"/>
          <w:bCs w:val="0"/>
          <w:caps w:val="0"/>
          <w:noProof/>
          <w:szCs w:val="22"/>
          <w:lang w:eastAsia="en-GB"/>
        </w:rPr>
      </w:pPr>
      <w:del w:id="312" w:author="Peter Dobson" w:date="2016-04-13T12:23:00Z">
        <w:r w:rsidRPr="003935C3" w:rsidDel="003935C3">
          <w:rPr>
            <w:rStyle w:val="Hyperlink"/>
            <w:b w:val="0"/>
            <w:bCs w:val="0"/>
            <w:caps w:val="0"/>
            <w:noProof/>
          </w:rPr>
          <w:delText>4</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PHOTOVOLTAIC POWER (PV)</w:delText>
        </w:r>
        <w:r w:rsidDel="003935C3">
          <w:rPr>
            <w:noProof/>
            <w:webHidden/>
          </w:rPr>
          <w:tab/>
          <w:delText>7</w:delText>
        </w:r>
      </w:del>
    </w:p>
    <w:p w14:paraId="1D96F478" w14:textId="77777777" w:rsidR="00AE4947" w:rsidDel="003935C3" w:rsidRDefault="00AE4947">
      <w:pPr>
        <w:pStyle w:val="TOC2"/>
        <w:rPr>
          <w:del w:id="313" w:author="Peter Dobson" w:date="2016-04-13T12:23:00Z"/>
          <w:rFonts w:asciiTheme="minorHAnsi" w:eastAsiaTheme="minorEastAsia" w:hAnsiTheme="minorHAnsi" w:cstheme="minorBidi"/>
          <w:bCs w:val="0"/>
          <w:noProof/>
          <w:szCs w:val="22"/>
          <w:lang w:eastAsia="en-GB"/>
        </w:rPr>
      </w:pPr>
      <w:del w:id="314" w:author="Peter Dobson" w:date="2016-04-13T12:23:00Z">
        <w:r w:rsidRPr="003935C3" w:rsidDel="003935C3">
          <w:rPr>
            <w:rStyle w:val="Hyperlink"/>
            <w:bCs w:val="0"/>
            <w:noProof/>
          </w:rPr>
          <w:delText>4.1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7</w:delText>
        </w:r>
      </w:del>
    </w:p>
    <w:p w14:paraId="432D6640" w14:textId="77777777" w:rsidR="00AE4947" w:rsidDel="003935C3" w:rsidRDefault="00AE4947">
      <w:pPr>
        <w:pStyle w:val="TOC2"/>
        <w:rPr>
          <w:del w:id="315" w:author="Peter Dobson" w:date="2016-04-13T12:23:00Z"/>
          <w:rFonts w:asciiTheme="minorHAnsi" w:eastAsiaTheme="minorEastAsia" w:hAnsiTheme="minorHAnsi" w:cstheme="minorBidi"/>
          <w:bCs w:val="0"/>
          <w:noProof/>
          <w:szCs w:val="22"/>
          <w:lang w:eastAsia="en-GB"/>
        </w:rPr>
      </w:pPr>
      <w:del w:id="316" w:author="Peter Dobson" w:date="2016-04-13T12:23:00Z">
        <w:r w:rsidRPr="003935C3" w:rsidDel="003935C3">
          <w:rPr>
            <w:rStyle w:val="Hyperlink"/>
            <w:bCs w:val="0"/>
            <w:noProof/>
          </w:rPr>
          <w:delText>4.2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7</w:delText>
        </w:r>
      </w:del>
    </w:p>
    <w:p w14:paraId="3FB88A1B" w14:textId="77777777" w:rsidR="00AE4947" w:rsidDel="003935C3" w:rsidRDefault="00AE4947">
      <w:pPr>
        <w:pStyle w:val="TOC2"/>
        <w:rPr>
          <w:del w:id="317" w:author="Peter Dobson" w:date="2016-04-13T12:23:00Z"/>
          <w:rFonts w:asciiTheme="minorHAnsi" w:eastAsiaTheme="minorEastAsia" w:hAnsiTheme="minorHAnsi" w:cstheme="minorBidi"/>
          <w:bCs w:val="0"/>
          <w:noProof/>
          <w:szCs w:val="22"/>
          <w:lang w:eastAsia="en-GB"/>
        </w:rPr>
      </w:pPr>
      <w:del w:id="318" w:author="Peter Dobson" w:date="2016-04-13T12:23:00Z">
        <w:r w:rsidRPr="003935C3" w:rsidDel="003935C3">
          <w:rPr>
            <w:rStyle w:val="Hyperlink"/>
            <w:bCs w:val="0"/>
            <w:noProof/>
          </w:rPr>
          <w:delText>4.3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7</w:delText>
        </w:r>
      </w:del>
    </w:p>
    <w:p w14:paraId="2596F405" w14:textId="77777777" w:rsidR="00AE4947" w:rsidDel="003935C3" w:rsidRDefault="00AE4947">
      <w:pPr>
        <w:pStyle w:val="TOC2"/>
        <w:rPr>
          <w:del w:id="319" w:author="Peter Dobson" w:date="2016-04-13T12:23:00Z"/>
          <w:rFonts w:asciiTheme="minorHAnsi" w:eastAsiaTheme="minorEastAsia" w:hAnsiTheme="minorHAnsi" w:cstheme="minorBidi"/>
          <w:bCs w:val="0"/>
          <w:noProof/>
          <w:szCs w:val="22"/>
          <w:lang w:eastAsia="en-GB"/>
        </w:rPr>
      </w:pPr>
      <w:del w:id="320" w:author="Peter Dobson" w:date="2016-04-13T12:23:00Z">
        <w:r w:rsidRPr="003935C3" w:rsidDel="003935C3">
          <w:rPr>
            <w:rStyle w:val="Hyperlink"/>
            <w:bCs w:val="0"/>
            <w:noProof/>
          </w:rPr>
          <w:delText>4.4</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Detailed information:</w:delText>
        </w:r>
        <w:r w:rsidDel="003935C3">
          <w:rPr>
            <w:noProof/>
            <w:webHidden/>
          </w:rPr>
          <w:tab/>
          <w:delText>7</w:delText>
        </w:r>
      </w:del>
    </w:p>
    <w:p w14:paraId="2B1C1EDD" w14:textId="77777777" w:rsidR="00AE4947" w:rsidDel="003935C3" w:rsidRDefault="00AE4947">
      <w:pPr>
        <w:pStyle w:val="TOC1"/>
        <w:rPr>
          <w:del w:id="321" w:author="Peter Dobson" w:date="2016-04-13T12:23:00Z"/>
          <w:rFonts w:asciiTheme="minorHAnsi" w:eastAsiaTheme="minorEastAsia" w:hAnsiTheme="minorHAnsi" w:cstheme="minorBidi"/>
          <w:b w:val="0"/>
          <w:bCs w:val="0"/>
          <w:caps w:val="0"/>
          <w:noProof/>
          <w:szCs w:val="22"/>
          <w:lang w:eastAsia="en-GB"/>
        </w:rPr>
      </w:pPr>
      <w:del w:id="322" w:author="Peter Dobson" w:date="2016-04-13T12:23:00Z">
        <w:r w:rsidRPr="003935C3" w:rsidDel="003935C3">
          <w:rPr>
            <w:rStyle w:val="Hyperlink"/>
            <w:b w:val="0"/>
            <w:bCs w:val="0"/>
            <w:caps w:val="0"/>
            <w:noProof/>
          </w:rPr>
          <w:delText>5</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Wind power</w:delText>
        </w:r>
        <w:r w:rsidDel="003935C3">
          <w:rPr>
            <w:noProof/>
            <w:webHidden/>
          </w:rPr>
          <w:tab/>
          <w:delText>7</w:delText>
        </w:r>
      </w:del>
    </w:p>
    <w:p w14:paraId="70D8BCDA" w14:textId="77777777" w:rsidR="00AE4947" w:rsidDel="003935C3" w:rsidRDefault="00AE4947">
      <w:pPr>
        <w:pStyle w:val="TOC2"/>
        <w:rPr>
          <w:del w:id="323" w:author="Peter Dobson" w:date="2016-04-13T12:23:00Z"/>
          <w:rFonts w:asciiTheme="minorHAnsi" w:eastAsiaTheme="minorEastAsia" w:hAnsiTheme="minorHAnsi" w:cstheme="minorBidi"/>
          <w:bCs w:val="0"/>
          <w:noProof/>
          <w:szCs w:val="22"/>
          <w:lang w:eastAsia="en-GB"/>
        </w:rPr>
      </w:pPr>
      <w:del w:id="324" w:author="Peter Dobson" w:date="2016-04-13T12:23:00Z">
        <w:r w:rsidRPr="003935C3" w:rsidDel="003935C3">
          <w:rPr>
            <w:rStyle w:val="Hyperlink"/>
            <w:bCs w:val="0"/>
            <w:noProof/>
          </w:rPr>
          <w:delText>5.1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7</w:delText>
        </w:r>
      </w:del>
    </w:p>
    <w:p w14:paraId="45D1FCB8" w14:textId="77777777" w:rsidR="00AE4947" w:rsidDel="003935C3" w:rsidRDefault="00AE4947">
      <w:pPr>
        <w:pStyle w:val="TOC2"/>
        <w:rPr>
          <w:del w:id="325" w:author="Peter Dobson" w:date="2016-04-13T12:23:00Z"/>
          <w:rFonts w:asciiTheme="minorHAnsi" w:eastAsiaTheme="minorEastAsia" w:hAnsiTheme="minorHAnsi" w:cstheme="minorBidi"/>
          <w:bCs w:val="0"/>
          <w:noProof/>
          <w:szCs w:val="22"/>
          <w:lang w:eastAsia="en-GB"/>
        </w:rPr>
      </w:pPr>
      <w:del w:id="326" w:author="Peter Dobson" w:date="2016-04-13T12:23:00Z">
        <w:r w:rsidRPr="003935C3" w:rsidDel="003935C3">
          <w:rPr>
            <w:rStyle w:val="Hyperlink"/>
            <w:bCs w:val="0"/>
            <w:noProof/>
          </w:rPr>
          <w:delText>5.2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7</w:delText>
        </w:r>
      </w:del>
    </w:p>
    <w:p w14:paraId="23D8ECB2" w14:textId="77777777" w:rsidR="00AE4947" w:rsidDel="003935C3" w:rsidRDefault="00AE4947">
      <w:pPr>
        <w:pStyle w:val="TOC2"/>
        <w:rPr>
          <w:del w:id="327" w:author="Peter Dobson" w:date="2016-04-13T12:23:00Z"/>
          <w:rFonts w:asciiTheme="minorHAnsi" w:eastAsiaTheme="minorEastAsia" w:hAnsiTheme="minorHAnsi" w:cstheme="minorBidi"/>
          <w:bCs w:val="0"/>
          <w:noProof/>
          <w:szCs w:val="22"/>
          <w:lang w:eastAsia="en-GB"/>
        </w:rPr>
      </w:pPr>
      <w:del w:id="328" w:author="Peter Dobson" w:date="2016-04-13T12:23:00Z">
        <w:r w:rsidRPr="003935C3" w:rsidDel="003935C3">
          <w:rPr>
            <w:rStyle w:val="Hyperlink"/>
            <w:bCs w:val="0"/>
            <w:noProof/>
          </w:rPr>
          <w:delText>5.3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8</w:delText>
        </w:r>
      </w:del>
    </w:p>
    <w:p w14:paraId="53FD37F0" w14:textId="77777777" w:rsidR="00AE4947" w:rsidDel="003935C3" w:rsidRDefault="00AE4947">
      <w:pPr>
        <w:pStyle w:val="TOC2"/>
        <w:rPr>
          <w:del w:id="329" w:author="Peter Dobson" w:date="2016-04-13T12:23:00Z"/>
          <w:rFonts w:asciiTheme="minorHAnsi" w:eastAsiaTheme="minorEastAsia" w:hAnsiTheme="minorHAnsi" w:cstheme="minorBidi"/>
          <w:bCs w:val="0"/>
          <w:noProof/>
          <w:szCs w:val="22"/>
          <w:lang w:eastAsia="en-GB"/>
        </w:rPr>
      </w:pPr>
      <w:del w:id="330" w:author="Peter Dobson" w:date="2016-04-13T12:23:00Z">
        <w:r w:rsidRPr="003935C3" w:rsidDel="003935C3">
          <w:rPr>
            <w:rStyle w:val="Hyperlink"/>
            <w:bCs w:val="0"/>
            <w:noProof/>
          </w:rPr>
          <w:delText>5.4</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Detailed information</w:delText>
        </w:r>
        <w:r w:rsidDel="003935C3">
          <w:rPr>
            <w:noProof/>
            <w:webHidden/>
          </w:rPr>
          <w:tab/>
          <w:delText>8</w:delText>
        </w:r>
      </w:del>
    </w:p>
    <w:p w14:paraId="3457D2C5" w14:textId="77777777" w:rsidR="00AE4947" w:rsidDel="003935C3" w:rsidRDefault="00AE4947">
      <w:pPr>
        <w:pStyle w:val="TOC1"/>
        <w:rPr>
          <w:del w:id="331" w:author="Peter Dobson" w:date="2016-04-13T12:23:00Z"/>
          <w:rFonts w:asciiTheme="minorHAnsi" w:eastAsiaTheme="minorEastAsia" w:hAnsiTheme="minorHAnsi" w:cstheme="minorBidi"/>
          <w:b w:val="0"/>
          <w:bCs w:val="0"/>
          <w:caps w:val="0"/>
          <w:noProof/>
          <w:szCs w:val="22"/>
          <w:lang w:eastAsia="en-GB"/>
        </w:rPr>
      </w:pPr>
      <w:del w:id="332" w:author="Peter Dobson" w:date="2016-04-13T12:23:00Z">
        <w:r w:rsidRPr="003935C3" w:rsidDel="003935C3">
          <w:rPr>
            <w:rStyle w:val="Hyperlink"/>
            <w:b w:val="0"/>
            <w:bCs w:val="0"/>
            <w:caps w:val="0"/>
            <w:noProof/>
          </w:rPr>
          <w:delText>6</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Wave Activated Generator (WAG)</w:delText>
        </w:r>
        <w:r w:rsidDel="003935C3">
          <w:rPr>
            <w:noProof/>
            <w:webHidden/>
          </w:rPr>
          <w:tab/>
          <w:delText>8</w:delText>
        </w:r>
      </w:del>
    </w:p>
    <w:p w14:paraId="283DAE94" w14:textId="77777777" w:rsidR="00AE4947" w:rsidDel="003935C3" w:rsidRDefault="00AE4947">
      <w:pPr>
        <w:pStyle w:val="TOC2"/>
        <w:rPr>
          <w:del w:id="333" w:author="Peter Dobson" w:date="2016-04-13T12:23:00Z"/>
          <w:rFonts w:asciiTheme="minorHAnsi" w:eastAsiaTheme="minorEastAsia" w:hAnsiTheme="minorHAnsi" w:cstheme="minorBidi"/>
          <w:bCs w:val="0"/>
          <w:noProof/>
          <w:szCs w:val="22"/>
          <w:lang w:eastAsia="en-GB"/>
        </w:rPr>
      </w:pPr>
      <w:del w:id="334" w:author="Peter Dobson" w:date="2016-04-13T12:23:00Z">
        <w:r w:rsidRPr="003935C3" w:rsidDel="003935C3">
          <w:rPr>
            <w:rStyle w:val="Hyperlink"/>
            <w:bCs w:val="0"/>
            <w:noProof/>
          </w:rPr>
          <w:delText>6.1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8</w:delText>
        </w:r>
      </w:del>
    </w:p>
    <w:p w14:paraId="615F2387" w14:textId="77777777" w:rsidR="00AE4947" w:rsidDel="003935C3" w:rsidRDefault="00AE4947">
      <w:pPr>
        <w:pStyle w:val="TOC2"/>
        <w:rPr>
          <w:del w:id="335" w:author="Peter Dobson" w:date="2016-04-13T12:23:00Z"/>
          <w:rFonts w:asciiTheme="minorHAnsi" w:eastAsiaTheme="minorEastAsia" w:hAnsiTheme="minorHAnsi" w:cstheme="minorBidi"/>
          <w:bCs w:val="0"/>
          <w:noProof/>
          <w:szCs w:val="22"/>
          <w:lang w:eastAsia="en-GB"/>
        </w:rPr>
      </w:pPr>
      <w:del w:id="336" w:author="Peter Dobson" w:date="2016-04-13T12:23:00Z">
        <w:r w:rsidRPr="003935C3" w:rsidDel="003935C3">
          <w:rPr>
            <w:rStyle w:val="Hyperlink"/>
            <w:bCs w:val="0"/>
            <w:noProof/>
          </w:rPr>
          <w:delText>6.2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8</w:delText>
        </w:r>
      </w:del>
    </w:p>
    <w:p w14:paraId="19E2E1FD" w14:textId="77777777" w:rsidR="00AE4947" w:rsidDel="003935C3" w:rsidRDefault="00AE4947">
      <w:pPr>
        <w:pStyle w:val="TOC2"/>
        <w:rPr>
          <w:del w:id="337" w:author="Peter Dobson" w:date="2016-04-13T12:23:00Z"/>
          <w:rFonts w:asciiTheme="minorHAnsi" w:eastAsiaTheme="minorEastAsia" w:hAnsiTheme="minorHAnsi" w:cstheme="minorBidi"/>
          <w:bCs w:val="0"/>
          <w:noProof/>
          <w:szCs w:val="22"/>
          <w:lang w:eastAsia="en-GB"/>
        </w:rPr>
      </w:pPr>
      <w:del w:id="338" w:author="Peter Dobson" w:date="2016-04-13T12:23:00Z">
        <w:r w:rsidRPr="003935C3" w:rsidDel="003935C3">
          <w:rPr>
            <w:rStyle w:val="Hyperlink"/>
            <w:bCs w:val="0"/>
            <w:noProof/>
          </w:rPr>
          <w:delText>6.3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8</w:delText>
        </w:r>
      </w:del>
    </w:p>
    <w:p w14:paraId="300468A0" w14:textId="77777777" w:rsidR="00AE4947" w:rsidDel="003935C3" w:rsidRDefault="00AE4947">
      <w:pPr>
        <w:pStyle w:val="TOC1"/>
        <w:rPr>
          <w:del w:id="339" w:author="Peter Dobson" w:date="2016-04-13T12:23:00Z"/>
          <w:rFonts w:asciiTheme="minorHAnsi" w:eastAsiaTheme="minorEastAsia" w:hAnsiTheme="minorHAnsi" w:cstheme="minorBidi"/>
          <w:b w:val="0"/>
          <w:bCs w:val="0"/>
          <w:caps w:val="0"/>
          <w:noProof/>
          <w:szCs w:val="22"/>
          <w:lang w:eastAsia="en-GB"/>
        </w:rPr>
      </w:pPr>
      <w:del w:id="340" w:author="Peter Dobson" w:date="2016-04-13T12:23:00Z">
        <w:r w:rsidRPr="003935C3" w:rsidDel="003935C3">
          <w:rPr>
            <w:rStyle w:val="Hyperlink"/>
            <w:b w:val="0"/>
            <w:bCs w:val="0"/>
            <w:caps w:val="0"/>
            <w:noProof/>
          </w:rPr>
          <w:delText>7</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Fuel Cells</w:delText>
        </w:r>
        <w:r w:rsidDel="003935C3">
          <w:rPr>
            <w:noProof/>
            <w:webHidden/>
          </w:rPr>
          <w:tab/>
          <w:delText>8</w:delText>
        </w:r>
      </w:del>
    </w:p>
    <w:p w14:paraId="342E8111" w14:textId="77777777" w:rsidR="00AE4947" w:rsidDel="003935C3" w:rsidRDefault="00AE4947">
      <w:pPr>
        <w:pStyle w:val="TOC2"/>
        <w:rPr>
          <w:del w:id="341" w:author="Peter Dobson" w:date="2016-04-13T12:23:00Z"/>
          <w:rFonts w:asciiTheme="minorHAnsi" w:eastAsiaTheme="minorEastAsia" w:hAnsiTheme="minorHAnsi" w:cstheme="minorBidi"/>
          <w:bCs w:val="0"/>
          <w:noProof/>
          <w:szCs w:val="22"/>
          <w:lang w:eastAsia="en-GB"/>
        </w:rPr>
      </w:pPr>
      <w:del w:id="342" w:author="Peter Dobson" w:date="2016-04-13T12:23:00Z">
        <w:r w:rsidRPr="003935C3" w:rsidDel="003935C3">
          <w:rPr>
            <w:rStyle w:val="Hyperlink"/>
            <w:bCs w:val="0"/>
            <w:noProof/>
          </w:rPr>
          <w:delText>7.1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8</w:delText>
        </w:r>
      </w:del>
    </w:p>
    <w:p w14:paraId="771A32D4" w14:textId="77777777" w:rsidR="00AE4947" w:rsidDel="003935C3" w:rsidRDefault="00AE4947">
      <w:pPr>
        <w:pStyle w:val="TOC2"/>
        <w:rPr>
          <w:del w:id="343" w:author="Peter Dobson" w:date="2016-04-13T12:23:00Z"/>
          <w:rFonts w:asciiTheme="minorHAnsi" w:eastAsiaTheme="minorEastAsia" w:hAnsiTheme="minorHAnsi" w:cstheme="minorBidi"/>
          <w:bCs w:val="0"/>
          <w:noProof/>
          <w:szCs w:val="22"/>
          <w:lang w:eastAsia="en-GB"/>
        </w:rPr>
      </w:pPr>
      <w:del w:id="344" w:author="Peter Dobson" w:date="2016-04-13T12:23:00Z">
        <w:r w:rsidRPr="003935C3" w:rsidDel="003935C3">
          <w:rPr>
            <w:rStyle w:val="Hyperlink"/>
            <w:bCs w:val="0"/>
            <w:noProof/>
          </w:rPr>
          <w:delText>7.2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9</w:delText>
        </w:r>
      </w:del>
    </w:p>
    <w:p w14:paraId="431CDE0F" w14:textId="77777777" w:rsidR="00AE4947" w:rsidDel="003935C3" w:rsidRDefault="00AE4947">
      <w:pPr>
        <w:pStyle w:val="TOC2"/>
        <w:rPr>
          <w:del w:id="345" w:author="Peter Dobson" w:date="2016-04-13T12:23:00Z"/>
          <w:rFonts w:asciiTheme="minorHAnsi" w:eastAsiaTheme="minorEastAsia" w:hAnsiTheme="minorHAnsi" w:cstheme="minorBidi"/>
          <w:bCs w:val="0"/>
          <w:noProof/>
          <w:szCs w:val="22"/>
          <w:lang w:eastAsia="en-GB"/>
        </w:rPr>
      </w:pPr>
      <w:del w:id="346" w:author="Peter Dobson" w:date="2016-04-13T12:23:00Z">
        <w:r w:rsidRPr="003935C3" w:rsidDel="003935C3">
          <w:rPr>
            <w:rStyle w:val="Hyperlink"/>
            <w:bCs w:val="0"/>
            <w:noProof/>
          </w:rPr>
          <w:delText>7.3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9</w:delText>
        </w:r>
      </w:del>
    </w:p>
    <w:p w14:paraId="457FC6C8" w14:textId="77777777" w:rsidR="00AE4947" w:rsidDel="003935C3" w:rsidRDefault="00AE4947">
      <w:pPr>
        <w:pStyle w:val="TOC1"/>
        <w:rPr>
          <w:del w:id="347" w:author="Peter Dobson" w:date="2016-04-13T12:23:00Z"/>
          <w:rFonts w:asciiTheme="minorHAnsi" w:eastAsiaTheme="minorEastAsia" w:hAnsiTheme="minorHAnsi" w:cstheme="minorBidi"/>
          <w:b w:val="0"/>
          <w:bCs w:val="0"/>
          <w:caps w:val="0"/>
          <w:noProof/>
          <w:szCs w:val="22"/>
          <w:lang w:eastAsia="en-GB"/>
        </w:rPr>
      </w:pPr>
      <w:del w:id="348" w:author="Peter Dobson" w:date="2016-04-13T12:23:00Z">
        <w:r w:rsidRPr="003935C3" w:rsidDel="003935C3">
          <w:rPr>
            <w:rStyle w:val="Hyperlink"/>
            <w:b w:val="0"/>
            <w:bCs w:val="0"/>
            <w:caps w:val="0"/>
            <w:noProof/>
          </w:rPr>
          <w:delText>8</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Diesel Generators</w:delText>
        </w:r>
        <w:r w:rsidDel="003935C3">
          <w:rPr>
            <w:noProof/>
            <w:webHidden/>
          </w:rPr>
          <w:tab/>
          <w:delText>9</w:delText>
        </w:r>
      </w:del>
    </w:p>
    <w:p w14:paraId="51F9BE9F" w14:textId="77777777" w:rsidR="00AE4947" w:rsidDel="003935C3" w:rsidRDefault="00AE4947">
      <w:pPr>
        <w:pStyle w:val="TOC2"/>
        <w:rPr>
          <w:del w:id="349" w:author="Peter Dobson" w:date="2016-04-13T12:23:00Z"/>
          <w:rFonts w:asciiTheme="minorHAnsi" w:eastAsiaTheme="minorEastAsia" w:hAnsiTheme="minorHAnsi" w:cstheme="minorBidi"/>
          <w:bCs w:val="0"/>
          <w:noProof/>
          <w:szCs w:val="22"/>
          <w:lang w:eastAsia="en-GB"/>
        </w:rPr>
      </w:pPr>
      <w:del w:id="350" w:author="Peter Dobson" w:date="2016-04-13T12:23:00Z">
        <w:r w:rsidRPr="003935C3" w:rsidDel="003935C3">
          <w:rPr>
            <w:rStyle w:val="Hyperlink"/>
            <w:bCs w:val="0"/>
            <w:noProof/>
          </w:rPr>
          <w:delText>8.1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9</w:delText>
        </w:r>
      </w:del>
    </w:p>
    <w:p w14:paraId="7512BD0A" w14:textId="77777777" w:rsidR="00AE4947" w:rsidDel="003935C3" w:rsidRDefault="00AE4947">
      <w:pPr>
        <w:pStyle w:val="TOC2"/>
        <w:rPr>
          <w:del w:id="351" w:author="Peter Dobson" w:date="2016-04-13T12:23:00Z"/>
          <w:rFonts w:asciiTheme="minorHAnsi" w:eastAsiaTheme="minorEastAsia" w:hAnsiTheme="minorHAnsi" w:cstheme="minorBidi"/>
          <w:bCs w:val="0"/>
          <w:noProof/>
          <w:szCs w:val="22"/>
          <w:lang w:eastAsia="en-GB"/>
        </w:rPr>
      </w:pPr>
      <w:del w:id="352" w:author="Peter Dobson" w:date="2016-04-13T12:23:00Z">
        <w:r w:rsidRPr="003935C3" w:rsidDel="003935C3">
          <w:rPr>
            <w:rStyle w:val="Hyperlink"/>
            <w:bCs w:val="0"/>
            <w:noProof/>
          </w:rPr>
          <w:delText>8.2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9</w:delText>
        </w:r>
      </w:del>
    </w:p>
    <w:p w14:paraId="6AEB1C52" w14:textId="77777777" w:rsidR="00AE4947" w:rsidDel="003935C3" w:rsidRDefault="00AE4947">
      <w:pPr>
        <w:pStyle w:val="TOC2"/>
        <w:rPr>
          <w:del w:id="353" w:author="Peter Dobson" w:date="2016-04-13T12:23:00Z"/>
          <w:rFonts w:asciiTheme="minorHAnsi" w:eastAsiaTheme="minorEastAsia" w:hAnsiTheme="minorHAnsi" w:cstheme="minorBidi"/>
          <w:bCs w:val="0"/>
          <w:noProof/>
          <w:szCs w:val="22"/>
          <w:lang w:eastAsia="en-GB"/>
        </w:rPr>
      </w:pPr>
      <w:del w:id="354" w:author="Peter Dobson" w:date="2016-04-13T12:23:00Z">
        <w:r w:rsidRPr="003935C3" w:rsidDel="003935C3">
          <w:rPr>
            <w:rStyle w:val="Hyperlink"/>
            <w:bCs w:val="0"/>
            <w:noProof/>
          </w:rPr>
          <w:delText>8.3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9</w:delText>
        </w:r>
      </w:del>
    </w:p>
    <w:p w14:paraId="58AA6103" w14:textId="77777777" w:rsidR="00AE4947" w:rsidDel="003935C3" w:rsidRDefault="00AE4947">
      <w:pPr>
        <w:pStyle w:val="TOC1"/>
        <w:rPr>
          <w:del w:id="355" w:author="Peter Dobson" w:date="2016-04-13T12:23:00Z"/>
          <w:rFonts w:asciiTheme="minorHAnsi" w:eastAsiaTheme="minorEastAsia" w:hAnsiTheme="minorHAnsi" w:cstheme="minorBidi"/>
          <w:b w:val="0"/>
          <w:bCs w:val="0"/>
          <w:caps w:val="0"/>
          <w:noProof/>
          <w:szCs w:val="22"/>
          <w:lang w:eastAsia="en-GB"/>
        </w:rPr>
      </w:pPr>
      <w:del w:id="356" w:author="Peter Dobson" w:date="2016-04-13T12:23:00Z">
        <w:r w:rsidRPr="003935C3" w:rsidDel="003935C3">
          <w:rPr>
            <w:rStyle w:val="Hyperlink"/>
            <w:b w:val="0"/>
            <w:bCs w:val="0"/>
            <w:caps w:val="0"/>
            <w:noProof/>
          </w:rPr>
          <w:delText>9</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Petrol/Gas Engine Generators</w:delText>
        </w:r>
        <w:r w:rsidDel="003935C3">
          <w:rPr>
            <w:noProof/>
            <w:webHidden/>
          </w:rPr>
          <w:tab/>
          <w:delText>10</w:delText>
        </w:r>
      </w:del>
    </w:p>
    <w:p w14:paraId="1B58873C" w14:textId="77777777" w:rsidR="00AE4947" w:rsidDel="003935C3" w:rsidRDefault="00AE4947">
      <w:pPr>
        <w:pStyle w:val="TOC2"/>
        <w:rPr>
          <w:del w:id="357" w:author="Peter Dobson" w:date="2016-04-13T12:23:00Z"/>
          <w:rFonts w:asciiTheme="minorHAnsi" w:eastAsiaTheme="minorEastAsia" w:hAnsiTheme="minorHAnsi" w:cstheme="minorBidi"/>
          <w:bCs w:val="0"/>
          <w:noProof/>
          <w:szCs w:val="22"/>
          <w:lang w:eastAsia="en-GB"/>
        </w:rPr>
      </w:pPr>
      <w:del w:id="358" w:author="Peter Dobson" w:date="2016-04-13T12:23:00Z">
        <w:r w:rsidRPr="003935C3" w:rsidDel="003935C3">
          <w:rPr>
            <w:rStyle w:val="Hyperlink"/>
            <w:bCs w:val="0"/>
            <w:noProof/>
          </w:rPr>
          <w:delText>9.1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10</w:delText>
        </w:r>
      </w:del>
    </w:p>
    <w:p w14:paraId="2E48C5CA" w14:textId="77777777" w:rsidR="00AE4947" w:rsidDel="003935C3" w:rsidRDefault="00AE4947">
      <w:pPr>
        <w:pStyle w:val="TOC2"/>
        <w:rPr>
          <w:del w:id="359" w:author="Peter Dobson" w:date="2016-04-13T12:23:00Z"/>
          <w:rFonts w:asciiTheme="minorHAnsi" w:eastAsiaTheme="minorEastAsia" w:hAnsiTheme="minorHAnsi" w:cstheme="minorBidi"/>
          <w:bCs w:val="0"/>
          <w:noProof/>
          <w:szCs w:val="22"/>
          <w:lang w:eastAsia="en-GB"/>
        </w:rPr>
      </w:pPr>
      <w:del w:id="360" w:author="Peter Dobson" w:date="2016-04-13T12:23:00Z">
        <w:r w:rsidRPr="003935C3" w:rsidDel="003935C3">
          <w:rPr>
            <w:rStyle w:val="Hyperlink"/>
            <w:bCs w:val="0"/>
            <w:noProof/>
          </w:rPr>
          <w:delText>9.2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10</w:delText>
        </w:r>
      </w:del>
    </w:p>
    <w:p w14:paraId="38D8AAAE" w14:textId="77777777" w:rsidR="00AE4947" w:rsidDel="003935C3" w:rsidRDefault="00AE4947">
      <w:pPr>
        <w:pStyle w:val="TOC2"/>
        <w:rPr>
          <w:del w:id="361" w:author="Peter Dobson" w:date="2016-04-13T12:23:00Z"/>
          <w:rFonts w:asciiTheme="minorHAnsi" w:eastAsiaTheme="minorEastAsia" w:hAnsiTheme="minorHAnsi" w:cstheme="minorBidi"/>
          <w:bCs w:val="0"/>
          <w:noProof/>
          <w:szCs w:val="22"/>
          <w:lang w:eastAsia="en-GB"/>
        </w:rPr>
      </w:pPr>
      <w:del w:id="362" w:author="Peter Dobson" w:date="2016-04-13T12:23:00Z">
        <w:r w:rsidRPr="003935C3" w:rsidDel="003935C3">
          <w:rPr>
            <w:rStyle w:val="Hyperlink"/>
            <w:bCs w:val="0"/>
            <w:noProof/>
          </w:rPr>
          <w:delText>9.3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10</w:delText>
        </w:r>
      </w:del>
    </w:p>
    <w:p w14:paraId="6B1895F2" w14:textId="77777777" w:rsidR="00AE4947" w:rsidDel="003935C3" w:rsidRDefault="00AE4947">
      <w:pPr>
        <w:pStyle w:val="TOC1"/>
        <w:rPr>
          <w:del w:id="363" w:author="Peter Dobson" w:date="2016-04-13T12:23:00Z"/>
          <w:rFonts w:asciiTheme="minorHAnsi" w:eastAsiaTheme="minorEastAsia" w:hAnsiTheme="minorHAnsi" w:cstheme="minorBidi"/>
          <w:b w:val="0"/>
          <w:bCs w:val="0"/>
          <w:caps w:val="0"/>
          <w:noProof/>
          <w:szCs w:val="22"/>
          <w:lang w:eastAsia="en-GB"/>
        </w:rPr>
      </w:pPr>
      <w:del w:id="364" w:author="Peter Dobson" w:date="2016-04-13T12:23:00Z">
        <w:r w:rsidRPr="003935C3" w:rsidDel="003935C3">
          <w:rPr>
            <w:rStyle w:val="Hyperlink"/>
            <w:b w:val="0"/>
            <w:bCs w:val="0"/>
            <w:caps w:val="0"/>
            <w:noProof/>
          </w:rPr>
          <w:delText>10</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Hybrid Power Systems</w:delText>
        </w:r>
        <w:r w:rsidDel="003935C3">
          <w:rPr>
            <w:noProof/>
            <w:webHidden/>
          </w:rPr>
          <w:tab/>
          <w:delText>10</w:delText>
        </w:r>
      </w:del>
    </w:p>
    <w:p w14:paraId="293D62B8" w14:textId="77777777" w:rsidR="00AE4947" w:rsidDel="003935C3" w:rsidRDefault="00AE4947">
      <w:pPr>
        <w:pStyle w:val="TOC2"/>
        <w:rPr>
          <w:del w:id="365" w:author="Peter Dobson" w:date="2016-04-13T12:23:00Z"/>
          <w:rFonts w:asciiTheme="minorHAnsi" w:eastAsiaTheme="minorEastAsia" w:hAnsiTheme="minorHAnsi" w:cstheme="minorBidi"/>
          <w:bCs w:val="0"/>
          <w:noProof/>
          <w:szCs w:val="22"/>
          <w:lang w:eastAsia="en-GB"/>
        </w:rPr>
      </w:pPr>
      <w:del w:id="366" w:author="Peter Dobson" w:date="2016-04-13T12:23:00Z">
        <w:r w:rsidRPr="003935C3" w:rsidDel="003935C3">
          <w:rPr>
            <w:rStyle w:val="Hyperlink"/>
            <w:bCs w:val="0"/>
            <w:noProof/>
          </w:rPr>
          <w:delText>10.1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10</w:delText>
        </w:r>
      </w:del>
    </w:p>
    <w:p w14:paraId="330105C9" w14:textId="77777777" w:rsidR="00AE4947" w:rsidDel="003935C3" w:rsidRDefault="00AE4947">
      <w:pPr>
        <w:pStyle w:val="TOC2"/>
        <w:rPr>
          <w:del w:id="367" w:author="Peter Dobson" w:date="2016-04-13T12:23:00Z"/>
          <w:rFonts w:asciiTheme="minorHAnsi" w:eastAsiaTheme="minorEastAsia" w:hAnsiTheme="minorHAnsi" w:cstheme="minorBidi"/>
          <w:bCs w:val="0"/>
          <w:noProof/>
          <w:szCs w:val="22"/>
          <w:lang w:eastAsia="en-GB"/>
        </w:rPr>
      </w:pPr>
      <w:del w:id="368" w:author="Peter Dobson" w:date="2016-04-13T12:23:00Z">
        <w:r w:rsidRPr="003935C3" w:rsidDel="003935C3">
          <w:rPr>
            <w:rStyle w:val="Hyperlink"/>
            <w:bCs w:val="0"/>
            <w:noProof/>
          </w:rPr>
          <w:delText>10.2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Advantages</w:delText>
        </w:r>
        <w:r w:rsidDel="003935C3">
          <w:rPr>
            <w:noProof/>
            <w:webHidden/>
          </w:rPr>
          <w:tab/>
          <w:delText>10</w:delText>
        </w:r>
      </w:del>
    </w:p>
    <w:p w14:paraId="4947BACC" w14:textId="77777777" w:rsidR="00AE4947" w:rsidDel="003935C3" w:rsidRDefault="00AE4947">
      <w:pPr>
        <w:pStyle w:val="TOC2"/>
        <w:rPr>
          <w:del w:id="369" w:author="Peter Dobson" w:date="2016-04-13T12:23:00Z"/>
          <w:rFonts w:asciiTheme="minorHAnsi" w:eastAsiaTheme="minorEastAsia" w:hAnsiTheme="minorHAnsi" w:cstheme="minorBidi"/>
          <w:bCs w:val="0"/>
          <w:noProof/>
          <w:szCs w:val="22"/>
          <w:lang w:eastAsia="en-GB"/>
        </w:rPr>
      </w:pPr>
      <w:del w:id="370" w:author="Peter Dobson" w:date="2016-04-13T12:23:00Z">
        <w:r w:rsidRPr="003935C3" w:rsidDel="003935C3">
          <w:rPr>
            <w:rStyle w:val="Hyperlink"/>
            <w:bCs w:val="0"/>
            <w:noProof/>
          </w:rPr>
          <w:delText>10.3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Disadvantages</w:delText>
        </w:r>
        <w:r w:rsidDel="003935C3">
          <w:rPr>
            <w:noProof/>
            <w:webHidden/>
          </w:rPr>
          <w:tab/>
          <w:delText>10</w:delText>
        </w:r>
      </w:del>
    </w:p>
    <w:p w14:paraId="5FD60896" w14:textId="77777777" w:rsidR="00AE4947" w:rsidDel="003935C3" w:rsidRDefault="00AE4947">
      <w:pPr>
        <w:pStyle w:val="TOC2"/>
        <w:rPr>
          <w:del w:id="371" w:author="Peter Dobson" w:date="2016-04-13T12:23:00Z"/>
          <w:rFonts w:asciiTheme="minorHAnsi" w:eastAsiaTheme="minorEastAsia" w:hAnsiTheme="minorHAnsi" w:cstheme="minorBidi"/>
          <w:bCs w:val="0"/>
          <w:noProof/>
          <w:szCs w:val="22"/>
          <w:lang w:eastAsia="en-GB"/>
        </w:rPr>
      </w:pPr>
      <w:del w:id="372" w:author="Peter Dobson" w:date="2016-04-13T12:23:00Z">
        <w:r w:rsidRPr="003935C3" w:rsidDel="003935C3">
          <w:rPr>
            <w:rStyle w:val="Hyperlink"/>
            <w:bCs w:val="0"/>
            <w:noProof/>
          </w:rPr>
          <w:delText>10.4</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Comments</w:delText>
        </w:r>
        <w:r w:rsidDel="003935C3">
          <w:rPr>
            <w:noProof/>
            <w:webHidden/>
          </w:rPr>
          <w:tab/>
          <w:delText>10</w:delText>
        </w:r>
      </w:del>
    </w:p>
    <w:p w14:paraId="31145296" w14:textId="77777777" w:rsidR="00AE4947" w:rsidDel="003935C3" w:rsidRDefault="00AE4947">
      <w:pPr>
        <w:pStyle w:val="TOC2"/>
        <w:rPr>
          <w:del w:id="373" w:author="Peter Dobson" w:date="2016-04-13T12:23:00Z"/>
          <w:rFonts w:asciiTheme="minorHAnsi" w:eastAsiaTheme="minorEastAsia" w:hAnsiTheme="minorHAnsi" w:cstheme="minorBidi"/>
          <w:bCs w:val="0"/>
          <w:noProof/>
          <w:szCs w:val="22"/>
          <w:lang w:eastAsia="en-GB"/>
        </w:rPr>
      </w:pPr>
      <w:del w:id="374" w:author="Peter Dobson" w:date="2016-04-13T12:23:00Z">
        <w:r w:rsidRPr="003935C3" w:rsidDel="003935C3">
          <w:rPr>
            <w:rStyle w:val="Hyperlink"/>
            <w:bCs w:val="0"/>
            <w:noProof/>
          </w:rPr>
          <w:delText>10.5</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Design considerations:</w:delText>
        </w:r>
        <w:r w:rsidDel="003935C3">
          <w:rPr>
            <w:noProof/>
            <w:webHidden/>
          </w:rPr>
          <w:tab/>
          <w:delText>10</w:delText>
        </w:r>
      </w:del>
    </w:p>
    <w:p w14:paraId="73B11423" w14:textId="77777777" w:rsidR="00AE4947" w:rsidDel="003935C3" w:rsidRDefault="00AE4947">
      <w:pPr>
        <w:pStyle w:val="TOC1"/>
        <w:rPr>
          <w:del w:id="375" w:author="Peter Dobson" w:date="2016-04-13T12:23:00Z"/>
          <w:rFonts w:asciiTheme="minorHAnsi" w:eastAsiaTheme="minorEastAsia" w:hAnsiTheme="minorHAnsi" w:cstheme="minorBidi"/>
          <w:b w:val="0"/>
          <w:bCs w:val="0"/>
          <w:caps w:val="0"/>
          <w:noProof/>
          <w:szCs w:val="22"/>
          <w:lang w:eastAsia="en-GB"/>
        </w:rPr>
      </w:pPr>
      <w:del w:id="376" w:author="Peter Dobson" w:date="2016-04-13T12:23:00Z">
        <w:r w:rsidRPr="003935C3" w:rsidDel="003935C3">
          <w:rPr>
            <w:rStyle w:val="Hyperlink"/>
            <w:b w:val="0"/>
            <w:bCs w:val="0"/>
            <w:caps w:val="0"/>
            <w:noProof/>
          </w:rPr>
          <w:delText>11</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Energy Source Selection</w:delText>
        </w:r>
        <w:r w:rsidDel="003935C3">
          <w:rPr>
            <w:noProof/>
            <w:webHidden/>
          </w:rPr>
          <w:tab/>
          <w:delText>11</w:delText>
        </w:r>
      </w:del>
    </w:p>
    <w:p w14:paraId="6B5E8623" w14:textId="77777777" w:rsidR="00AE4947" w:rsidDel="003935C3" w:rsidRDefault="00AE4947">
      <w:pPr>
        <w:pStyle w:val="TOC2"/>
        <w:rPr>
          <w:del w:id="377" w:author="Peter Dobson" w:date="2016-04-13T12:23:00Z"/>
          <w:rFonts w:asciiTheme="minorHAnsi" w:eastAsiaTheme="minorEastAsia" w:hAnsiTheme="minorHAnsi" w:cstheme="minorBidi"/>
          <w:bCs w:val="0"/>
          <w:noProof/>
          <w:szCs w:val="22"/>
          <w:lang w:eastAsia="en-GB"/>
        </w:rPr>
      </w:pPr>
      <w:del w:id="378" w:author="Peter Dobson" w:date="2016-04-13T12:23:00Z">
        <w:r w:rsidRPr="003935C3" w:rsidDel="003935C3">
          <w:rPr>
            <w:rStyle w:val="Hyperlink"/>
            <w:bCs w:val="0"/>
            <w:noProof/>
            <w:lang w:eastAsia="de-DE"/>
          </w:rPr>
          <w:delText>11.1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lang w:eastAsia="de-DE"/>
          </w:rPr>
          <w:delText>Health, Safety and Environmental Considerations</w:delText>
        </w:r>
        <w:r w:rsidDel="003935C3">
          <w:rPr>
            <w:noProof/>
            <w:webHidden/>
          </w:rPr>
          <w:tab/>
          <w:delText>11</w:delText>
        </w:r>
      </w:del>
    </w:p>
    <w:p w14:paraId="244CDDA2" w14:textId="77777777" w:rsidR="00AE4947" w:rsidDel="003935C3" w:rsidRDefault="00AE4947">
      <w:pPr>
        <w:pStyle w:val="TOC2"/>
        <w:rPr>
          <w:del w:id="379" w:author="Peter Dobson" w:date="2016-04-13T12:23:00Z"/>
          <w:rFonts w:asciiTheme="minorHAnsi" w:eastAsiaTheme="minorEastAsia" w:hAnsiTheme="minorHAnsi" w:cstheme="minorBidi"/>
          <w:bCs w:val="0"/>
          <w:noProof/>
          <w:szCs w:val="22"/>
          <w:lang w:eastAsia="en-GB"/>
        </w:rPr>
      </w:pPr>
      <w:del w:id="380" w:author="Peter Dobson" w:date="2016-04-13T12:23:00Z">
        <w:r w:rsidRPr="003935C3" w:rsidDel="003935C3">
          <w:rPr>
            <w:rStyle w:val="Hyperlink"/>
            <w:bCs w:val="0"/>
            <w:noProof/>
            <w:lang w:eastAsia="de-DE"/>
          </w:rPr>
          <w:delText>11.2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lang w:eastAsia="de-DE"/>
          </w:rPr>
          <w:delText>Energy Generation Profile</w:delText>
        </w:r>
        <w:r w:rsidDel="003935C3">
          <w:rPr>
            <w:noProof/>
            <w:webHidden/>
          </w:rPr>
          <w:tab/>
          <w:delText>11</w:delText>
        </w:r>
      </w:del>
    </w:p>
    <w:p w14:paraId="33DF5F80" w14:textId="77777777" w:rsidR="00AE4947" w:rsidDel="003935C3" w:rsidRDefault="00AE4947">
      <w:pPr>
        <w:pStyle w:val="TOC2"/>
        <w:rPr>
          <w:del w:id="381" w:author="Peter Dobson" w:date="2016-04-13T12:23:00Z"/>
          <w:rFonts w:asciiTheme="minorHAnsi" w:eastAsiaTheme="minorEastAsia" w:hAnsiTheme="minorHAnsi" w:cstheme="minorBidi"/>
          <w:bCs w:val="0"/>
          <w:noProof/>
          <w:szCs w:val="22"/>
          <w:lang w:eastAsia="en-GB"/>
        </w:rPr>
      </w:pPr>
      <w:del w:id="382" w:author="Peter Dobson" w:date="2016-04-13T12:23:00Z">
        <w:r w:rsidRPr="003935C3" w:rsidDel="003935C3">
          <w:rPr>
            <w:rStyle w:val="Hyperlink"/>
            <w:bCs w:val="0"/>
            <w:noProof/>
            <w:lang w:eastAsia="de-DE"/>
          </w:rPr>
          <w:delText>11.3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lang w:eastAsia="de-DE"/>
          </w:rPr>
          <w:delText>Operational Restrictions</w:delText>
        </w:r>
        <w:r w:rsidDel="003935C3">
          <w:rPr>
            <w:noProof/>
            <w:webHidden/>
          </w:rPr>
          <w:tab/>
          <w:delText>11</w:delText>
        </w:r>
      </w:del>
    </w:p>
    <w:p w14:paraId="1B5F8E90" w14:textId="77777777" w:rsidR="00AE4947" w:rsidDel="003935C3" w:rsidRDefault="00AE4947">
      <w:pPr>
        <w:pStyle w:val="TOC1"/>
        <w:rPr>
          <w:del w:id="383" w:author="Peter Dobson" w:date="2016-04-13T12:23:00Z"/>
          <w:rFonts w:asciiTheme="minorHAnsi" w:eastAsiaTheme="minorEastAsia" w:hAnsiTheme="minorHAnsi" w:cstheme="minorBidi"/>
          <w:b w:val="0"/>
          <w:bCs w:val="0"/>
          <w:caps w:val="0"/>
          <w:noProof/>
          <w:szCs w:val="22"/>
          <w:lang w:eastAsia="en-GB"/>
        </w:rPr>
      </w:pPr>
      <w:del w:id="384" w:author="Peter Dobson" w:date="2016-04-13T12:23:00Z">
        <w:r w:rsidRPr="003935C3" w:rsidDel="003935C3">
          <w:rPr>
            <w:rStyle w:val="Hyperlink"/>
            <w:b w:val="0"/>
            <w:bCs w:val="0"/>
            <w:caps w:val="0"/>
            <w:noProof/>
          </w:rPr>
          <w:delText>12</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Energy Regulation</w:delText>
        </w:r>
        <w:r w:rsidDel="003935C3">
          <w:rPr>
            <w:noProof/>
            <w:webHidden/>
          </w:rPr>
          <w:tab/>
          <w:delText>11</w:delText>
        </w:r>
      </w:del>
    </w:p>
    <w:p w14:paraId="3BECF4B8" w14:textId="77777777" w:rsidR="00AE4947" w:rsidDel="003935C3" w:rsidRDefault="00AE4947">
      <w:pPr>
        <w:pStyle w:val="TOC1"/>
        <w:rPr>
          <w:del w:id="385" w:author="Peter Dobson" w:date="2016-04-13T12:23:00Z"/>
          <w:rFonts w:asciiTheme="minorHAnsi" w:eastAsiaTheme="minorEastAsia" w:hAnsiTheme="minorHAnsi" w:cstheme="minorBidi"/>
          <w:b w:val="0"/>
          <w:bCs w:val="0"/>
          <w:caps w:val="0"/>
          <w:noProof/>
          <w:szCs w:val="22"/>
          <w:lang w:eastAsia="en-GB"/>
        </w:rPr>
      </w:pPr>
      <w:del w:id="386" w:author="Peter Dobson" w:date="2016-04-13T12:23:00Z">
        <w:r w:rsidRPr="003935C3" w:rsidDel="003935C3">
          <w:rPr>
            <w:rStyle w:val="Hyperlink"/>
            <w:b w:val="0"/>
            <w:bCs w:val="0"/>
            <w:caps w:val="0"/>
            <w:noProof/>
          </w:rPr>
          <w:delText>13</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Lightning/surge Protection</w:delText>
        </w:r>
        <w:r w:rsidDel="003935C3">
          <w:rPr>
            <w:noProof/>
            <w:webHidden/>
          </w:rPr>
          <w:tab/>
          <w:delText>11</w:delText>
        </w:r>
      </w:del>
    </w:p>
    <w:p w14:paraId="0C74F87C" w14:textId="77777777" w:rsidR="00AE4947" w:rsidDel="003935C3" w:rsidRDefault="00AE4947">
      <w:pPr>
        <w:pStyle w:val="TOC1"/>
        <w:rPr>
          <w:del w:id="387" w:author="Peter Dobson" w:date="2016-04-13T12:23:00Z"/>
          <w:rFonts w:asciiTheme="minorHAnsi" w:eastAsiaTheme="minorEastAsia" w:hAnsiTheme="minorHAnsi" w:cstheme="minorBidi"/>
          <w:b w:val="0"/>
          <w:bCs w:val="0"/>
          <w:caps w:val="0"/>
          <w:noProof/>
          <w:szCs w:val="22"/>
          <w:lang w:eastAsia="en-GB"/>
        </w:rPr>
      </w:pPr>
      <w:del w:id="388" w:author="Peter Dobson" w:date="2016-04-13T12:23:00Z">
        <w:r w:rsidRPr="003935C3" w:rsidDel="003935C3">
          <w:rPr>
            <w:rStyle w:val="Hyperlink"/>
            <w:b w:val="0"/>
            <w:bCs w:val="0"/>
            <w:caps w:val="0"/>
            <w:noProof/>
          </w:rPr>
          <w:delText>14</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Installation</w:delText>
        </w:r>
        <w:r w:rsidDel="003935C3">
          <w:rPr>
            <w:noProof/>
            <w:webHidden/>
          </w:rPr>
          <w:tab/>
          <w:delText>11</w:delText>
        </w:r>
      </w:del>
    </w:p>
    <w:p w14:paraId="7E6D6504" w14:textId="77777777" w:rsidR="00AE4947" w:rsidDel="003935C3" w:rsidRDefault="00AE4947">
      <w:pPr>
        <w:pStyle w:val="TOC2"/>
        <w:rPr>
          <w:del w:id="389" w:author="Peter Dobson" w:date="2016-04-13T12:23:00Z"/>
          <w:rFonts w:asciiTheme="minorHAnsi" w:eastAsiaTheme="minorEastAsia" w:hAnsiTheme="minorHAnsi" w:cstheme="minorBidi"/>
          <w:bCs w:val="0"/>
          <w:noProof/>
          <w:szCs w:val="22"/>
          <w:lang w:eastAsia="en-GB"/>
        </w:rPr>
      </w:pPr>
      <w:del w:id="390" w:author="Peter Dobson" w:date="2016-04-13T12:23:00Z">
        <w:r w:rsidRPr="003935C3" w:rsidDel="003935C3">
          <w:rPr>
            <w:rStyle w:val="Hyperlink"/>
            <w:bCs w:val="0"/>
            <w:noProof/>
          </w:rPr>
          <w:delText>14.1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General</w:delText>
        </w:r>
        <w:r w:rsidDel="003935C3">
          <w:rPr>
            <w:noProof/>
            <w:webHidden/>
          </w:rPr>
          <w:tab/>
          <w:delText>11</w:delText>
        </w:r>
      </w:del>
    </w:p>
    <w:p w14:paraId="45C93E98" w14:textId="77777777" w:rsidR="00AE4947" w:rsidDel="003935C3" w:rsidRDefault="00AE4947">
      <w:pPr>
        <w:pStyle w:val="TOC3"/>
        <w:rPr>
          <w:del w:id="391" w:author="Peter Dobson" w:date="2016-04-13T12:23:00Z"/>
          <w:rFonts w:asciiTheme="minorHAnsi" w:eastAsiaTheme="minorEastAsia" w:hAnsiTheme="minorHAnsi" w:cstheme="minorBidi"/>
          <w:noProof/>
          <w:sz w:val="22"/>
          <w:szCs w:val="22"/>
          <w:lang w:eastAsia="en-GB"/>
        </w:rPr>
      </w:pPr>
      <w:del w:id="392" w:author="Peter Dobson" w:date="2016-04-13T12:23:00Z">
        <w:r w:rsidRPr="003935C3" w:rsidDel="003935C3">
          <w:rPr>
            <w:rStyle w:val="Hyperlink"/>
            <w:noProof/>
          </w:rPr>
          <w:delText>14.1.1</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Electrical Connections</w:delText>
        </w:r>
        <w:r w:rsidDel="003935C3">
          <w:rPr>
            <w:noProof/>
            <w:webHidden/>
          </w:rPr>
          <w:tab/>
          <w:delText>11</w:delText>
        </w:r>
      </w:del>
    </w:p>
    <w:p w14:paraId="547315AC" w14:textId="77777777" w:rsidR="00AE4947" w:rsidDel="003935C3" w:rsidRDefault="00AE4947">
      <w:pPr>
        <w:pStyle w:val="TOC2"/>
        <w:rPr>
          <w:del w:id="393" w:author="Peter Dobson" w:date="2016-04-13T12:23:00Z"/>
          <w:rFonts w:asciiTheme="minorHAnsi" w:eastAsiaTheme="minorEastAsia" w:hAnsiTheme="minorHAnsi" w:cstheme="minorBidi"/>
          <w:bCs w:val="0"/>
          <w:noProof/>
          <w:szCs w:val="22"/>
          <w:lang w:eastAsia="en-GB"/>
        </w:rPr>
      </w:pPr>
      <w:del w:id="394" w:author="Peter Dobson" w:date="2016-04-13T12:23:00Z">
        <w:r w:rsidRPr="003935C3" w:rsidDel="003935C3">
          <w:rPr>
            <w:rStyle w:val="Hyperlink"/>
            <w:bCs w:val="0"/>
            <w:noProof/>
            <w:highlight w:val="yellow"/>
          </w:rPr>
          <w:delText>14.2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highlight w:val="yellow"/>
          </w:rPr>
          <w:delText>Installation</w:delText>
        </w:r>
        <w:r w:rsidDel="003935C3">
          <w:rPr>
            <w:noProof/>
            <w:webHidden/>
          </w:rPr>
          <w:tab/>
          <w:delText>12</w:delText>
        </w:r>
      </w:del>
    </w:p>
    <w:p w14:paraId="5E135A20" w14:textId="77777777" w:rsidR="00AE4947" w:rsidDel="003935C3" w:rsidRDefault="00AE4947">
      <w:pPr>
        <w:pStyle w:val="TOC3"/>
        <w:rPr>
          <w:del w:id="395" w:author="Peter Dobson" w:date="2016-04-13T12:23:00Z"/>
          <w:rFonts w:asciiTheme="minorHAnsi" w:eastAsiaTheme="minorEastAsia" w:hAnsiTheme="minorHAnsi" w:cstheme="minorBidi"/>
          <w:noProof/>
          <w:sz w:val="22"/>
          <w:szCs w:val="22"/>
          <w:lang w:eastAsia="en-GB"/>
        </w:rPr>
      </w:pPr>
      <w:del w:id="396" w:author="Peter Dobson" w:date="2016-04-13T12:23:00Z">
        <w:r w:rsidRPr="003935C3" w:rsidDel="003935C3">
          <w:rPr>
            <w:rStyle w:val="Hyperlink"/>
            <w:noProof/>
          </w:rPr>
          <w:delText>14.2.1</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General</w:delText>
        </w:r>
        <w:r w:rsidDel="003935C3">
          <w:rPr>
            <w:noProof/>
            <w:webHidden/>
          </w:rPr>
          <w:tab/>
          <w:delText>12</w:delText>
        </w:r>
      </w:del>
    </w:p>
    <w:p w14:paraId="27755405" w14:textId="77777777" w:rsidR="00AE4947" w:rsidDel="003935C3" w:rsidRDefault="00AE4947">
      <w:pPr>
        <w:pStyle w:val="TOC3"/>
        <w:rPr>
          <w:del w:id="397" w:author="Peter Dobson" w:date="2016-04-13T12:23:00Z"/>
          <w:rFonts w:asciiTheme="minorHAnsi" w:eastAsiaTheme="minorEastAsia" w:hAnsiTheme="minorHAnsi" w:cstheme="minorBidi"/>
          <w:noProof/>
          <w:sz w:val="22"/>
          <w:szCs w:val="22"/>
          <w:lang w:eastAsia="en-GB"/>
        </w:rPr>
      </w:pPr>
      <w:del w:id="398" w:author="Peter Dobson" w:date="2016-04-13T12:23:00Z">
        <w:r w:rsidRPr="003935C3" w:rsidDel="003935C3">
          <w:rPr>
            <w:rStyle w:val="Hyperlink"/>
            <w:noProof/>
          </w:rPr>
          <w:delText>14.2.2</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Details for PV systems</w:delText>
        </w:r>
        <w:r w:rsidDel="003935C3">
          <w:rPr>
            <w:noProof/>
            <w:webHidden/>
          </w:rPr>
          <w:tab/>
          <w:delText>12</w:delText>
        </w:r>
      </w:del>
    </w:p>
    <w:p w14:paraId="5B2507DA" w14:textId="77777777" w:rsidR="00AE4947" w:rsidDel="003935C3" w:rsidRDefault="00AE4947">
      <w:pPr>
        <w:pStyle w:val="TOC1"/>
        <w:rPr>
          <w:del w:id="399" w:author="Peter Dobson" w:date="2016-04-13T12:23:00Z"/>
          <w:rFonts w:asciiTheme="minorHAnsi" w:eastAsiaTheme="minorEastAsia" w:hAnsiTheme="minorHAnsi" w:cstheme="minorBidi"/>
          <w:b w:val="0"/>
          <w:bCs w:val="0"/>
          <w:caps w:val="0"/>
          <w:noProof/>
          <w:szCs w:val="22"/>
          <w:lang w:eastAsia="en-GB"/>
        </w:rPr>
      </w:pPr>
      <w:del w:id="400" w:author="Peter Dobson" w:date="2016-04-13T12:23:00Z">
        <w:r w:rsidRPr="003935C3" w:rsidDel="003935C3">
          <w:rPr>
            <w:rStyle w:val="Hyperlink"/>
            <w:b w:val="0"/>
            <w:bCs w:val="0"/>
            <w:caps w:val="0"/>
            <w:noProof/>
          </w:rPr>
          <w:delText>15</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Maintenance</w:delText>
        </w:r>
        <w:r w:rsidDel="003935C3">
          <w:rPr>
            <w:noProof/>
            <w:webHidden/>
          </w:rPr>
          <w:tab/>
          <w:delText>12</w:delText>
        </w:r>
      </w:del>
    </w:p>
    <w:p w14:paraId="36AB0D56" w14:textId="77777777" w:rsidR="00AE4947" w:rsidDel="003935C3" w:rsidRDefault="00AE4947">
      <w:pPr>
        <w:pStyle w:val="TOC2"/>
        <w:rPr>
          <w:del w:id="401" w:author="Peter Dobson" w:date="2016-04-13T12:23:00Z"/>
          <w:rFonts w:asciiTheme="minorHAnsi" w:eastAsiaTheme="minorEastAsia" w:hAnsiTheme="minorHAnsi" w:cstheme="minorBidi"/>
          <w:bCs w:val="0"/>
          <w:noProof/>
          <w:szCs w:val="22"/>
          <w:lang w:eastAsia="en-GB"/>
        </w:rPr>
      </w:pPr>
      <w:del w:id="402" w:author="Peter Dobson" w:date="2016-04-13T12:23:00Z">
        <w:r w:rsidRPr="003935C3" w:rsidDel="003935C3">
          <w:rPr>
            <w:rStyle w:val="Hyperlink"/>
            <w:bCs w:val="0"/>
            <w:noProof/>
          </w:rPr>
          <w:delText>15.1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Programmed Maintenance</w:delText>
        </w:r>
        <w:r w:rsidDel="003935C3">
          <w:rPr>
            <w:noProof/>
            <w:webHidden/>
          </w:rPr>
          <w:tab/>
          <w:delText>13</w:delText>
        </w:r>
      </w:del>
    </w:p>
    <w:p w14:paraId="5B2B7F99" w14:textId="77777777" w:rsidR="00AE4947" w:rsidDel="003935C3" w:rsidRDefault="00AE4947">
      <w:pPr>
        <w:pStyle w:val="TOC2"/>
        <w:rPr>
          <w:del w:id="403" w:author="Peter Dobson" w:date="2016-04-13T12:23:00Z"/>
          <w:rFonts w:asciiTheme="minorHAnsi" w:eastAsiaTheme="minorEastAsia" w:hAnsiTheme="minorHAnsi" w:cstheme="minorBidi"/>
          <w:bCs w:val="0"/>
          <w:noProof/>
          <w:szCs w:val="22"/>
          <w:lang w:eastAsia="en-GB"/>
        </w:rPr>
      </w:pPr>
      <w:del w:id="404" w:author="Peter Dobson" w:date="2016-04-13T12:23:00Z">
        <w:r w:rsidRPr="003935C3" w:rsidDel="003935C3">
          <w:rPr>
            <w:rStyle w:val="Hyperlink"/>
            <w:bCs w:val="0"/>
            <w:noProof/>
          </w:rPr>
          <w:delText>15.2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Frequency of Maintenance Visits</w:delText>
        </w:r>
        <w:r w:rsidDel="003935C3">
          <w:rPr>
            <w:noProof/>
            <w:webHidden/>
          </w:rPr>
          <w:tab/>
          <w:delText>13</w:delText>
        </w:r>
      </w:del>
    </w:p>
    <w:p w14:paraId="2ECAE4E1" w14:textId="77777777" w:rsidR="00AE4947" w:rsidDel="003935C3" w:rsidRDefault="00AE4947">
      <w:pPr>
        <w:pStyle w:val="TOC2"/>
        <w:rPr>
          <w:del w:id="405" w:author="Peter Dobson" w:date="2016-04-13T12:23:00Z"/>
          <w:rFonts w:asciiTheme="minorHAnsi" w:eastAsiaTheme="minorEastAsia" w:hAnsiTheme="minorHAnsi" w:cstheme="minorBidi"/>
          <w:bCs w:val="0"/>
          <w:noProof/>
          <w:szCs w:val="22"/>
          <w:lang w:eastAsia="en-GB"/>
        </w:rPr>
      </w:pPr>
      <w:del w:id="406" w:author="Peter Dobson" w:date="2016-04-13T12:23:00Z">
        <w:r w:rsidRPr="003935C3" w:rsidDel="003935C3">
          <w:rPr>
            <w:rStyle w:val="Hyperlink"/>
            <w:bCs w:val="0"/>
            <w:noProof/>
          </w:rPr>
          <w:delText>15.3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Training of Maintenance Personnel</w:delText>
        </w:r>
        <w:r w:rsidDel="003935C3">
          <w:rPr>
            <w:noProof/>
            <w:webHidden/>
          </w:rPr>
          <w:tab/>
          <w:delText>13</w:delText>
        </w:r>
      </w:del>
    </w:p>
    <w:p w14:paraId="38BB4C7A" w14:textId="77777777" w:rsidR="00AE4947" w:rsidDel="003935C3" w:rsidRDefault="00AE4947">
      <w:pPr>
        <w:pStyle w:val="TOC1"/>
        <w:rPr>
          <w:del w:id="407" w:author="Peter Dobson" w:date="2016-04-13T12:23:00Z"/>
          <w:rFonts w:asciiTheme="minorHAnsi" w:eastAsiaTheme="minorEastAsia" w:hAnsiTheme="minorHAnsi" w:cstheme="minorBidi"/>
          <w:b w:val="0"/>
          <w:bCs w:val="0"/>
          <w:caps w:val="0"/>
          <w:noProof/>
          <w:szCs w:val="22"/>
          <w:lang w:eastAsia="en-GB"/>
        </w:rPr>
      </w:pPr>
      <w:del w:id="408" w:author="Peter Dobson" w:date="2016-04-13T12:23:00Z">
        <w:r w:rsidRPr="003935C3" w:rsidDel="003935C3">
          <w:rPr>
            <w:rStyle w:val="Hyperlink"/>
            <w:b w:val="0"/>
            <w:bCs w:val="0"/>
            <w:caps w:val="0"/>
            <w:noProof/>
          </w:rPr>
          <w:delText>16</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Design Life</w:delText>
        </w:r>
        <w:r w:rsidDel="003935C3">
          <w:rPr>
            <w:noProof/>
            <w:webHidden/>
          </w:rPr>
          <w:tab/>
          <w:delText>14</w:delText>
        </w:r>
      </w:del>
    </w:p>
    <w:p w14:paraId="0471BBC4" w14:textId="77777777" w:rsidR="00AE4947" w:rsidDel="003935C3" w:rsidRDefault="00AE4947">
      <w:pPr>
        <w:pStyle w:val="TOC1"/>
        <w:rPr>
          <w:del w:id="409" w:author="Peter Dobson" w:date="2016-04-13T12:23:00Z"/>
          <w:rFonts w:asciiTheme="minorHAnsi" w:eastAsiaTheme="minorEastAsia" w:hAnsiTheme="minorHAnsi" w:cstheme="minorBidi"/>
          <w:b w:val="0"/>
          <w:bCs w:val="0"/>
          <w:caps w:val="0"/>
          <w:noProof/>
          <w:szCs w:val="22"/>
          <w:lang w:eastAsia="en-GB"/>
        </w:rPr>
      </w:pPr>
      <w:del w:id="410" w:author="Peter Dobson" w:date="2016-04-13T12:23:00Z">
        <w:r w:rsidRPr="003935C3" w:rsidDel="003935C3">
          <w:rPr>
            <w:rStyle w:val="Hyperlink"/>
            <w:b w:val="0"/>
            <w:bCs w:val="0"/>
            <w:caps w:val="0"/>
            <w:noProof/>
          </w:rPr>
          <w:delText>17</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References</w:delText>
        </w:r>
        <w:r w:rsidDel="003935C3">
          <w:rPr>
            <w:noProof/>
            <w:webHidden/>
          </w:rPr>
          <w:tab/>
          <w:delText>14</w:delText>
        </w:r>
      </w:del>
    </w:p>
    <w:p w14:paraId="1A3D00B5" w14:textId="77777777" w:rsidR="00AE4947" w:rsidDel="003935C3" w:rsidRDefault="00AE4947">
      <w:pPr>
        <w:pStyle w:val="TOC4"/>
        <w:rPr>
          <w:del w:id="411" w:author="Peter Dobson" w:date="2016-04-13T12:23:00Z"/>
          <w:rFonts w:asciiTheme="minorHAnsi" w:eastAsiaTheme="minorEastAsia" w:hAnsiTheme="minorHAnsi" w:cstheme="minorBidi"/>
          <w:b w:val="0"/>
          <w:caps w:val="0"/>
        </w:rPr>
      </w:pPr>
      <w:del w:id="412" w:author="Peter Dobson" w:date="2016-04-13T12:23:00Z">
        <w:r w:rsidRPr="003935C3" w:rsidDel="003935C3">
          <w:rPr>
            <w:rStyle w:val="Hyperlink"/>
            <w:b w:val="0"/>
            <w:caps w:val="0"/>
          </w:rPr>
          <w:delText>ANNEX 1</w:delText>
        </w:r>
        <w:r w:rsidDel="003935C3">
          <w:rPr>
            <w:rFonts w:asciiTheme="minorHAnsi" w:eastAsiaTheme="minorEastAsia" w:hAnsiTheme="minorHAnsi" w:cstheme="minorBidi"/>
            <w:b w:val="0"/>
            <w:caps w:val="0"/>
          </w:rPr>
          <w:tab/>
        </w:r>
        <w:r w:rsidRPr="003935C3" w:rsidDel="003935C3">
          <w:rPr>
            <w:rStyle w:val="Hyperlink"/>
            <w:b w:val="0"/>
            <w:caps w:val="0"/>
          </w:rPr>
          <w:delText>PHOTOVOLTAIC POWER</w:delText>
        </w:r>
        <w:r w:rsidDel="003935C3">
          <w:rPr>
            <w:webHidden/>
          </w:rPr>
          <w:tab/>
          <w:delText>15</w:delText>
        </w:r>
      </w:del>
    </w:p>
    <w:p w14:paraId="3150E391" w14:textId="77777777" w:rsidR="00AE4947" w:rsidDel="003935C3" w:rsidRDefault="00AE4947">
      <w:pPr>
        <w:pStyle w:val="TOC1"/>
        <w:rPr>
          <w:del w:id="413" w:author="Peter Dobson" w:date="2016-04-13T12:23:00Z"/>
          <w:rFonts w:asciiTheme="minorHAnsi" w:eastAsiaTheme="minorEastAsia" w:hAnsiTheme="minorHAnsi" w:cstheme="minorBidi"/>
          <w:b w:val="0"/>
          <w:bCs w:val="0"/>
          <w:caps w:val="0"/>
          <w:noProof/>
          <w:szCs w:val="22"/>
          <w:lang w:eastAsia="en-GB"/>
        </w:rPr>
      </w:pPr>
      <w:del w:id="414" w:author="Peter Dobson" w:date="2016-04-13T12:23:00Z">
        <w:r w:rsidRPr="003935C3" w:rsidDel="003935C3">
          <w:rPr>
            <w:rStyle w:val="Hyperlink"/>
            <w:b w:val="0"/>
            <w:bCs w:val="0"/>
            <w:caps w:val="0"/>
            <w:noProof/>
          </w:rPr>
          <w:delText>1</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PV Module Technology</w:delText>
        </w:r>
        <w:r w:rsidDel="003935C3">
          <w:rPr>
            <w:noProof/>
            <w:webHidden/>
          </w:rPr>
          <w:tab/>
          <w:delText>15</w:delText>
        </w:r>
      </w:del>
    </w:p>
    <w:p w14:paraId="0736F3EB" w14:textId="77777777" w:rsidR="00AE4947" w:rsidDel="003935C3" w:rsidRDefault="00AE4947">
      <w:pPr>
        <w:pStyle w:val="TOC2"/>
        <w:rPr>
          <w:del w:id="415" w:author="Peter Dobson" w:date="2016-04-13T12:23:00Z"/>
          <w:rFonts w:asciiTheme="minorHAnsi" w:eastAsiaTheme="minorEastAsia" w:hAnsiTheme="minorHAnsi" w:cstheme="minorBidi"/>
          <w:bCs w:val="0"/>
          <w:noProof/>
          <w:szCs w:val="22"/>
          <w:lang w:eastAsia="en-GB"/>
        </w:rPr>
      </w:pPr>
      <w:del w:id="416" w:author="Peter Dobson" w:date="2016-04-13T12:23:00Z">
        <w:r w:rsidRPr="003935C3" w:rsidDel="003935C3">
          <w:rPr>
            <w:rStyle w:val="Hyperlink"/>
            <w:bCs w:val="0"/>
            <w:noProof/>
          </w:rPr>
          <w:delText>1.1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Modular Design Considerations</w:delText>
        </w:r>
        <w:r w:rsidDel="003935C3">
          <w:rPr>
            <w:noProof/>
            <w:webHidden/>
          </w:rPr>
          <w:tab/>
          <w:delText>15</w:delText>
        </w:r>
      </w:del>
    </w:p>
    <w:p w14:paraId="6238215C" w14:textId="77777777" w:rsidR="00AE4947" w:rsidDel="003935C3" w:rsidRDefault="00AE4947">
      <w:pPr>
        <w:pStyle w:val="TOC3"/>
        <w:rPr>
          <w:del w:id="417" w:author="Peter Dobson" w:date="2016-04-13T12:23:00Z"/>
          <w:rFonts w:asciiTheme="minorHAnsi" w:eastAsiaTheme="minorEastAsia" w:hAnsiTheme="minorHAnsi" w:cstheme="minorBidi"/>
          <w:noProof/>
          <w:sz w:val="22"/>
          <w:szCs w:val="22"/>
          <w:lang w:eastAsia="en-GB"/>
        </w:rPr>
      </w:pPr>
      <w:del w:id="418" w:author="Peter Dobson" w:date="2016-04-13T12:23:00Z">
        <w:r w:rsidRPr="003935C3" w:rsidDel="003935C3">
          <w:rPr>
            <w:rStyle w:val="Hyperlink"/>
            <w:noProof/>
          </w:rPr>
          <w:delText>1.1.1</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Example of a Modular Design Concept</w:delText>
        </w:r>
        <w:r w:rsidDel="003935C3">
          <w:rPr>
            <w:noProof/>
            <w:webHidden/>
          </w:rPr>
          <w:tab/>
          <w:delText>15</w:delText>
        </w:r>
      </w:del>
    </w:p>
    <w:p w14:paraId="1E64BFF5" w14:textId="77777777" w:rsidR="00AE4947" w:rsidDel="003935C3" w:rsidRDefault="00AE4947">
      <w:pPr>
        <w:pStyle w:val="TOC2"/>
        <w:rPr>
          <w:del w:id="419" w:author="Peter Dobson" w:date="2016-04-13T12:23:00Z"/>
          <w:rFonts w:asciiTheme="minorHAnsi" w:eastAsiaTheme="minorEastAsia" w:hAnsiTheme="minorHAnsi" w:cstheme="minorBidi"/>
          <w:bCs w:val="0"/>
          <w:noProof/>
          <w:szCs w:val="22"/>
          <w:lang w:eastAsia="en-GB"/>
        </w:rPr>
      </w:pPr>
      <w:del w:id="420" w:author="Peter Dobson" w:date="2016-04-13T12:23:00Z">
        <w:r w:rsidRPr="003935C3" w:rsidDel="003935C3">
          <w:rPr>
            <w:rStyle w:val="Hyperlink"/>
            <w:bCs w:val="0"/>
            <w:noProof/>
          </w:rPr>
          <w:delText>1.2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Solar Sizing Design Computer Programs</w:delText>
        </w:r>
        <w:r w:rsidDel="003935C3">
          <w:rPr>
            <w:noProof/>
            <w:webHidden/>
          </w:rPr>
          <w:tab/>
          <w:delText>15</w:delText>
        </w:r>
      </w:del>
    </w:p>
    <w:p w14:paraId="1A24E54F" w14:textId="77777777" w:rsidR="00AE4947" w:rsidDel="003935C3" w:rsidRDefault="00AE4947">
      <w:pPr>
        <w:pStyle w:val="TOC3"/>
        <w:rPr>
          <w:del w:id="421" w:author="Peter Dobson" w:date="2016-04-13T12:23:00Z"/>
          <w:rFonts w:asciiTheme="minorHAnsi" w:eastAsiaTheme="minorEastAsia" w:hAnsiTheme="minorHAnsi" w:cstheme="minorBidi"/>
          <w:noProof/>
          <w:sz w:val="22"/>
          <w:szCs w:val="22"/>
          <w:lang w:eastAsia="en-GB"/>
        </w:rPr>
      </w:pPr>
      <w:del w:id="422" w:author="Peter Dobson" w:date="2016-04-13T12:23:00Z">
        <w:r w:rsidRPr="003935C3" w:rsidDel="003935C3">
          <w:rPr>
            <w:rStyle w:val="Hyperlink"/>
            <w:noProof/>
          </w:rPr>
          <w:delText>1.2.1</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PV Energy on Buoys</w:delText>
        </w:r>
        <w:r w:rsidDel="003935C3">
          <w:rPr>
            <w:noProof/>
            <w:webHidden/>
          </w:rPr>
          <w:tab/>
          <w:delText>16</w:delText>
        </w:r>
      </w:del>
    </w:p>
    <w:p w14:paraId="147DD03C" w14:textId="77777777" w:rsidR="00AE4947" w:rsidDel="003935C3" w:rsidRDefault="00AE4947">
      <w:pPr>
        <w:pStyle w:val="TOC2"/>
        <w:rPr>
          <w:del w:id="423" w:author="Peter Dobson" w:date="2016-04-13T12:23:00Z"/>
          <w:rFonts w:asciiTheme="minorHAnsi" w:eastAsiaTheme="minorEastAsia" w:hAnsiTheme="minorHAnsi" w:cstheme="minorBidi"/>
          <w:bCs w:val="0"/>
          <w:noProof/>
          <w:szCs w:val="22"/>
          <w:lang w:eastAsia="en-GB"/>
        </w:rPr>
      </w:pPr>
      <w:del w:id="424" w:author="Peter Dobson" w:date="2016-04-13T12:23:00Z">
        <w:r w:rsidRPr="003935C3" w:rsidDel="003935C3">
          <w:rPr>
            <w:rStyle w:val="Hyperlink"/>
            <w:bCs w:val="0"/>
            <w:noProof/>
          </w:rPr>
          <w:delText>1.3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Charge Regulation</w:delText>
        </w:r>
        <w:r w:rsidDel="003935C3">
          <w:rPr>
            <w:noProof/>
            <w:webHidden/>
          </w:rPr>
          <w:tab/>
          <w:delText>16</w:delText>
        </w:r>
      </w:del>
    </w:p>
    <w:p w14:paraId="39AA3AAE" w14:textId="77777777" w:rsidR="00AE4947" w:rsidDel="003935C3" w:rsidRDefault="00AE4947">
      <w:pPr>
        <w:pStyle w:val="TOC3"/>
        <w:rPr>
          <w:del w:id="425" w:author="Peter Dobson" w:date="2016-04-13T12:23:00Z"/>
          <w:rFonts w:asciiTheme="minorHAnsi" w:eastAsiaTheme="minorEastAsia" w:hAnsiTheme="minorHAnsi" w:cstheme="minorBidi"/>
          <w:noProof/>
          <w:sz w:val="22"/>
          <w:szCs w:val="22"/>
          <w:lang w:eastAsia="en-GB"/>
        </w:rPr>
      </w:pPr>
      <w:del w:id="426" w:author="Peter Dobson" w:date="2016-04-13T12:23:00Z">
        <w:r w:rsidRPr="003935C3" w:rsidDel="003935C3">
          <w:rPr>
            <w:rStyle w:val="Hyperlink"/>
            <w:noProof/>
          </w:rPr>
          <w:delText>1.3.1</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Self-regulated PV Modules</w:delText>
        </w:r>
        <w:r w:rsidDel="003935C3">
          <w:rPr>
            <w:noProof/>
            <w:webHidden/>
          </w:rPr>
          <w:tab/>
          <w:delText>16</w:delText>
        </w:r>
      </w:del>
    </w:p>
    <w:p w14:paraId="5299F77B" w14:textId="77777777" w:rsidR="00AE4947" w:rsidDel="003935C3" w:rsidRDefault="00AE4947">
      <w:pPr>
        <w:pStyle w:val="TOC3"/>
        <w:rPr>
          <w:del w:id="427" w:author="Peter Dobson" w:date="2016-04-13T12:23:00Z"/>
          <w:rFonts w:asciiTheme="minorHAnsi" w:eastAsiaTheme="minorEastAsia" w:hAnsiTheme="minorHAnsi" w:cstheme="minorBidi"/>
          <w:noProof/>
          <w:sz w:val="22"/>
          <w:szCs w:val="22"/>
          <w:lang w:eastAsia="en-GB"/>
        </w:rPr>
      </w:pPr>
      <w:del w:id="428" w:author="Peter Dobson" w:date="2016-04-13T12:23:00Z">
        <w:r w:rsidRPr="003935C3" w:rsidDel="003935C3">
          <w:rPr>
            <w:rStyle w:val="Hyperlink"/>
            <w:noProof/>
          </w:rPr>
          <w:delText>1.3.2</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Electronic Charge Regulator</w:delText>
        </w:r>
        <w:r w:rsidDel="003935C3">
          <w:rPr>
            <w:noProof/>
            <w:webHidden/>
          </w:rPr>
          <w:tab/>
          <w:delText>17</w:delText>
        </w:r>
      </w:del>
    </w:p>
    <w:p w14:paraId="77B81474" w14:textId="77777777" w:rsidR="00AE4947" w:rsidDel="003935C3" w:rsidRDefault="00AE4947">
      <w:pPr>
        <w:pStyle w:val="TOC3"/>
        <w:rPr>
          <w:del w:id="429" w:author="Peter Dobson" w:date="2016-04-13T12:23:00Z"/>
          <w:rFonts w:asciiTheme="minorHAnsi" w:eastAsiaTheme="minorEastAsia" w:hAnsiTheme="minorHAnsi" w:cstheme="minorBidi"/>
          <w:noProof/>
          <w:sz w:val="22"/>
          <w:szCs w:val="22"/>
          <w:lang w:eastAsia="en-GB"/>
        </w:rPr>
      </w:pPr>
      <w:del w:id="430" w:author="Peter Dobson" w:date="2016-04-13T12:23:00Z">
        <w:r w:rsidRPr="003935C3" w:rsidDel="003935C3">
          <w:rPr>
            <w:rStyle w:val="Hyperlink"/>
            <w:noProof/>
          </w:rPr>
          <w:delText>1.3.3</w:delText>
        </w:r>
        <w:r w:rsidDel="003935C3">
          <w:rPr>
            <w:rFonts w:asciiTheme="minorHAnsi" w:eastAsiaTheme="minorEastAsia" w:hAnsiTheme="minorHAnsi" w:cstheme="minorBidi"/>
            <w:noProof/>
            <w:sz w:val="22"/>
            <w:szCs w:val="22"/>
            <w:lang w:eastAsia="en-GB"/>
          </w:rPr>
          <w:tab/>
        </w:r>
        <w:r w:rsidRPr="003935C3" w:rsidDel="003935C3">
          <w:rPr>
            <w:rStyle w:val="Hyperlink"/>
            <w:noProof/>
          </w:rPr>
          <w:delText>Shading (or bypass) Diodes</w:delText>
        </w:r>
        <w:r w:rsidDel="003935C3">
          <w:rPr>
            <w:noProof/>
            <w:webHidden/>
          </w:rPr>
          <w:tab/>
          <w:delText>17</w:delText>
        </w:r>
      </w:del>
    </w:p>
    <w:p w14:paraId="6BF5A01F" w14:textId="77777777" w:rsidR="00AE4947" w:rsidDel="003935C3" w:rsidRDefault="00AE4947">
      <w:pPr>
        <w:pStyle w:val="TOC2"/>
        <w:rPr>
          <w:del w:id="431" w:author="Peter Dobson" w:date="2016-04-13T12:23:00Z"/>
          <w:rFonts w:asciiTheme="minorHAnsi" w:eastAsiaTheme="minorEastAsia" w:hAnsiTheme="minorHAnsi" w:cstheme="minorBidi"/>
          <w:bCs w:val="0"/>
          <w:noProof/>
          <w:szCs w:val="22"/>
          <w:lang w:eastAsia="en-GB"/>
        </w:rPr>
      </w:pPr>
      <w:del w:id="432" w:author="Peter Dobson" w:date="2016-04-13T12:23:00Z">
        <w:r w:rsidRPr="003935C3" w:rsidDel="003935C3">
          <w:rPr>
            <w:rStyle w:val="Hyperlink"/>
            <w:bCs w:val="0"/>
            <w:noProof/>
          </w:rPr>
          <w:delText>1.4</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Practical Considerations</w:delText>
        </w:r>
        <w:r w:rsidDel="003935C3">
          <w:rPr>
            <w:noProof/>
            <w:webHidden/>
          </w:rPr>
          <w:tab/>
          <w:delText>17</w:delText>
        </w:r>
      </w:del>
    </w:p>
    <w:p w14:paraId="490CBA60" w14:textId="77777777" w:rsidR="00AE4947" w:rsidDel="003935C3" w:rsidRDefault="00AE4947">
      <w:pPr>
        <w:pStyle w:val="TOC4"/>
        <w:rPr>
          <w:del w:id="433" w:author="Peter Dobson" w:date="2016-04-13T12:23:00Z"/>
          <w:rFonts w:asciiTheme="minorHAnsi" w:eastAsiaTheme="minorEastAsia" w:hAnsiTheme="minorHAnsi" w:cstheme="minorBidi"/>
          <w:b w:val="0"/>
          <w:caps w:val="0"/>
        </w:rPr>
      </w:pPr>
      <w:del w:id="434" w:author="Peter Dobson" w:date="2016-04-13T12:23:00Z">
        <w:r w:rsidRPr="003935C3" w:rsidDel="003935C3">
          <w:rPr>
            <w:rStyle w:val="Hyperlink"/>
            <w:b w:val="0"/>
            <w:caps w:val="0"/>
          </w:rPr>
          <w:delText>ANNEX 2</w:delText>
        </w:r>
        <w:r w:rsidDel="003935C3">
          <w:rPr>
            <w:rFonts w:asciiTheme="minorHAnsi" w:eastAsiaTheme="minorEastAsia" w:hAnsiTheme="minorHAnsi" w:cstheme="minorBidi"/>
            <w:b w:val="0"/>
            <w:caps w:val="0"/>
          </w:rPr>
          <w:tab/>
        </w:r>
        <w:r w:rsidRPr="003935C3" w:rsidDel="003935C3">
          <w:rPr>
            <w:rStyle w:val="Hyperlink"/>
            <w:b w:val="0"/>
            <w:caps w:val="0"/>
          </w:rPr>
          <w:delText>WIND GENERATION</w:delText>
        </w:r>
        <w:r w:rsidDel="003935C3">
          <w:rPr>
            <w:webHidden/>
          </w:rPr>
          <w:tab/>
          <w:delText>18</w:delText>
        </w:r>
      </w:del>
    </w:p>
    <w:p w14:paraId="0856CB1F" w14:textId="77777777" w:rsidR="00AE4947" w:rsidDel="003935C3" w:rsidRDefault="00AE4947">
      <w:pPr>
        <w:pStyle w:val="TOC1"/>
        <w:rPr>
          <w:del w:id="435" w:author="Peter Dobson" w:date="2016-04-13T12:23:00Z"/>
          <w:rFonts w:asciiTheme="minorHAnsi" w:eastAsiaTheme="minorEastAsia" w:hAnsiTheme="minorHAnsi" w:cstheme="minorBidi"/>
          <w:b w:val="0"/>
          <w:bCs w:val="0"/>
          <w:caps w:val="0"/>
          <w:noProof/>
          <w:szCs w:val="22"/>
          <w:lang w:eastAsia="en-GB"/>
        </w:rPr>
      </w:pPr>
      <w:del w:id="436" w:author="Peter Dobson" w:date="2016-04-13T12:23:00Z">
        <w:r w:rsidRPr="003935C3" w:rsidDel="003935C3">
          <w:rPr>
            <w:rStyle w:val="Hyperlink"/>
            <w:b w:val="0"/>
            <w:bCs w:val="0"/>
            <w:caps w:val="0"/>
            <w:noProof/>
          </w:rPr>
          <w:delText>1</w:delText>
        </w:r>
        <w:r w:rsidDel="003935C3">
          <w:rPr>
            <w:rFonts w:asciiTheme="minorHAnsi" w:eastAsiaTheme="minorEastAsia" w:hAnsiTheme="minorHAnsi" w:cstheme="minorBidi"/>
            <w:b w:val="0"/>
            <w:bCs w:val="0"/>
            <w:caps w:val="0"/>
            <w:noProof/>
            <w:szCs w:val="22"/>
            <w:lang w:eastAsia="en-GB"/>
          </w:rPr>
          <w:tab/>
        </w:r>
        <w:r w:rsidRPr="003935C3" w:rsidDel="003935C3">
          <w:rPr>
            <w:rStyle w:val="Hyperlink"/>
            <w:b w:val="0"/>
            <w:bCs w:val="0"/>
            <w:caps w:val="0"/>
            <w:noProof/>
          </w:rPr>
          <w:delText>Power production</w:delText>
        </w:r>
        <w:r w:rsidDel="003935C3">
          <w:rPr>
            <w:noProof/>
            <w:webHidden/>
          </w:rPr>
          <w:tab/>
          <w:delText>18</w:delText>
        </w:r>
      </w:del>
    </w:p>
    <w:p w14:paraId="04BB1A5D" w14:textId="77777777" w:rsidR="00AE4947" w:rsidDel="003935C3" w:rsidRDefault="00AE4947">
      <w:pPr>
        <w:pStyle w:val="TOC2"/>
        <w:rPr>
          <w:del w:id="437" w:author="Peter Dobson" w:date="2016-04-13T12:23:00Z"/>
          <w:rFonts w:asciiTheme="minorHAnsi" w:eastAsiaTheme="minorEastAsia" w:hAnsiTheme="minorHAnsi" w:cstheme="minorBidi"/>
          <w:bCs w:val="0"/>
          <w:noProof/>
          <w:szCs w:val="22"/>
          <w:lang w:eastAsia="en-GB"/>
        </w:rPr>
      </w:pPr>
      <w:del w:id="438" w:author="Peter Dobson" w:date="2016-04-13T12:23:00Z">
        <w:r w:rsidRPr="003935C3" w:rsidDel="003935C3">
          <w:rPr>
            <w:rStyle w:val="Hyperlink"/>
            <w:bCs w:val="0"/>
            <w:noProof/>
          </w:rPr>
          <w:delText>1.1</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Horizontal axis</w:delText>
        </w:r>
        <w:r w:rsidDel="003935C3">
          <w:rPr>
            <w:noProof/>
            <w:webHidden/>
          </w:rPr>
          <w:tab/>
          <w:delText>18</w:delText>
        </w:r>
      </w:del>
    </w:p>
    <w:p w14:paraId="18EF1ACF" w14:textId="77777777" w:rsidR="00AE4947" w:rsidDel="003935C3" w:rsidRDefault="00AE4947">
      <w:pPr>
        <w:pStyle w:val="TOC2"/>
        <w:rPr>
          <w:del w:id="439" w:author="Peter Dobson" w:date="2016-04-13T12:23:00Z"/>
          <w:rFonts w:asciiTheme="minorHAnsi" w:eastAsiaTheme="minorEastAsia" w:hAnsiTheme="minorHAnsi" w:cstheme="minorBidi"/>
          <w:bCs w:val="0"/>
          <w:noProof/>
          <w:szCs w:val="22"/>
          <w:lang w:eastAsia="en-GB"/>
        </w:rPr>
      </w:pPr>
      <w:del w:id="440" w:author="Peter Dobson" w:date="2016-04-13T12:23:00Z">
        <w:r w:rsidRPr="003935C3" w:rsidDel="003935C3">
          <w:rPr>
            <w:rStyle w:val="Hyperlink"/>
            <w:bCs w:val="0"/>
            <w:noProof/>
          </w:rPr>
          <w:delText>1.2</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Vertical axis</w:delText>
        </w:r>
        <w:r w:rsidDel="003935C3">
          <w:rPr>
            <w:noProof/>
            <w:webHidden/>
          </w:rPr>
          <w:tab/>
          <w:delText>18</w:delText>
        </w:r>
      </w:del>
    </w:p>
    <w:p w14:paraId="27E43372" w14:textId="77777777" w:rsidR="00AE4947" w:rsidDel="003935C3" w:rsidRDefault="00AE4947">
      <w:pPr>
        <w:pStyle w:val="TOC2"/>
        <w:rPr>
          <w:del w:id="441" w:author="Peter Dobson" w:date="2016-04-13T12:23:00Z"/>
          <w:rFonts w:asciiTheme="minorHAnsi" w:eastAsiaTheme="minorEastAsia" w:hAnsiTheme="minorHAnsi" w:cstheme="minorBidi"/>
          <w:bCs w:val="0"/>
          <w:noProof/>
          <w:szCs w:val="22"/>
          <w:lang w:eastAsia="en-GB"/>
        </w:rPr>
      </w:pPr>
      <w:del w:id="442" w:author="Peter Dobson" w:date="2016-04-13T12:23:00Z">
        <w:r w:rsidRPr="003935C3" w:rsidDel="003935C3">
          <w:rPr>
            <w:rStyle w:val="Hyperlink"/>
            <w:bCs w:val="0"/>
            <w:noProof/>
          </w:rPr>
          <w:delText>1.3</w:delText>
        </w:r>
        <w:r w:rsidDel="003935C3">
          <w:rPr>
            <w:rFonts w:asciiTheme="minorHAnsi" w:eastAsiaTheme="minorEastAsia" w:hAnsiTheme="minorHAnsi" w:cstheme="minorBidi"/>
            <w:bCs w:val="0"/>
            <w:noProof/>
            <w:szCs w:val="22"/>
            <w:lang w:eastAsia="en-GB"/>
          </w:rPr>
          <w:tab/>
        </w:r>
        <w:r w:rsidRPr="003935C3" w:rsidDel="003935C3">
          <w:rPr>
            <w:rStyle w:val="Hyperlink"/>
            <w:bCs w:val="0"/>
            <w:noProof/>
          </w:rPr>
          <w:delText>Particular considerations</w:delText>
        </w:r>
        <w:r w:rsidDel="003935C3">
          <w:rPr>
            <w:noProof/>
            <w:webHidden/>
          </w:rPr>
          <w:tab/>
          <w:delText>18</w:delText>
        </w:r>
      </w:del>
    </w:p>
    <w:p w14:paraId="78965163" w14:textId="77777777" w:rsidR="00AE4947" w:rsidDel="003935C3" w:rsidRDefault="00AE4947">
      <w:pPr>
        <w:pStyle w:val="TOC4"/>
        <w:rPr>
          <w:del w:id="443" w:author="Peter Dobson" w:date="2016-04-13T12:23:00Z"/>
          <w:rFonts w:asciiTheme="minorHAnsi" w:eastAsiaTheme="minorEastAsia" w:hAnsiTheme="minorHAnsi" w:cstheme="minorBidi"/>
          <w:b w:val="0"/>
          <w:caps w:val="0"/>
        </w:rPr>
      </w:pPr>
      <w:del w:id="444" w:author="Peter Dobson" w:date="2016-04-13T12:23:00Z">
        <w:r w:rsidRPr="003935C3" w:rsidDel="003935C3">
          <w:rPr>
            <w:rStyle w:val="Hyperlink"/>
            <w:b w:val="0"/>
            <w:caps w:val="0"/>
          </w:rPr>
          <w:delText>ANNEX 3</w:delText>
        </w:r>
        <w:r w:rsidDel="003935C3">
          <w:rPr>
            <w:rFonts w:asciiTheme="minorHAnsi" w:eastAsiaTheme="minorEastAsia" w:hAnsiTheme="minorHAnsi" w:cstheme="minorBidi"/>
            <w:b w:val="0"/>
            <w:caps w:val="0"/>
          </w:rPr>
          <w:tab/>
        </w:r>
        <w:r w:rsidRPr="003935C3" w:rsidDel="003935C3">
          <w:rPr>
            <w:rStyle w:val="Hyperlink"/>
            <w:b w:val="0"/>
            <w:caps w:val="0"/>
          </w:rPr>
          <w:delText>Generators</w:delText>
        </w:r>
        <w:r w:rsidDel="003935C3">
          <w:rPr>
            <w:webHidden/>
          </w:rPr>
          <w:tab/>
          <w:delText>18</w:delText>
        </w:r>
      </w:del>
    </w:p>
    <w:p w14:paraId="39BD2CEA" w14:textId="77777777" w:rsidR="00AE4947" w:rsidDel="003935C3" w:rsidRDefault="00AE4947">
      <w:pPr>
        <w:pStyle w:val="TOC4"/>
        <w:rPr>
          <w:del w:id="445" w:author="Peter Dobson" w:date="2016-04-13T12:23:00Z"/>
          <w:rFonts w:asciiTheme="minorHAnsi" w:eastAsiaTheme="minorEastAsia" w:hAnsiTheme="minorHAnsi" w:cstheme="minorBidi"/>
          <w:b w:val="0"/>
          <w:caps w:val="0"/>
        </w:rPr>
      </w:pPr>
      <w:del w:id="446" w:author="Peter Dobson" w:date="2016-04-13T12:23:00Z">
        <w:r w:rsidRPr="003935C3" w:rsidDel="003935C3">
          <w:rPr>
            <w:rStyle w:val="Hyperlink"/>
            <w:b w:val="0"/>
            <w:caps w:val="0"/>
          </w:rPr>
          <w:delText>ANNEX 4</w:delText>
        </w:r>
        <w:r w:rsidDel="003935C3">
          <w:rPr>
            <w:rFonts w:asciiTheme="minorHAnsi" w:eastAsiaTheme="minorEastAsia" w:hAnsiTheme="minorHAnsi" w:cstheme="minorBidi"/>
            <w:b w:val="0"/>
            <w:caps w:val="0"/>
          </w:rPr>
          <w:tab/>
        </w:r>
        <w:r w:rsidRPr="003935C3" w:rsidDel="003935C3">
          <w:rPr>
            <w:rStyle w:val="Hyperlink"/>
            <w:b w:val="0"/>
            <w:caps w:val="0"/>
          </w:rPr>
          <w:delText>Fuel Cells</w:delText>
        </w:r>
        <w:r w:rsidDel="003935C3">
          <w:rPr>
            <w:webHidden/>
          </w:rPr>
          <w:tab/>
          <w:delText>18</w:delText>
        </w:r>
      </w:del>
    </w:p>
    <w:p w14:paraId="2970E0DB" w14:textId="77777777" w:rsidR="00AE4947" w:rsidDel="003935C3" w:rsidRDefault="00AE4947">
      <w:pPr>
        <w:pStyle w:val="TOC4"/>
        <w:rPr>
          <w:del w:id="447" w:author="Peter Dobson" w:date="2016-04-13T12:23:00Z"/>
          <w:rFonts w:asciiTheme="minorHAnsi" w:eastAsiaTheme="minorEastAsia" w:hAnsiTheme="minorHAnsi" w:cstheme="minorBidi"/>
          <w:b w:val="0"/>
          <w:caps w:val="0"/>
        </w:rPr>
      </w:pPr>
      <w:del w:id="448" w:author="Peter Dobson" w:date="2016-04-13T12:23:00Z">
        <w:r w:rsidRPr="003935C3" w:rsidDel="003935C3">
          <w:rPr>
            <w:rStyle w:val="Hyperlink"/>
            <w:b w:val="0"/>
            <w:caps w:val="0"/>
          </w:rPr>
          <w:delText>ANNEX 5</w:delText>
        </w:r>
        <w:r w:rsidDel="003935C3">
          <w:rPr>
            <w:rFonts w:asciiTheme="minorHAnsi" w:eastAsiaTheme="minorEastAsia" w:hAnsiTheme="minorHAnsi" w:cstheme="minorBidi"/>
            <w:b w:val="0"/>
            <w:caps w:val="0"/>
          </w:rPr>
          <w:tab/>
        </w:r>
        <w:r w:rsidRPr="003935C3" w:rsidDel="003935C3">
          <w:rPr>
            <w:rStyle w:val="Hyperlink"/>
            <w:b w:val="0"/>
            <w:caps w:val="0"/>
          </w:rPr>
          <w:delText>Mains</w:delText>
        </w:r>
        <w:r w:rsidDel="003935C3">
          <w:rPr>
            <w:webHidden/>
          </w:rPr>
          <w:tab/>
          <w:delText>18</w:delText>
        </w:r>
      </w:del>
    </w:p>
    <w:p w14:paraId="6A6EEED9" w14:textId="77777777" w:rsidR="00AE4947" w:rsidDel="003935C3" w:rsidRDefault="00AE4947">
      <w:pPr>
        <w:pStyle w:val="TOC4"/>
        <w:rPr>
          <w:del w:id="449" w:author="Peter Dobson" w:date="2016-04-13T12:23:00Z"/>
          <w:rFonts w:asciiTheme="minorHAnsi" w:eastAsiaTheme="minorEastAsia" w:hAnsiTheme="minorHAnsi" w:cstheme="minorBidi"/>
          <w:b w:val="0"/>
          <w:caps w:val="0"/>
        </w:rPr>
      </w:pPr>
      <w:del w:id="450" w:author="Peter Dobson" w:date="2016-04-13T12:23:00Z">
        <w:r w:rsidRPr="003935C3" w:rsidDel="003935C3">
          <w:rPr>
            <w:rStyle w:val="Hyperlink"/>
            <w:b w:val="0"/>
            <w:caps w:val="0"/>
          </w:rPr>
          <w:delText>ANNEX 6</w:delText>
        </w:r>
        <w:r w:rsidDel="003935C3">
          <w:rPr>
            <w:rFonts w:asciiTheme="minorHAnsi" w:eastAsiaTheme="minorEastAsia" w:hAnsiTheme="minorHAnsi" w:cstheme="minorBidi"/>
            <w:b w:val="0"/>
            <w:caps w:val="0"/>
          </w:rPr>
          <w:tab/>
        </w:r>
        <w:r w:rsidRPr="003935C3" w:rsidDel="003935C3">
          <w:rPr>
            <w:rStyle w:val="Hyperlink"/>
            <w:b w:val="0"/>
            <w:caps w:val="0"/>
          </w:rPr>
          <w:delText>Wave Generators</w:delText>
        </w:r>
        <w:r w:rsidDel="003935C3">
          <w:rPr>
            <w:webHidden/>
          </w:rPr>
          <w:tab/>
          <w:delText>18</w:delText>
        </w:r>
      </w:del>
    </w:p>
    <w:p w14:paraId="3CCDEB00" w14:textId="77777777" w:rsidR="00AE4947" w:rsidDel="00AE4947" w:rsidRDefault="00AE4947">
      <w:pPr>
        <w:pStyle w:val="TOC1"/>
        <w:rPr>
          <w:del w:id="451" w:author="Peter Dobson" w:date="2016-04-13T12:20:00Z"/>
          <w:rFonts w:asciiTheme="minorHAnsi" w:eastAsiaTheme="minorEastAsia" w:hAnsiTheme="minorHAnsi" w:cstheme="minorBidi"/>
          <w:b w:val="0"/>
          <w:bCs w:val="0"/>
          <w:caps w:val="0"/>
          <w:noProof/>
          <w:szCs w:val="22"/>
          <w:lang w:eastAsia="en-GB"/>
        </w:rPr>
      </w:pPr>
      <w:del w:id="452" w:author="Peter Dobson" w:date="2016-04-13T12:20:00Z">
        <w:r w:rsidRPr="00AE4947" w:rsidDel="00AE4947">
          <w:rPr>
            <w:rStyle w:val="Hyperlink"/>
            <w:b w:val="0"/>
            <w:bCs w:val="0"/>
            <w:caps w:val="0"/>
            <w:noProof/>
          </w:rPr>
          <w:delText>Document Revisions</w:delText>
        </w:r>
        <w:r w:rsidDel="00AE4947">
          <w:rPr>
            <w:noProof/>
            <w:webHidden/>
          </w:rPr>
          <w:tab/>
          <w:delText>2</w:delText>
        </w:r>
      </w:del>
    </w:p>
    <w:p w14:paraId="42BD359E" w14:textId="77777777" w:rsidR="00AE4947" w:rsidDel="00AE4947" w:rsidRDefault="00AE4947">
      <w:pPr>
        <w:pStyle w:val="TOC1"/>
        <w:rPr>
          <w:del w:id="453" w:author="Peter Dobson" w:date="2016-04-13T12:20:00Z"/>
          <w:rFonts w:asciiTheme="minorHAnsi" w:eastAsiaTheme="minorEastAsia" w:hAnsiTheme="minorHAnsi" w:cstheme="minorBidi"/>
          <w:b w:val="0"/>
          <w:bCs w:val="0"/>
          <w:caps w:val="0"/>
          <w:noProof/>
          <w:szCs w:val="22"/>
          <w:lang w:eastAsia="en-GB"/>
        </w:rPr>
      </w:pPr>
      <w:del w:id="454" w:author="Peter Dobson" w:date="2016-04-13T12:20:00Z">
        <w:r w:rsidRPr="00AE4947" w:rsidDel="00AE4947">
          <w:rPr>
            <w:rStyle w:val="Hyperlink"/>
            <w:b w:val="0"/>
            <w:bCs w:val="0"/>
            <w:caps w:val="0"/>
            <w:noProof/>
          </w:rPr>
          <w:delText>Table of Contents</w:delText>
        </w:r>
        <w:r w:rsidDel="00AE4947">
          <w:rPr>
            <w:noProof/>
            <w:webHidden/>
          </w:rPr>
          <w:tab/>
          <w:delText>3</w:delText>
        </w:r>
      </w:del>
    </w:p>
    <w:p w14:paraId="6FBEC756" w14:textId="77777777" w:rsidR="00AE4947" w:rsidDel="00AE4947" w:rsidRDefault="00AE4947">
      <w:pPr>
        <w:pStyle w:val="TOC1"/>
        <w:rPr>
          <w:del w:id="455" w:author="Peter Dobson" w:date="2016-04-13T12:20:00Z"/>
          <w:rFonts w:asciiTheme="minorHAnsi" w:eastAsiaTheme="minorEastAsia" w:hAnsiTheme="minorHAnsi" w:cstheme="minorBidi"/>
          <w:b w:val="0"/>
          <w:bCs w:val="0"/>
          <w:caps w:val="0"/>
          <w:noProof/>
          <w:szCs w:val="22"/>
          <w:lang w:eastAsia="en-GB"/>
        </w:rPr>
      </w:pPr>
      <w:del w:id="456" w:author="Peter Dobson" w:date="2016-04-13T12:20:00Z">
        <w:r w:rsidRPr="00AE4947" w:rsidDel="00AE4947">
          <w:rPr>
            <w:rStyle w:val="Hyperlink"/>
            <w:b w:val="0"/>
            <w:bCs w:val="0"/>
            <w:caps w:val="0"/>
            <w:noProof/>
          </w:rPr>
          <w:delText>Index of Tables</w:delText>
        </w:r>
        <w:r w:rsidDel="00AE4947">
          <w:rPr>
            <w:noProof/>
            <w:webHidden/>
          </w:rPr>
          <w:tab/>
          <w:delText>5</w:delText>
        </w:r>
      </w:del>
    </w:p>
    <w:p w14:paraId="04F21F63" w14:textId="77777777" w:rsidR="00AE4947" w:rsidDel="00AE4947" w:rsidRDefault="00AE4947">
      <w:pPr>
        <w:pStyle w:val="TOC1"/>
        <w:rPr>
          <w:del w:id="457" w:author="Peter Dobson" w:date="2016-04-13T12:20:00Z"/>
          <w:rFonts w:asciiTheme="minorHAnsi" w:eastAsiaTheme="minorEastAsia" w:hAnsiTheme="minorHAnsi" w:cstheme="minorBidi"/>
          <w:b w:val="0"/>
          <w:bCs w:val="0"/>
          <w:caps w:val="0"/>
          <w:noProof/>
          <w:szCs w:val="22"/>
          <w:lang w:eastAsia="en-GB"/>
        </w:rPr>
      </w:pPr>
      <w:del w:id="458" w:author="Peter Dobson" w:date="2016-04-13T12:20:00Z">
        <w:r w:rsidRPr="00AE4947" w:rsidDel="00AE4947">
          <w:rPr>
            <w:rStyle w:val="Hyperlink"/>
            <w:b w:val="0"/>
            <w:bCs w:val="0"/>
            <w:caps w:val="0"/>
            <w:noProof/>
          </w:rPr>
          <w:delText>Power Sources</w:delText>
        </w:r>
        <w:r w:rsidDel="00AE4947">
          <w:rPr>
            <w:noProof/>
            <w:webHidden/>
          </w:rPr>
          <w:tab/>
          <w:delText>6</w:delText>
        </w:r>
      </w:del>
    </w:p>
    <w:p w14:paraId="57AAD73B" w14:textId="77777777" w:rsidR="00AE4947" w:rsidDel="00AE4947" w:rsidRDefault="00AE4947">
      <w:pPr>
        <w:pStyle w:val="TOC1"/>
        <w:rPr>
          <w:del w:id="459" w:author="Peter Dobson" w:date="2016-04-13T12:20:00Z"/>
          <w:rFonts w:asciiTheme="minorHAnsi" w:eastAsiaTheme="minorEastAsia" w:hAnsiTheme="minorHAnsi" w:cstheme="minorBidi"/>
          <w:b w:val="0"/>
          <w:bCs w:val="0"/>
          <w:caps w:val="0"/>
          <w:noProof/>
          <w:szCs w:val="22"/>
          <w:lang w:eastAsia="en-GB"/>
        </w:rPr>
      </w:pPr>
      <w:del w:id="460" w:author="Peter Dobson" w:date="2016-04-13T12:20:00Z">
        <w:r w:rsidRPr="00AE4947" w:rsidDel="00AE4947">
          <w:rPr>
            <w:rStyle w:val="Hyperlink"/>
            <w:b w:val="0"/>
            <w:bCs w:val="0"/>
            <w:caps w:val="0"/>
            <w:noProof/>
          </w:rPr>
          <w:delText>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Introduction</w:delText>
        </w:r>
        <w:r w:rsidDel="00AE4947">
          <w:rPr>
            <w:noProof/>
            <w:webHidden/>
          </w:rPr>
          <w:tab/>
          <w:delText>6</w:delText>
        </w:r>
      </w:del>
    </w:p>
    <w:p w14:paraId="500FCA19" w14:textId="77777777" w:rsidR="00AE4947" w:rsidDel="00AE4947" w:rsidRDefault="00AE4947">
      <w:pPr>
        <w:pStyle w:val="TOC2"/>
        <w:rPr>
          <w:del w:id="461" w:author="Peter Dobson" w:date="2016-04-13T12:20:00Z"/>
          <w:rFonts w:asciiTheme="minorHAnsi" w:eastAsiaTheme="minorEastAsia" w:hAnsiTheme="minorHAnsi" w:cstheme="minorBidi"/>
          <w:bCs w:val="0"/>
          <w:noProof/>
          <w:szCs w:val="22"/>
          <w:lang w:eastAsia="en-GB"/>
        </w:rPr>
      </w:pPr>
      <w:del w:id="462" w:author="Peter Dobson" w:date="2016-04-13T12:20:00Z">
        <w:r w:rsidRPr="00AE4947" w:rsidDel="00AE4947">
          <w:rPr>
            <w:rStyle w:val="Hyperlink"/>
            <w:bCs w:val="0"/>
            <w:noProof/>
          </w:rPr>
          <w:delText>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Scope and purpose</w:delText>
        </w:r>
        <w:r w:rsidDel="00AE4947">
          <w:rPr>
            <w:noProof/>
            <w:webHidden/>
          </w:rPr>
          <w:tab/>
          <w:delText>6</w:delText>
        </w:r>
      </w:del>
    </w:p>
    <w:p w14:paraId="08C90EDB" w14:textId="77777777" w:rsidR="00AE4947" w:rsidDel="00AE4947" w:rsidRDefault="00AE4947">
      <w:pPr>
        <w:pStyle w:val="TOC2"/>
        <w:rPr>
          <w:del w:id="463" w:author="Peter Dobson" w:date="2016-04-13T12:20:00Z"/>
          <w:rFonts w:asciiTheme="minorHAnsi" w:eastAsiaTheme="minorEastAsia" w:hAnsiTheme="minorHAnsi" w:cstheme="minorBidi"/>
          <w:bCs w:val="0"/>
          <w:noProof/>
          <w:szCs w:val="22"/>
          <w:lang w:eastAsia="en-GB"/>
        </w:rPr>
      </w:pPr>
      <w:del w:id="464" w:author="Peter Dobson" w:date="2016-04-13T12:20:00Z">
        <w:r w:rsidRPr="00AE4947" w:rsidDel="00AE4947">
          <w:rPr>
            <w:rStyle w:val="Hyperlink"/>
            <w:bCs w:val="0"/>
            <w:noProof/>
          </w:rPr>
          <w:delText>1.2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Practical Guide to Choice of Energy Systems</w:delText>
        </w:r>
        <w:r w:rsidDel="00AE4947">
          <w:rPr>
            <w:noProof/>
            <w:webHidden/>
          </w:rPr>
          <w:tab/>
          <w:delText>6</w:delText>
        </w:r>
      </w:del>
    </w:p>
    <w:p w14:paraId="244B9F02" w14:textId="77777777" w:rsidR="00AE4947" w:rsidDel="00AE4947" w:rsidRDefault="00AE4947">
      <w:pPr>
        <w:pStyle w:val="TOC1"/>
        <w:rPr>
          <w:del w:id="465" w:author="Peter Dobson" w:date="2016-04-13T12:20:00Z"/>
          <w:rFonts w:asciiTheme="minorHAnsi" w:eastAsiaTheme="minorEastAsia" w:hAnsiTheme="minorHAnsi" w:cstheme="minorBidi"/>
          <w:b w:val="0"/>
          <w:bCs w:val="0"/>
          <w:caps w:val="0"/>
          <w:noProof/>
          <w:szCs w:val="22"/>
          <w:lang w:eastAsia="en-GB"/>
        </w:rPr>
      </w:pPr>
      <w:del w:id="466" w:author="Peter Dobson" w:date="2016-04-13T12:20:00Z">
        <w:r w:rsidRPr="00AE4947" w:rsidDel="00AE4947">
          <w:rPr>
            <w:rStyle w:val="Hyperlink"/>
            <w:b w:val="0"/>
            <w:bCs w:val="0"/>
            <w:caps w:val="0"/>
            <w:noProof/>
          </w:rPr>
          <w:delText>2</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How to use this guideline</w:delText>
        </w:r>
        <w:r w:rsidDel="00AE4947">
          <w:rPr>
            <w:noProof/>
            <w:webHidden/>
          </w:rPr>
          <w:tab/>
          <w:delText>6</w:delText>
        </w:r>
      </w:del>
    </w:p>
    <w:p w14:paraId="041FD317" w14:textId="77777777" w:rsidR="00AE4947" w:rsidDel="00AE4947" w:rsidRDefault="00AE4947">
      <w:pPr>
        <w:pStyle w:val="TOC1"/>
        <w:rPr>
          <w:del w:id="467" w:author="Peter Dobson" w:date="2016-04-13T12:20:00Z"/>
          <w:rFonts w:asciiTheme="minorHAnsi" w:eastAsiaTheme="minorEastAsia" w:hAnsiTheme="minorHAnsi" w:cstheme="minorBidi"/>
          <w:b w:val="0"/>
          <w:bCs w:val="0"/>
          <w:caps w:val="0"/>
          <w:noProof/>
          <w:szCs w:val="22"/>
          <w:lang w:eastAsia="en-GB"/>
        </w:rPr>
      </w:pPr>
      <w:del w:id="468" w:author="Peter Dobson" w:date="2016-04-13T12:20:00Z">
        <w:r w:rsidRPr="00AE4947" w:rsidDel="00AE4947">
          <w:rPr>
            <w:rStyle w:val="Hyperlink"/>
            <w:b w:val="0"/>
            <w:bCs w:val="0"/>
            <w:caps w:val="0"/>
            <w:noProof/>
          </w:rPr>
          <w:delText>3</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Alternating Current (AC) UTILITY POWER</w:delText>
        </w:r>
        <w:r w:rsidDel="00AE4947">
          <w:rPr>
            <w:noProof/>
            <w:webHidden/>
          </w:rPr>
          <w:tab/>
          <w:delText>6</w:delText>
        </w:r>
      </w:del>
    </w:p>
    <w:p w14:paraId="53F1D825" w14:textId="77777777" w:rsidR="00AE4947" w:rsidDel="00AE4947" w:rsidRDefault="00AE4947">
      <w:pPr>
        <w:pStyle w:val="TOC2"/>
        <w:rPr>
          <w:del w:id="469" w:author="Peter Dobson" w:date="2016-04-13T12:20:00Z"/>
          <w:rFonts w:asciiTheme="minorHAnsi" w:eastAsiaTheme="minorEastAsia" w:hAnsiTheme="minorHAnsi" w:cstheme="minorBidi"/>
          <w:bCs w:val="0"/>
          <w:noProof/>
          <w:szCs w:val="22"/>
          <w:lang w:eastAsia="en-GB"/>
        </w:rPr>
      </w:pPr>
      <w:del w:id="470" w:author="Peter Dobson" w:date="2016-04-13T12:20:00Z">
        <w:r w:rsidRPr="00AE4947" w:rsidDel="00AE4947">
          <w:rPr>
            <w:rStyle w:val="Hyperlink"/>
            <w:bCs w:val="0"/>
            <w:noProof/>
          </w:rPr>
          <w:delText>3.1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6</w:delText>
        </w:r>
      </w:del>
    </w:p>
    <w:p w14:paraId="7FFDE585" w14:textId="77777777" w:rsidR="00AE4947" w:rsidDel="00AE4947" w:rsidRDefault="00AE4947">
      <w:pPr>
        <w:pStyle w:val="TOC2"/>
        <w:rPr>
          <w:del w:id="471" w:author="Peter Dobson" w:date="2016-04-13T12:20:00Z"/>
          <w:rFonts w:asciiTheme="minorHAnsi" w:eastAsiaTheme="minorEastAsia" w:hAnsiTheme="minorHAnsi" w:cstheme="minorBidi"/>
          <w:bCs w:val="0"/>
          <w:noProof/>
          <w:szCs w:val="22"/>
          <w:lang w:eastAsia="en-GB"/>
        </w:rPr>
      </w:pPr>
      <w:del w:id="472" w:author="Peter Dobson" w:date="2016-04-13T12:20:00Z">
        <w:r w:rsidRPr="00AE4947" w:rsidDel="00AE4947">
          <w:rPr>
            <w:rStyle w:val="Hyperlink"/>
            <w:bCs w:val="0"/>
            <w:noProof/>
          </w:rPr>
          <w:delText>3.2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6</w:delText>
        </w:r>
      </w:del>
    </w:p>
    <w:p w14:paraId="4A5B169A" w14:textId="77777777" w:rsidR="00AE4947" w:rsidDel="00AE4947" w:rsidRDefault="00AE4947">
      <w:pPr>
        <w:pStyle w:val="TOC2"/>
        <w:rPr>
          <w:del w:id="473" w:author="Peter Dobson" w:date="2016-04-13T12:20:00Z"/>
          <w:rFonts w:asciiTheme="minorHAnsi" w:eastAsiaTheme="minorEastAsia" w:hAnsiTheme="minorHAnsi" w:cstheme="minorBidi"/>
          <w:bCs w:val="0"/>
          <w:noProof/>
          <w:szCs w:val="22"/>
          <w:lang w:eastAsia="en-GB"/>
        </w:rPr>
      </w:pPr>
      <w:del w:id="474" w:author="Peter Dobson" w:date="2016-04-13T12:20:00Z">
        <w:r w:rsidRPr="00AE4947" w:rsidDel="00AE4947">
          <w:rPr>
            <w:rStyle w:val="Hyperlink"/>
            <w:bCs w:val="0"/>
            <w:noProof/>
          </w:rPr>
          <w:delText>3.3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6</w:delText>
        </w:r>
      </w:del>
    </w:p>
    <w:p w14:paraId="237EF261" w14:textId="77777777" w:rsidR="00AE4947" w:rsidDel="00AE4947" w:rsidRDefault="00AE4947">
      <w:pPr>
        <w:pStyle w:val="TOC1"/>
        <w:rPr>
          <w:del w:id="475" w:author="Peter Dobson" w:date="2016-04-13T12:20:00Z"/>
          <w:rFonts w:asciiTheme="minorHAnsi" w:eastAsiaTheme="minorEastAsia" w:hAnsiTheme="minorHAnsi" w:cstheme="minorBidi"/>
          <w:b w:val="0"/>
          <w:bCs w:val="0"/>
          <w:caps w:val="0"/>
          <w:noProof/>
          <w:szCs w:val="22"/>
          <w:lang w:eastAsia="en-GB"/>
        </w:rPr>
      </w:pPr>
      <w:del w:id="476" w:author="Peter Dobson" w:date="2016-04-13T12:20:00Z">
        <w:r w:rsidRPr="00AE4947" w:rsidDel="00AE4947">
          <w:rPr>
            <w:rStyle w:val="Hyperlink"/>
            <w:b w:val="0"/>
            <w:bCs w:val="0"/>
            <w:caps w:val="0"/>
            <w:noProof/>
          </w:rPr>
          <w:delText>4</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PHOTOVOLTAIC POWER (PV)</w:delText>
        </w:r>
        <w:r w:rsidDel="00AE4947">
          <w:rPr>
            <w:noProof/>
            <w:webHidden/>
          </w:rPr>
          <w:tab/>
          <w:delText>7</w:delText>
        </w:r>
      </w:del>
    </w:p>
    <w:p w14:paraId="5825444F" w14:textId="77777777" w:rsidR="00AE4947" w:rsidDel="00AE4947" w:rsidRDefault="00AE4947">
      <w:pPr>
        <w:pStyle w:val="TOC2"/>
        <w:rPr>
          <w:del w:id="477" w:author="Peter Dobson" w:date="2016-04-13T12:20:00Z"/>
          <w:rFonts w:asciiTheme="minorHAnsi" w:eastAsiaTheme="minorEastAsia" w:hAnsiTheme="minorHAnsi" w:cstheme="minorBidi"/>
          <w:bCs w:val="0"/>
          <w:noProof/>
          <w:szCs w:val="22"/>
          <w:lang w:eastAsia="en-GB"/>
        </w:rPr>
      </w:pPr>
      <w:del w:id="478" w:author="Peter Dobson" w:date="2016-04-13T12:20:00Z">
        <w:r w:rsidRPr="00AE4947" w:rsidDel="00AE4947">
          <w:rPr>
            <w:rStyle w:val="Hyperlink"/>
            <w:bCs w:val="0"/>
            <w:noProof/>
          </w:rPr>
          <w:delText>4.1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7</w:delText>
        </w:r>
      </w:del>
    </w:p>
    <w:p w14:paraId="28BA7912" w14:textId="77777777" w:rsidR="00AE4947" w:rsidDel="00AE4947" w:rsidRDefault="00AE4947">
      <w:pPr>
        <w:pStyle w:val="TOC2"/>
        <w:rPr>
          <w:del w:id="479" w:author="Peter Dobson" w:date="2016-04-13T12:20:00Z"/>
          <w:rFonts w:asciiTheme="minorHAnsi" w:eastAsiaTheme="minorEastAsia" w:hAnsiTheme="minorHAnsi" w:cstheme="minorBidi"/>
          <w:bCs w:val="0"/>
          <w:noProof/>
          <w:szCs w:val="22"/>
          <w:lang w:eastAsia="en-GB"/>
        </w:rPr>
      </w:pPr>
      <w:del w:id="480" w:author="Peter Dobson" w:date="2016-04-13T12:20:00Z">
        <w:r w:rsidRPr="00AE4947" w:rsidDel="00AE4947">
          <w:rPr>
            <w:rStyle w:val="Hyperlink"/>
            <w:bCs w:val="0"/>
            <w:noProof/>
          </w:rPr>
          <w:delText>4.2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7</w:delText>
        </w:r>
      </w:del>
    </w:p>
    <w:p w14:paraId="14C3705F" w14:textId="77777777" w:rsidR="00AE4947" w:rsidDel="00AE4947" w:rsidRDefault="00AE4947">
      <w:pPr>
        <w:pStyle w:val="TOC2"/>
        <w:rPr>
          <w:del w:id="481" w:author="Peter Dobson" w:date="2016-04-13T12:20:00Z"/>
          <w:rFonts w:asciiTheme="minorHAnsi" w:eastAsiaTheme="minorEastAsia" w:hAnsiTheme="minorHAnsi" w:cstheme="minorBidi"/>
          <w:bCs w:val="0"/>
          <w:noProof/>
          <w:szCs w:val="22"/>
          <w:lang w:eastAsia="en-GB"/>
        </w:rPr>
      </w:pPr>
      <w:del w:id="482" w:author="Peter Dobson" w:date="2016-04-13T12:20:00Z">
        <w:r w:rsidRPr="00AE4947" w:rsidDel="00AE4947">
          <w:rPr>
            <w:rStyle w:val="Hyperlink"/>
            <w:bCs w:val="0"/>
            <w:noProof/>
          </w:rPr>
          <w:delText>4.3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7</w:delText>
        </w:r>
      </w:del>
    </w:p>
    <w:p w14:paraId="28BAB545" w14:textId="77777777" w:rsidR="00AE4947" w:rsidDel="00AE4947" w:rsidRDefault="00AE4947">
      <w:pPr>
        <w:pStyle w:val="TOC2"/>
        <w:rPr>
          <w:del w:id="483" w:author="Peter Dobson" w:date="2016-04-13T12:20:00Z"/>
          <w:rFonts w:asciiTheme="minorHAnsi" w:eastAsiaTheme="minorEastAsia" w:hAnsiTheme="minorHAnsi" w:cstheme="minorBidi"/>
          <w:bCs w:val="0"/>
          <w:noProof/>
          <w:szCs w:val="22"/>
          <w:lang w:eastAsia="en-GB"/>
        </w:rPr>
      </w:pPr>
      <w:del w:id="484" w:author="Peter Dobson" w:date="2016-04-13T12:20:00Z">
        <w:r w:rsidRPr="00AE4947" w:rsidDel="00AE4947">
          <w:rPr>
            <w:rStyle w:val="Hyperlink"/>
            <w:bCs w:val="0"/>
            <w:noProof/>
          </w:rPr>
          <w:delText>4.4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Detailed information:</w:delText>
        </w:r>
        <w:r w:rsidDel="00AE4947">
          <w:rPr>
            <w:noProof/>
            <w:webHidden/>
          </w:rPr>
          <w:tab/>
          <w:delText>7</w:delText>
        </w:r>
      </w:del>
    </w:p>
    <w:p w14:paraId="1DC8D9DB" w14:textId="77777777" w:rsidR="00AE4947" w:rsidDel="00AE4947" w:rsidRDefault="00AE4947">
      <w:pPr>
        <w:pStyle w:val="TOC1"/>
        <w:rPr>
          <w:del w:id="485" w:author="Peter Dobson" w:date="2016-04-13T12:20:00Z"/>
          <w:rFonts w:asciiTheme="minorHAnsi" w:eastAsiaTheme="minorEastAsia" w:hAnsiTheme="minorHAnsi" w:cstheme="minorBidi"/>
          <w:b w:val="0"/>
          <w:bCs w:val="0"/>
          <w:caps w:val="0"/>
          <w:noProof/>
          <w:szCs w:val="22"/>
          <w:lang w:eastAsia="en-GB"/>
        </w:rPr>
      </w:pPr>
      <w:del w:id="486" w:author="Peter Dobson" w:date="2016-04-13T12:20:00Z">
        <w:r w:rsidRPr="00AE4947" w:rsidDel="00AE4947">
          <w:rPr>
            <w:rStyle w:val="Hyperlink"/>
            <w:b w:val="0"/>
            <w:bCs w:val="0"/>
            <w:caps w:val="0"/>
            <w:noProof/>
          </w:rPr>
          <w:delText>5</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Wind power</w:delText>
        </w:r>
        <w:r w:rsidDel="00AE4947">
          <w:rPr>
            <w:noProof/>
            <w:webHidden/>
          </w:rPr>
          <w:tab/>
          <w:delText>7</w:delText>
        </w:r>
      </w:del>
    </w:p>
    <w:p w14:paraId="3D5A6C78" w14:textId="77777777" w:rsidR="00AE4947" w:rsidDel="00AE4947" w:rsidRDefault="00AE4947">
      <w:pPr>
        <w:pStyle w:val="TOC2"/>
        <w:rPr>
          <w:del w:id="487" w:author="Peter Dobson" w:date="2016-04-13T12:20:00Z"/>
          <w:rFonts w:asciiTheme="minorHAnsi" w:eastAsiaTheme="minorEastAsia" w:hAnsiTheme="minorHAnsi" w:cstheme="minorBidi"/>
          <w:bCs w:val="0"/>
          <w:noProof/>
          <w:szCs w:val="22"/>
          <w:lang w:eastAsia="en-GB"/>
        </w:rPr>
      </w:pPr>
      <w:del w:id="488" w:author="Peter Dobson" w:date="2016-04-13T12:20:00Z">
        <w:r w:rsidRPr="00AE4947" w:rsidDel="00AE4947">
          <w:rPr>
            <w:rStyle w:val="Hyperlink"/>
            <w:bCs w:val="0"/>
            <w:noProof/>
          </w:rPr>
          <w:delText>5.1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7</w:delText>
        </w:r>
      </w:del>
    </w:p>
    <w:p w14:paraId="50FFFD20" w14:textId="77777777" w:rsidR="00AE4947" w:rsidDel="00AE4947" w:rsidRDefault="00AE4947">
      <w:pPr>
        <w:pStyle w:val="TOC2"/>
        <w:rPr>
          <w:del w:id="489" w:author="Peter Dobson" w:date="2016-04-13T12:20:00Z"/>
          <w:rFonts w:asciiTheme="minorHAnsi" w:eastAsiaTheme="minorEastAsia" w:hAnsiTheme="minorHAnsi" w:cstheme="minorBidi"/>
          <w:bCs w:val="0"/>
          <w:noProof/>
          <w:szCs w:val="22"/>
          <w:lang w:eastAsia="en-GB"/>
        </w:rPr>
      </w:pPr>
      <w:del w:id="490" w:author="Peter Dobson" w:date="2016-04-13T12:20:00Z">
        <w:r w:rsidRPr="00AE4947" w:rsidDel="00AE4947">
          <w:rPr>
            <w:rStyle w:val="Hyperlink"/>
            <w:bCs w:val="0"/>
            <w:noProof/>
          </w:rPr>
          <w:delText>5.2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7</w:delText>
        </w:r>
      </w:del>
    </w:p>
    <w:p w14:paraId="079EA40C" w14:textId="77777777" w:rsidR="00AE4947" w:rsidDel="00AE4947" w:rsidRDefault="00AE4947">
      <w:pPr>
        <w:pStyle w:val="TOC2"/>
        <w:rPr>
          <w:del w:id="491" w:author="Peter Dobson" w:date="2016-04-13T12:20:00Z"/>
          <w:rFonts w:asciiTheme="minorHAnsi" w:eastAsiaTheme="minorEastAsia" w:hAnsiTheme="minorHAnsi" w:cstheme="minorBidi"/>
          <w:bCs w:val="0"/>
          <w:noProof/>
          <w:szCs w:val="22"/>
          <w:lang w:eastAsia="en-GB"/>
        </w:rPr>
      </w:pPr>
      <w:del w:id="492" w:author="Peter Dobson" w:date="2016-04-13T12:20:00Z">
        <w:r w:rsidRPr="00AE4947" w:rsidDel="00AE4947">
          <w:rPr>
            <w:rStyle w:val="Hyperlink"/>
            <w:bCs w:val="0"/>
            <w:noProof/>
          </w:rPr>
          <w:delText>5.3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8</w:delText>
        </w:r>
      </w:del>
    </w:p>
    <w:p w14:paraId="6C0817A7" w14:textId="77777777" w:rsidR="00AE4947" w:rsidDel="00AE4947" w:rsidRDefault="00AE4947">
      <w:pPr>
        <w:pStyle w:val="TOC2"/>
        <w:rPr>
          <w:del w:id="493" w:author="Peter Dobson" w:date="2016-04-13T12:20:00Z"/>
          <w:rFonts w:asciiTheme="minorHAnsi" w:eastAsiaTheme="minorEastAsia" w:hAnsiTheme="minorHAnsi" w:cstheme="minorBidi"/>
          <w:bCs w:val="0"/>
          <w:noProof/>
          <w:szCs w:val="22"/>
          <w:lang w:eastAsia="en-GB"/>
        </w:rPr>
      </w:pPr>
      <w:del w:id="494" w:author="Peter Dobson" w:date="2016-04-13T12:20:00Z">
        <w:r w:rsidRPr="00AE4947" w:rsidDel="00AE4947">
          <w:rPr>
            <w:rStyle w:val="Hyperlink"/>
            <w:bCs w:val="0"/>
            <w:noProof/>
          </w:rPr>
          <w:delText>5.4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Detailed information</w:delText>
        </w:r>
        <w:r w:rsidDel="00AE4947">
          <w:rPr>
            <w:noProof/>
            <w:webHidden/>
          </w:rPr>
          <w:tab/>
          <w:delText>8</w:delText>
        </w:r>
      </w:del>
    </w:p>
    <w:p w14:paraId="0D8063D2" w14:textId="77777777" w:rsidR="00AE4947" w:rsidDel="00AE4947" w:rsidRDefault="00AE4947">
      <w:pPr>
        <w:pStyle w:val="TOC1"/>
        <w:rPr>
          <w:del w:id="495" w:author="Peter Dobson" w:date="2016-04-13T12:20:00Z"/>
          <w:rFonts w:asciiTheme="minorHAnsi" w:eastAsiaTheme="minorEastAsia" w:hAnsiTheme="minorHAnsi" w:cstheme="minorBidi"/>
          <w:b w:val="0"/>
          <w:bCs w:val="0"/>
          <w:caps w:val="0"/>
          <w:noProof/>
          <w:szCs w:val="22"/>
          <w:lang w:eastAsia="en-GB"/>
        </w:rPr>
      </w:pPr>
      <w:del w:id="496" w:author="Peter Dobson" w:date="2016-04-13T12:20:00Z">
        <w:r w:rsidRPr="00AE4947" w:rsidDel="00AE4947">
          <w:rPr>
            <w:rStyle w:val="Hyperlink"/>
            <w:b w:val="0"/>
            <w:bCs w:val="0"/>
            <w:caps w:val="0"/>
            <w:noProof/>
          </w:rPr>
          <w:delText>6</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Wave Activated Generator (WAG)</w:delText>
        </w:r>
        <w:r w:rsidDel="00AE4947">
          <w:rPr>
            <w:noProof/>
            <w:webHidden/>
          </w:rPr>
          <w:tab/>
          <w:delText>8</w:delText>
        </w:r>
      </w:del>
    </w:p>
    <w:p w14:paraId="11823666" w14:textId="77777777" w:rsidR="00AE4947" w:rsidDel="00AE4947" w:rsidRDefault="00AE4947">
      <w:pPr>
        <w:pStyle w:val="TOC2"/>
        <w:rPr>
          <w:del w:id="497" w:author="Peter Dobson" w:date="2016-04-13T12:20:00Z"/>
          <w:rFonts w:asciiTheme="minorHAnsi" w:eastAsiaTheme="minorEastAsia" w:hAnsiTheme="minorHAnsi" w:cstheme="minorBidi"/>
          <w:bCs w:val="0"/>
          <w:noProof/>
          <w:szCs w:val="22"/>
          <w:lang w:eastAsia="en-GB"/>
        </w:rPr>
      </w:pPr>
      <w:del w:id="498" w:author="Peter Dobson" w:date="2016-04-13T12:20:00Z">
        <w:r w:rsidRPr="00AE4947" w:rsidDel="00AE4947">
          <w:rPr>
            <w:rStyle w:val="Hyperlink"/>
            <w:bCs w:val="0"/>
            <w:noProof/>
          </w:rPr>
          <w:delText>6.1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8</w:delText>
        </w:r>
      </w:del>
    </w:p>
    <w:p w14:paraId="4B6DA8FE" w14:textId="77777777" w:rsidR="00AE4947" w:rsidDel="00AE4947" w:rsidRDefault="00AE4947">
      <w:pPr>
        <w:pStyle w:val="TOC2"/>
        <w:rPr>
          <w:del w:id="499" w:author="Peter Dobson" w:date="2016-04-13T12:20:00Z"/>
          <w:rFonts w:asciiTheme="minorHAnsi" w:eastAsiaTheme="minorEastAsia" w:hAnsiTheme="minorHAnsi" w:cstheme="minorBidi"/>
          <w:bCs w:val="0"/>
          <w:noProof/>
          <w:szCs w:val="22"/>
          <w:lang w:eastAsia="en-GB"/>
        </w:rPr>
      </w:pPr>
      <w:del w:id="500" w:author="Peter Dobson" w:date="2016-04-13T12:20:00Z">
        <w:r w:rsidRPr="00AE4947" w:rsidDel="00AE4947">
          <w:rPr>
            <w:rStyle w:val="Hyperlink"/>
            <w:bCs w:val="0"/>
            <w:noProof/>
          </w:rPr>
          <w:delText>6.2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8</w:delText>
        </w:r>
      </w:del>
    </w:p>
    <w:p w14:paraId="48F8EC1E" w14:textId="77777777" w:rsidR="00AE4947" w:rsidDel="00AE4947" w:rsidRDefault="00AE4947">
      <w:pPr>
        <w:pStyle w:val="TOC2"/>
        <w:rPr>
          <w:del w:id="501" w:author="Peter Dobson" w:date="2016-04-13T12:20:00Z"/>
          <w:rFonts w:asciiTheme="minorHAnsi" w:eastAsiaTheme="minorEastAsia" w:hAnsiTheme="minorHAnsi" w:cstheme="minorBidi"/>
          <w:bCs w:val="0"/>
          <w:noProof/>
          <w:szCs w:val="22"/>
          <w:lang w:eastAsia="en-GB"/>
        </w:rPr>
      </w:pPr>
      <w:del w:id="502" w:author="Peter Dobson" w:date="2016-04-13T12:20:00Z">
        <w:r w:rsidRPr="00AE4947" w:rsidDel="00AE4947">
          <w:rPr>
            <w:rStyle w:val="Hyperlink"/>
            <w:bCs w:val="0"/>
            <w:noProof/>
          </w:rPr>
          <w:delText>6.3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8</w:delText>
        </w:r>
      </w:del>
    </w:p>
    <w:p w14:paraId="10871E8E" w14:textId="77777777" w:rsidR="00AE4947" w:rsidDel="00AE4947" w:rsidRDefault="00AE4947">
      <w:pPr>
        <w:pStyle w:val="TOC1"/>
        <w:rPr>
          <w:del w:id="503" w:author="Peter Dobson" w:date="2016-04-13T12:20:00Z"/>
          <w:rFonts w:asciiTheme="minorHAnsi" w:eastAsiaTheme="minorEastAsia" w:hAnsiTheme="minorHAnsi" w:cstheme="minorBidi"/>
          <w:b w:val="0"/>
          <w:bCs w:val="0"/>
          <w:caps w:val="0"/>
          <w:noProof/>
          <w:szCs w:val="22"/>
          <w:lang w:eastAsia="en-GB"/>
        </w:rPr>
      </w:pPr>
      <w:del w:id="504" w:author="Peter Dobson" w:date="2016-04-13T12:20:00Z">
        <w:r w:rsidRPr="00AE4947" w:rsidDel="00AE4947">
          <w:rPr>
            <w:rStyle w:val="Hyperlink"/>
            <w:b w:val="0"/>
            <w:bCs w:val="0"/>
            <w:caps w:val="0"/>
            <w:noProof/>
          </w:rPr>
          <w:delText>7</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Fuel Cells</w:delText>
        </w:r>
        <w:r w:rsidDel="00AE4947">
          <w:rPr>
            <w:noProof/>
            <w:webHidden/>
          </w:rPr>
          <w:tab/>
          <w:delText>8</w:delText>
        </w:r>
      </w:del>
    </w:p>
    <w:p w14:paraId="2AABF764" w14:textId="77777777" w:rsidR="00AE4947" w:rsidDel="00AE4947" w:rsidRDefault="00AE4947">
      <w:pPr>
        <w:pStyle w:val="TOC2"/>
        <w:rPr>
          <w:del w:id="505" w:author="Peter Dobson" w:date="2016-04-13T12:20:00Z"/>
          <w:rFonts w:asciiTheme="minorHAnsi" w:eastAsiaTheme="minorEastAsia" w:hAnsiTheme="minorHAnsi" w:cstheme="minorBidi"/>
          <w:bCs w:val="0"/>
          <w:noProof/>
          <w:szCs w:val="22"/>
          <w:lang w:eastAsia="en-GB"/>
        </w:rPr>
      </w:pPr>
      <w:del w:id="506" w:author="Peter Dobson" w:date="2016-04-13T12:20:00Z">
        <w:r w:rsidRPr="00AE4947" w:rsidDel="00AE4947">
          <w:rPr>
            <w:rStyle w:val="Hyperlink"/>
            <w:bCs w:val="0"/>
            <w:noProof/>
          </w:rPr>
          <w:delText>7.1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8</w:delText>
        </w:r>
      </w:del>
    </w:p>
    <w:p w14:paraId="223E8DF3" w14:textId="77777777" w:rsidR="00AE4947" w:rsidDel="00AE4947" w:rsidRDefault="00AE4947">
      <w:pPr>
        <w:pStyle w:val="TOC2"/>
        <w:rPr>
          <w:del w:id="507" w:author="Peter Dobson" w:date="2016-04-13T12:20:00Z"/>
          <w:rFonts w:asciiTheme="minorHAnsi" w:eastAsiaTheme="minorEastAsia" w:hAnsiTheme="minorHAnsi" w:cstheme="minorBidi"/>
          <w:bCs w:val="0"/>
          <w:noProof/>
          <w:szCs w:val="22"/>
          <w:lang w:eastAsia="en-GB"/>
        </w:rPr>
      </w:pPr>
      <w:del w:id="508" w:author="Peter Dobson" w:date="2016-04-13T12:20:00Z">
        <w:r w:rsidRPr="00AE4947" w:rsidDel="00AE4947">
          <w:rPr>
            <w:rStyle w:val="Hyperlink"/>
            <w:bCs w:val="0"/>
            <w:noProof/>
          </w:rPr>
          <w:delText>7.2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9</w:delText>
        </w:r>
      </w:del>
    </w:p>
    <w:p w14:paraId="54D855DA" w14:textId="77777777" w:rsidR="00AE4947" w:rsidDel="00AE4947" w:rsidRDefault="00AE4947">
      <w:pPr>
        <w:pStyle w:val="TOC2"/>
        <w:rPr>
          <w:del w:id="509" w:author="Peter Dobson" w:date="2016-04-13T12:20:00Z"/>
          <w:rFonts w:asciiTheme="minorHAnsi" w:eastAsiaTheme="minorEastAsia" w:hAnsiTheme="minorHAnsi" w:cstheme="minorBidi"/>
          <w:bCs w:val="0"/>
          <w:noProof/>
          <w:szCs w:val="22"/>
          <w:lang w:eastAsia="en-GB"/>
        </w:rPr>
      </w:pPr>
      <w:del w:id="510" w:author="Peter Dobson" w:date="2016-04-13T12:20:00Z">
        <w:r w:rsidRPr="00AE4947" w:rsidDel="00AE4947">
          <w:rPr>
            <w:rStyle w:val="Hyperlink"/>
            <w:bCs w:val="0"/>
            <w:noProof/>
          </w:rPr>
          <w:delText>7.3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9</w:delText>
        </w:r>
      </w:del>
    </w:p>
    <w:p w14:paraId="0A627D57" w14:textId="77777777" w:rsidR="00AE4947" w:rsidDel="00AE4947" w:rsidRDefault="00AE4947">
      <w:pPr>
        <w:pStyle w:val="TOC1"/>
        <w:rPr>
          <w:del w:id="511" w:author="Peter Dobson" w:date="2016-04-13T12:20:00Z"/>
          <w:rFonts w:asciiTheme="minorHAnsi" w:eastAsiaTheme="minorEastAsia" w:hAnsiTheme="minorHAnsi" w:cstheme="minorBidi"/>
          <w:b w:val="0"/>
          <w:bCs w:val="0"/>
          <w:caps w:val="0"/>
          <w:noProof/>
          <w:szCs w:val="22"/>
          <w:lang w:eastAsia="en-GB"/>
        </w:rPr>
      </w:pPr>
      <w:del w:id="512" w:author="Peter Dobson" w:date="2016-04-13T12:20:00Z">
        <w:r w:rsidRPr="00AE4947" w:rsidDel="00AE4947">
          <w:rPr>
            <w:rStyle w:val="Hyperlink"/>
            <w:b w:val="0"/>
            <w:bCs w:val="0"/>
            <w:caps w:val="0"/>
            <w:noProof/>
          </w:rPr>
          <w:delText>8</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Diesel Generators</w:delText>
        </w:r>
        <w:r w:rsidDel="00AE4947">
          <w:rPr>
            <w:noProof/>
            <w:webHidden/>
          </w:rPr>
          <w:tab/>
          <w:delText>9</w:delText>
        </w:r>
      </w:del>
    </w:p>
    <w:p w14:paraId="7F6F30B8" w14:textId="77777777" w:rsidR="00AE4947" w:rsidDel="00AE4947" w:rsidRDefault="00AE4947">
      <w:pPr>
        <w:pStyle w:val="TOC2"/>
        <w:rPr>
          <w:del w:id="513" w:author="Peter Dobson" w:date="2016-04-13T12:20:00Z"/>
          <w:rFonts w:asciiTheme="minorHAnsi" w:eastAsiaTheme="minorEastAsia" w:hAnsiTheme="minorHAnsi" w:cstheme="minorBidi"/>
          <w:bCs w:val="0"/>
          <w:noProof/>
          <w:szCs w:val="22"/>
          <w:lang w:eastAsia="en-GB"/>
        </w:rPr>
      </w:pPr>
      <w:del w:id="514" w:author="Peter Dobson" w:date="2016-04-13T12:20:00Z">
        <w:r w:rsidRPr="00AE4947" w:rsidDel="00AE4947">
          <w:rPr>
            <w:rStyle w:val="Hyperlink"/>
            <w:bCs w:val="0"/>
            <w:noProof/>
          </w:rPr>
          <w:delText>8.1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9</w:delText>
        </w:r>
      </w:del>
    </w:p>
    <w:p w14:paraId="67ACF2EF" w14:textId="77777777" w:rsidR="00AE4947" w:rsidDel="00AE4947" w:rsidRDefault="00AE4947">
      <w:pPr>
        <w:pStyle w:val="TOC2"/>
        <w:rPr>
          <w:del w:id="515" w:author="Peter Dobson" w:date="2016-04-13T12:20:00Z"/>
          <w:rFonts w:asciiTheme="minorHAnsi" w:eastAsiaTheme="minorEastAsia" w:hAnsiTheme="minorHAnsi" w:cstheme="minorBidi"/>
          <w:bCs w:val="0"/>
          <w:noProof/>
          <w:szCs w:val="22"/>
          <w:lang w:eastAsia="en-GB"/>
        </w:rPr>
      </w:pPr>
      <w:del w:id="516" w:author="Peter Dobson" w:date="2016-04-13T12:20:00Z">
        <w:r w:rsidRPr="00AE4947" w:rsidDel="00AE4947">
          <w:rPr>
            <w:rStyle w:val="Hyperlink"/>
            <w:bCs w:val="0"/>
            <w:noProof/>
          </w:rPr>
          <w:delText>8.2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9</w:delText>
        </w:r>
      </w:del>
    </w:p>
    <w:p w14:paraId="70F0B0D5" w14:textId="77777777" w:rsidR="00AE4947" w:rsidDel="00AE4947" w:rsidRDefault="00AE4947">
      <w:pPr>
        <w:pStyle w:val="TOC2"/>
        <w:rPr>
          <w:del w:id="517" w:author="Peter Dobson" w:date="2016-04-13T12:20:00Z"/>
          <w:rFonts w:asciiTheme="minorHAnsi" w:eastAsiaTheme="minorEastAsia" w:hAnsiTheme="minorHAnsi" w:cstheme="minorBidi"/>
          <w:bCs w:val="0"/>
          <w:noProof/>
          <w:szCs w:val="22"/>
          <w:lang w:eastAsia="en-GB"/>
        </w:rPr>
      </w:pPr>
      <w:del w:id="518" w:author="Peter Dobson" w:date="2016-04-13T12:20:00Z">
        <w:r w:rsidRPr="00AE4947" w:rsidDel="00AE4947">
          <w:rPr>
            <w:rStyle w:val="Hyperlink"/>
            <w:bCs w:val="0"/>
            <w:noProof/>
          </w:rPr>
          <w:delText>8.3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9</w:delText>
        </w:r>
      </w:del>
    </w:p>
    <w:p w14:paraId="5CBCDECD" w14:textId="77777777" w:rsidR="00AE4947" w:rsidDel="00AE4947" w:rsidRDefault="00AE4947">
      <w:pPr>
        <w:pStyle w:val="TOC1"/>
        <w:rPr>
          <w:del w:id="519" w:author="Peter Dobson" w:date="2016-04-13T12:20:00Z"/>
          <w:rFonts w:asciiTheme="minorHAnsi" w:eastAsiaTheme="minorEastAsia" w:hAnsiTheme="minorHAnsi" w:cstheme="minorBidi"/>
          <w:b w:val="0"/>
          <w:bCs w:val="0"/>
          <w:caps w:val="0"/>
          <w:noProof/>
          <w:szCs w:val="22"/>
          <w:lang w:eastAsia="en-GB"/>
        </w:rPr>
      </w:pPr>
      <w:del w:id="520" w:author="Peter Dobson" w:date="2016-04-13T12:20:00Z">
        <w:r w:rsidRPr="00AE4947" w:rsidDel="00AE4947">
          <w:rPr>
            <w:rStyle w:val="Hyperlink"/>
            <w:b w:val="0"/>
            <w:bCs w:val="0"/>
            <w:caps w:val="0"/>
            <w:noProof/>
          </w:rPr>
          <w:delText>9</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Petrol/Gas Engine Generators</w:delText>
        </w:r>
        <w:r w:rsidDel="00AE4947">
          <w:rPr>
            <w:noProof/>
            <w:webHidden/>
          </w:rPr>
          <w:tab/>
          <w:delText>10</w:delText>
        </w:r>
      </w:del>
    </w:p>
    <w:p w14:paraId="54BC4F63" w14:textId="77777777" w:rsidR="00AE4947" w:rsidDel="00AE4947" w:rsidRDefault="00AE4947">
      <w:pPr>
        <w:pStyle w:val="TOC2"/>
        <w:rPr>
          <w:del w:id="521" w:author="Peter Dobson" w:date="2016-04-13T12:20:00Z"/>
          <w:rFonts w:asciiTheme="minorHAnsi" w:eastAsiaTheme="minorEastAsia" w:hAnsiTheme="minorHAnsi" w:cstheme="minorBidi"/>
          <w:bCs w:val="0"/>
          <w:noProof/>
          <w:szCs w:val="22"/>
          <w:lang w:eastAsia="en-GB"/>
        </w:rPr>
      </w:pPr>
      <w:del w:id="522" w:author="Peter Dobson" w:date="2016-04-13T12:20:00Z">
        <w:r w:rsidRPr="00AE4947" w:rsidDel="00AE4947">
          <w:rPr>
            <w:rStyle w:val="Hyperlink"/>
            <w:bCs w:val="0"/>
            <w:noProof/>
          </w:rPr>
          <w:delText>9.1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10</w:delText>
        </w:r>
      </w:del>
    </w:p>
    <w:p w14:paraId="573E7EE7" w14:textId="77777777" w:rsidR="00AE4947" w:rsidDel="00AE4947" w:rsidRDefault="00AE4947">
      <w:pPr>
        <w:pStyle w:val="TOC2"/>
        <w:rPr>
          <w:del w:id="523" w:author="Peter Dobson" w:date="2016-04-13T12:20:00Z"/>
          <w:rFonts w:asciiTheme="minorHAnsi" w:eastAsiaTheme="minorEastAsia" w:hAnsiTheme="minorHAnsi" w:cstheme="minorBidi"/>
          <w:bCs w:val="0"/>
          <w:noProof/>
          <w:szCs w:val="22"/>
          <w:lang w:eastAsia="en-GB"/>
        </w:rPr>
      </w:pPr>
      <w:del w:id="524" w:author="Peter Dobson" w:date="2016-04-13T12:20:00Z">
        <w:r w:rsidRPr="00AE4947" w:rsidDel="00AE4947">
          <w:rPr>
            <w:rStyle w:val="Hyperlink"/>
            <w:bCs w:val="0"/>
            <w:noProof/>
          </w:rPr>
          <w:delText>9.2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10</w:delText>
        </w:r>
      </w:del>
    </w:p>
    <w:p w14:paraId="13973A03" w14:textId="77777777" w:rsidR="00AE4947" w:rsidDel="00AE4947" w:rsidRDefault="00AE4947">
      <w:pPr>
        <w:pStyle w:val="TOC2"/>
        <w:rPr>
          <w:del w:id="525" w:author="Peter Dobson" w:date="2016-04-13T12:20:00Z"/>
          <w:rFonts w:asciiTheme="minorHAnsi" w:eastAsiaTheme="minorEastAsia" w:hAnsiTheme="minorHAnsi" w:cstheme="minorBidi"/>
          <w:bCs w:val="0"/>
          <w:noProof/>
          <w:szCs w:val="22"/>
          <w:lang w:eastAsia="en-GB"/>
        </w:rPr>
      </w:pPr>
      <w:del w:id="526" w:author="Peter Dobson" w:date="2016-04-13T12:20:00Z">
        <w:r w:rsidRPr="00AE4947" w:rsidDel="00AE4947">
          <w:rPr>
            <w:rStyle w:val="Hyperlink"/>
            <w:bCs w:val="0"/>
            <w:noProof/>
          </w:rPr>
          <w:delText>9.3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10</w:delText>
        </w:r>
      </w:del>
    </w:p>
    <w:p w14:paraId="2B99539E" w14:textId="77777777" w:rsidR="00AE4947" w:rsidDel="00AE4947" w:rsidRDefault="00AE4947">
      <w:pPr>
        <w:pStyle w:val="TOC1"/>
        <w:rPr>
          <w:del w:id="527" w:author="Peter Dobson" w:date="2016-04-13T12:20:00Z"/>
          <w:rFonts w:asciiTheme="minorHAnsi" w:eastAsiaTheme="minorEastAsia" w:hAnsiTheme="minorHAnsi" w:cstheme="minorBidi"/>
          <w:b w:val="0"/>
          <w:bCs w:val="0"/>
          <w:caps w:val="0"/>
          <w:noProof/>
          <w:szCs w:val="22"/>
          <w:lang w:eastAsia="en-GB"/>
        </w:rPr>
      </w:pPr>
      <w:del w:id="528" w:author="Peter Dobson" w:date="2016-04-13T12:20:00Z">
        <w:r w:rsidRPr="00AE4947" w:rsidDel="00AE4947">
          <w:rPr>
            <w:rStyle w:val="Hyperlink"/>
            <w:b w:val="0"/>
            <w:bCs w:val="0"/>
            <w:caps w:val="0"/>
            <w:noProof/>
          </w:rPr>
          <w:delText>10</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Hybrid Power Systems</w:delText>
        </w:r>
        <w:r w:rsidDel="00AE4947">
          <w:rPr>
            <w:noProof/>
            <w:webHidden/>
          </w:rPr>
          <w:tab/>
          <w:delText>10</w:delText>
        </w:r>
      </w:del>
    </w:p>
    <w:p w14:paraId="342995A9" w14:textId="77777777" w:rsidR="00AE4947" w:rsidDel="00AE4947" w:rsidRDefault="00AE4947">
      <w:pPr>
        <w:pStyle w:val="TOC2"/>
        <w:rPr>
          <w:del w:id="529" w:author="Peter Dobson" w:date="2016-04-13T12:20:00Z"/>
          <w:rFonts w:asciiTheme="minorHAnsi" w:eastAsiaTheme="minorEastAsia" w:hAnsiTheme="minorHAnsi" w:cstheme="minorBidi"/>
          <w:bCs w:val="0"/>
          <w:noProof/>
          <w:szCs w:val="22"/>
          <w:lang w:eastAsia="en-GB"/>
        </w:rPr>
      </w:pPr>
      <w:del w:id="530" w:author="Peter Dobson" w:date="2016-04-13T12:20:00Z">
        <w:r w:rsidRPr="00AE4947" w:rsidDel="00AE4947">
          <w:rPr>
            <w:rStyle w:val="Hyperlink"/>
            <w:bCs w:val="0"/>
            <w:noProof/>
          </w:rPr>
          <w:delText>10.1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10</w:delText>
        </w:r>
      </w:del>
    </w:p>
    <w:p w14:paraId="3A5F5640" w14:textId="77777777" w:rsidR="00AE4947" w:rsidDel="00AE4947" w:rsidRDefault="00AE4947">
      <w:pPr>
        <w:pStyle w:val="TOC2"/>
        <w:rPr>
          <w:del w:id="531" w:author="Peter Dobson" w:date="2016-04-13T12:20:00Z"/>
          <w:rFonts w:asciiTheme="minorHAnsi" w:eastAsiaTheme="minorEastAsia" w:hAnsiTheme="minorHAnsi" w:cstheme="minorBidi"/>
          <w:bCs w:val="0"/>
          <w:noProof/>
          <w:szCs w:val="22"/>
          <w:lang w:eastAsia="en-GB"/>
        </w:rPr>
      </w:pPr>
      <w:del w:id="532" w:author="Peter Dobson" w:date="2016-04-13T12:20:00Z">
        <w:r w:rsidRPr="00AE4947" w:rsidDel="00AE4947">
          <w:rPr>
            <w:rStyle w:val="Hyperlink"/>
            <w:bCs w:val="0"/>
            <w:noProof/>
          </w:rPr>
          <w:delText>10.2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10</w:delText>
        </w:r>
      </w:del>
    </w:p>
    <w:p w14:paraId="767CB7A1" w14:textId="77777777" w:rsidR="00AE4947" w:rsidDel="00AE4947" w:rsidRDefault="00AE4947">
      <w:pPr>
        <w:pStyle w:val="TOC2"/>
        <w:rPr>
          <w:del w:id="533" w:author="Peter Dobson" w:date="2016-04-13T12:20:00Z"/>
          <w:rFonts w:asciiTheme="minorHAnsi" w:eastAsiaTheme="minorEastAsia" w:hAnsiTheme="minorHAnsi" w:cstheme="minorBidi"/>
          <w:bCs w:val="0"/>
          <w:noProof/>
          <w:szCs w:val="22"/>
          <w:lang w:eastAsia="en-GB"/>
        </w:rPr>
      </w:pPr>
      <w:del w:id="534" w:author="Peter Dobson" w:date="2016-04-13T12:20:00Z">
        <w:r w:rsidRPr="00AE4947" w:rsidDel="00AE4947">
          <w:rPr>
            <w:rStyle w:val="Hyperlink"/>
            <w:bCs w:val="0"/>
            <w:noProof/>
          </w:rPr>
          <w:delText>10.3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10</w:delText>
        </w:r>
      </w:del>
    </w:p>
    <w:p w14:paraId="299D8849" w14:textId="77777777" w:rsidR="00AE4947" w:rsidDel="00AE4947" w:rsidRDefault="00AE4947">
      <w:pPr>
        <w:pStyle w:val="TOC2"/>
        <w:rPr>
          <w:del w:id="535" w:author="Peter Dobson" w:date="2016-04-13T12:20:00Z"/>
          <w:rFonts w:asciiTheme="minorHAnsi" w:eastAsiaTheme="minorEastAsia" w:hAnsiTheme="minorHAnsi" w:cstheme="minorBidi"/>
          <w:bCs w:val="0"/>
          <w:noProof/>
          <w:szCs w:val="22"/>
          <w:lang w:eastAsia="en-GB"/>
        </w:rPr>
      </w:pPr>
      <w:del w:id="536" w:author="Peter Dobson" w:date="2016-04-13T12:20:00Z">
        <w:r w:rsidRPr="00AE4947" w:rsidDel="00AE4947">
          <w:rPr>
            <w:rStyle w:val="Hyperlink"/>
            <w:bCs w:val="0"/>
            <w:noProof/>
          </w:rPr>
          <w:delText>10.4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Comments</w:delText>
        </w:r>
        <w:r w:rsidDel="00AE4947">
          <w:rPr>
            <w:noProof/>
            <w:webHidden/>
          </w:rPr>
          <w:tab/>
          <w:delText>10</w:delText>
        </w:r>
      </w:del>
    </w:p>
    <w:p w14:paraId="1B822878" w14:textId="77777777" w:rsidR="00AE4947" w:rsidDel="00AE4947" w:rsidRDefault="00AE4947">
      <w:pPr>
        <w:pStyle w:val="TOC2"/>
        <w:rPr>
          <w:del w:id="537" w:author="Peter Dobson" w:date="2016-04-13T12:20:00Z"/>
          <w:rFonts w:asciiTheme="minorHAnsi" w:eastAsiaTheme="minorEastAsia" w:hAnsiTheme="minorHAnsi" w:cstheme="minorBidi"/>
          <w:bCs w:val="0"/>
          <w:noProof/>
          <w:szCs w:val="22"/>
          <w:lang w:eastAsia="en-GB"/>
        </w:rPr>
      </w:pPr>
      <w:del w:id="538" w:author="Peter Dobson" w:date="2016-04-13T12:20:00Z">
        <w:r w:rsidRPr="00AE4947" w:rsidDel="00AE4947">
          <w:rPr>
            <w:rStyle w:val="Hyperlink"/>
            <w:bCs w:val="0"/>
            <w:noProof/>
          </w:rPr>
          <w:delText>10.5</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Design considerations:</w:delText>
        </w:r>
        <w:r w:rsidDel="00AE4947">
          <w:rPr>
            <w:noProof/>
            <w:webHidden/>
          </w:rPr>
          <w:tab/>
          <w:delText>10</w:delText>
        </w:r>
      </w:del>
    </w:p>
    <w:p w14:paraId="6B57562A" w14:textId="77777777" w:rsidR="00AE4947" w:rsidDel="00AE4947" w:rsidRDefault="00AE4947">
      <w:pPr>
        <w:pStyle w:val="TOC1"/>
        <w:rPr>
          <w:del w:id="539" w:author="Peter Dobson" w:date="2016-04-13T12:20:00Z"/>
          <w:rFonts w:asciiTheme="minorHAnsi" w:eastAsiaTheme="minorEastAsia" w:hAnsiTheme="minorHAnsi" w:cstheme="minorBidi"/>
          <w:b w:val="0"/>
          <w:bCs w:val="0"/>
          <w:caps w:val="0"/>
          <w:noProof/>
          <w:szCs w:val="22"/>
          <w:lang w:eastAsia="en-GB"/>
        </w:rPr>
      </w:pPr>
      <w:del w:id="540" w:author="Peter Dobson" w:date="2016-04-13T12:20:00Z">
        <w:r w:rsidRPr="00AE4947" w:rsidDel="00AE4947">
          <w:rPr>
            <w:rStyle w:val="Hyperlink"/>
            <w:b w:val="0"/>
            <w:bCs w:val="0"/>
            <w:caps w:val="0"/>
            <w:noProof/>
          </w:rPr>
          <w:delText>11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Energy Source Selection</w:delText>
        </w:r>
        <w:r w:rsidDel="00AE4947">
          <w:rPr>
            <w:noProof/>
            <w:webHidden/>
          </w:rPr>
          <w:tab/>
          <w:delText>11</w:delText>
        </w:r>
      </w:del>
    </w:p>
    <w:p w14:paraId="1091698B" w14:textId="77777777" w:rsidR="00AE4947" w:rsidDel="00AE4947" w:rsidRDefault="00AE4947">
      <w:pPr>
        <w:pStyle w:val="TOC2"/>
        <w:rPr>
          <w:del w:id="541" w:author="Peter Dobson" w:date="2016-04-13T12:20:00Z"/>
          <w:rFonts w:asciiTheme="minorHAnsi" w:eastAsiaTheme="minorEastAsia" w:hAnsiTheme="minorHAnsi" w:cstheme="minorBidi"/>
          <w:bCs w:val="0"/>
          <w:noProof/>
          <w:szCs w:val="22"/>
          <w:lang w:eastAsia="en-GB"/>
        </w:rPr>
      </w:pPr>
      <w:del w:id="542" w:author="Peter Dobson" w:date="2016-04-13T12:20:00Z">
        <w:r w:rsidRPr="00AE4947" w:rsidDel="00AE4947">
          <w:rPr>
            <w:rStyle w:val="Hyperlink"/>
            <w:bCs w:val="0"/>
            <w:noProof/>
            <w:lang w:eastAsia="de-DE"/>
          </w:rPr>
          <w:delText>11.1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lang w:eastAsia="de-DE"/>
          </w:rPr>
          <w:delText>Health, Safety and Environmental Considerations</w:delText>
        </w:r>
        <w:r w:rsidDel="00AE4947">
          <w:rPr>
            <w:noProof/>
            <w:webHidden/>
          </w:rPr>
          <w:tab/>
          <w:delText>11</w:delText>
        </w:r>
      </w:del>
    </w:p>
    <w:p w14:paraId="358ABCB5" w14:textId="77777777" w:rsidR="00AE4947" w:rsidDel="00AE4947" w:rsidRDefault="00AE4947">
      <w:pPr>
        <w:pStyle w:val="TOC1"/>
        <w:rPr>
          <w:del w:id="543" w:author="Peter Dobson" w:date="2016-04-13T12:20:00Z"/>
          <w:rFonts w:asciiTheme="minorHAnsi" w:eastAsiaTheme="minorEastAsia" w:hAnsiTheme="minorHAnsi" w:cstheme="minorBidi"/>
          <w:b w:val="0"/>
          <w:bCs w:val="0"/>
          <w:caps w:val="0"/>
          <w:noProof/>
          <w:szCs w:val="22"/>
          <w:lang w:eastAsia="en-GB"/>
        </w:rPr>
      </w:pPr>
      <w:del w:id="544" w:author="Peter Dobson" w:date="2016-04-13T12:20:00Z">
        <w:r w:rsidRPr="00AE4947" w:rsidDel="00AE4947">
          <w:rPr>
            <w:rStyle w:val="Hyperlink"/>
            <w:b w:val="0"/>
            <w:bCs w:val="0"/>
            <w:caps w:val="0"/>
            <w:noProof/>
          </w:rPr>
          <w:delText>12</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Energy Regulation</w:delText>
        </w:r>
        <w:r w:rsidDel="00AE4947">
          <w:rPr>
            <w:noProof/>
            <w:webHidden/>
          </w:rPr>
          <w:tab/>
          <w:delText>11</w:delText>
        </w:r>
      </w:del>
    </w:p>
    <w:p w14:paraId="267642F9" w14:textId="77777777" w:rsidR="00AE4947" w:rsidDel="00AE4947" w:rsidRDefault="00AE4947">
      <w:pPr>
        <w:pStyle w:val="TOC1"/>
        <w:rPr>
          <w:del w:id="545" w:author="Peter Dobson" w:date="2016-04-13T12:20:00Z"/>
          <w:rFonts w:asciiTheme="minorHAnsi" w:eastAsiaTheme="minorEastAsia" w:hAnsiTheme="minorHAnsi" w:cstheme="minorBidi"/>
          <w:b w:val="0"/>
          <w:bCs w:val="0"/>
          <w:caps w:val="0"/>
          <w:noProof/>
          <w:szCs w:val="22"/>
          <w:lang w:eastAsia="en-GB"/>
        </w:rPr>
      </w:pPr>
      <w:del w:id="546" w:author="Peter Dobson" w:date="2016-04-13T12:20:00Z">
        <w:r w:rsidRPr="00AE4947" w:rsidDel="00AE4947">
          <w:rPr>
            <w:rStyle w:val="Hyperlink"/>
            <w:b w:val="0"/>
            <w:bCs w:val="0"/>
            <w:caps w:val="0"/>
            <w:noProof/>
          </w:rPr>
          <w:delText>13</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Lightning/surge Protection</w:delText>
        </w:r>
        <w:r w:rsidDel="00AE4947">
          <w:rPr>
            <w:noProof/>
            <w:webHidden/>
          </w:rPr>
          <w:tab/>
          <w:delText>11</w:delText>
        </w:r>
      </w:del>
    </w:p>
    <w:p w14:paraId="21F40E6B" w14:textId="77777777" w:rsidR="00AE4947" w:rsidDel="00AE4947" w:rsidRDefault="00AE4947">
      <w:pPr>
        <w:pStyle w:val="TOC1"/>
        <w:rPr>
          <w:del w:id="547" w:author="Peter Dobson" w:date="2016-04-13T12:20:00Z"/>
          <w:rFonts w:asciiTheme="minorHAnsi" w:eastAsiaTheme="minorEastAsia" w:hAnsiTheme="minorHAnsi" w:cstheme="minorBidi"/>
          <w:b w:val="0"/>
          <w:bCs w:val="0"/>
          <w:caps w:val="0"/>
          <w:noProof/>
          <w:szCs w:val="22"/>
          <w:lang w:eastAsia="en-GB"/>
        </w:rPr>
      </w:pPr>
      <w:del w:id="548" w:author="Peter Dobson" w:date="2016-04-13T12:20:00Z">
        <w:r w:rsidRPr="00AE4947" w:rsidDel="00AE4947">
          <w:rPr>
            <w:rStyle w:val="Hyperlink"/>
            <w:b w:val="0"/>
            <w:bCs w:val="0"/>
            <w:caps w:val="0"/>
            <w:noProof/>
          </w:rPr>
          <w:delText>14</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Installation</w:delText>
        </w:r>
        <w:r w:rsidDel="00AE4947">
          <w:rPr>
            <w:noProof/>
            <w:webHidden/>
          </w:rPr>
          <w:tab/>
          <w:delText>11</w:delText>
        </w:r>
      </w:del>
    </w:p>
    <w:p w14:paraId="2AD9EF0C" w14:textId="77777777" w:rsidR="00AE4947" w:rsidDel="00AE4947" w:rsidRDefault="00AE4947">
      <w:pPr>
        <w:pStyle w:val="TOC2"/>
        <w:rPr>
          <w:del w:id="549" w:author="Peter Dobson" w:date="2016-04-13T12:20:00Z"/>
          <w:rFonts w:asciiTheme="minorHAnsi" w:eastAsiaTheme="minorEastAsia" w:hAnsiTheme="minorHAnsi" w:cstheme="minorBidi"/>
          <w:bCs w:val="0"/>
          <w:noProof/>
          <w:szCs w:val="22"/>
          <w:lang w:eastAsia="en-GB"/>
        </w:rPr>
      </w:pPr>
      <w:del w:id="550" w:author="Peter Dobson" w:date="2016-04-13T12:20:00Z">
        <w:r w:rsidRPr="00AE4947" w:rsidDel="00AE4947">
          <w:rPr>
            <w:rStyle w:val="Hyperlink"/>
            <w:bCs w:val="0"/>
            <w:noProof/>
          </w:rPr>
          <w:delText>14.1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11</w:delText>
        </w:r>
      </w:del>
    </w:p>
    <w:p w14:paraId="05B4607A" w14:textId="77777777" w:rsidR="00AE4947" w:rsidDel="00AE4947" w:rsidRDefault="00AE4947">
      <w:pPr>
        <w:pStyle w:val="TOC3"/>
        <w:rPr>
          <w:del w:id="551" w:author="Peter Dobson" w:date="2016-04-13T12:20:00Z"/>
          <w:rFonts w:asciiTheme="minorHAnsi" w:eastAsiaTheme="minorEastAsia" w:hAnsiTheme="minorHAnsi" w:cstheme="minorBidi"/>
          <w:noProof/>
          <w:sz w:val="22"/>
          <w:szCs w:val="22"/>
          <w:lang w:eastAsia="en-GB"/>
        </w:rPr>
      </w:pPr>
      <w:del w:id="552" w:author="Peter Dobson" w:date="2016-04-13T12:20:00Z">
        <w:r w:rsidRPr="00AE4947" w:rsidDel="00AE4947">
          <w:rPr>
            <w:rStyle w:val="Hyperlink"/>
            <w:noProof/>
          </w:rPr>
          <w:delText>14.1.1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Electrical Connections</w:delText>
        </w:r>
        <w:r w:rsidDel="00AE4947">
          <w:rPr>
            <w:noProof/>
            <w:webHidden/>
          </w:rPr>
          <w:tab/>
          <w:delText>11</w:delText>
        </w:r>
      </w:del>
    </w:p>
    <w:p w14:paraId="73E5D5E0" w14:textId="77777777" w:rsidR="00AE4947" w:rsidDel="00AE4947" w:rsidRDefault="00AE4947">
      <w:pPr>
        <w:pStyle w:val="TOC2"/>
        <w:rPr>
          <w:del w:id="553" w:author="Peter Dobson" w:date="2016-04-13T12:20:00Z"/>
          <w:rFonts w:asciiTheme="minorHAnsi" w:eastAsiaTheme="minorEastAsia" w:hAnsiTheme="minorHAnsi" w:cstheme="minorBidi"/>
          <w:bCs w:val="0"/>
          <w:noProof/>
          <w:szCs w:val="22"/>
          <w:lang w:eastAsia="en-GB"/>
        </w:rPr>
      </w:pPr>
      <w:del w:id="554" w:author="Peter Dobson" w:date="2016-04-13T12:20:00Z">
        <w:r w:rsidRPr="00AE4947" w:rsidDel="00AE4947">
          <w:rPr>
            <w:rStyle w:val="Hyperlink"/>
            <w:bCs w:val="0"/>
            <w:noProof/>
            <w:highlight w:val="yellow"/>
          </w:rPr>
          <w:delText>14.2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highlight w:val="yellow"/>
          </w:rPr>
          <w:delText>Installation</w:delText>
        </w:r>
        <w:r w:rsidDel="00AE4947">
          <w:rPr>
            <w:noProof/>
            <w:webHidden/>
          </w:rPr>
          <w:tab/>
          <w:delText>11</w:delText>
        </w:r>
      </w:del>
    </w:p>
    <w:p w14:paraId="534ADCFF" w14:textId="77777777" w:rsidR="00AE4947" w:rsidDel="00AE4947" w:rsidRDefault="00AE4947">
      <w:pPr>
        <w:pStyle w:val="TOC3"/>
        <w:rPr>
          <w:del w:id="555" w:author="Peter Dobson" w:date="2016-04-13T12:20:00Z"/>
          <w:rFonts w:asciiTheme="minorHAnsi" w:eastAsiaTheme="minorEastAsia" w:hAnsiTheme="minorHAnsi" w:cstheme="minorBidi"/>
          <w:noProof/>
          <w:sz w:val="22"/>
          <w:szCs w:val="22"/>
          <w:lang w:eastAsia="en-GB"/>
        </w:rPr>
      </w:pPr>
      <w:del w:id="556" w:author="Peter Dobson" w:date="2016-04-13T12:20:00Z">
        <w:r w:rsidRPr="00AE4947" w:rsidDel="00AE4947">
          <w:rPr>
            <w:rStyle w:val="Hyperlink"/>
            <w:noProof/>
          </w:rPr>
          <w:delText>14.2.1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General</w:delText>
        </w:r>
        <w:r w:rsidDel="00AE4947">
          <w:rPr>
            <w:noProof/>
            <w:webHidden/>
          </w:rPr>
          <w:tab/>
          <w:delText>12</w:delText>
        </w:r>
      </w:del>
    </w:p>
    <w:p w14:paraId="7A0D0EC1" w14:textId="77777777" w:rsidR="00AE4947" w:rsidDel="00AE4947" w:rsidRDefault="00AE4947">
      <w:pPr>
        <w:pStyle w:val="TOC3"/>
        <w:rPr>
          <w:del w:id="557" w:author="Peter Dobson" w:date="2016-04-13T12:20:00Z"/>
          <w:rFonts w:asciiTheme="minorHAnsi" w:eastAsiaTheme="minorEastAsia" w:hAnsiTheme="minorHAnsi" w:cstheme="minorBidi"/>
          <w:noProof/>
          <w:sz w:val="22"/>
          <w:szCs w:val="22"/>
          <w:lang w:eastAsia="en-GB"/>
        </w:rPr>
      </w:pPr>
      <w:del w:id="558" w:author="Peter Dobson" w:date="2016-04-13T12:20:00Z">
        <w:r w:rsidRPr="00AE4947" w:rsidDel="00AE4947">
          <w:rPr>
            <w:rStyle w:val="Hyperlink"/>
            <w:noProof/>
          </w:rPr>
          <w:delText>14.2.2</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Details for PV systems</w:delText>
        </w:r>
        <w:r w:rsidDel="00AE4947">
          <w:rPr>
            <w:noProof/>
            <w:webHidden/>
          </w:rPr>
          <w:tab/>
          <w:delText>12</w:delText>
        </w:r>
      </w:del>
    </w:p>
    <w:p w14:paraId="61FC066F" w14:textId="77777777" w:rsidR="00AE4947" w:rsidDel="00AE4947" w:rsidRDefault="00AE4947">
      <w:pPr>
        <w:pStyle w:val="TOC1"/>
        <w:rPr>
          <w:del w:id="559" w:author="Peter Dobson" w:date="2016-04-13T12:20:00Z"/>
          <w:rFonts w:asciiTheme="minorHAnsi" w:eastAsiaTheme="minorEastAsia" w:hAnsiTheme="minorHAnsi" w:cstheme="minorBidi"/>
          <w:b w:val="0"/>
          <w:bCs w:val="0"/>
          <w:caps w:val="0"/>
          <w:noProof/>
          <w:szCs w:val="22"/>
          <w:lang w:eastAsia="en-GB"/>
        </w:rPr>
      </w:pPr>
      <w:del w:id="560" w:author="Peter Dobson" w:date="2016-04-13T12:20:00Z">
        <w:r w:rsidRPr="00AE4947" w:rsidDel="00AE4947">
          <w:rPr>
            <w:rStyle w:val="Hyperlink"/>
            <w:b w:val="0"/>
            <w:bCs w:val="0"/>
            <w:caps w:val="0"/>
            <w:noProof/>
          </w:rPr>
          <w:delText>15</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Maintenance</w:delText>
        </w:r>
        <w:r w:rsidDel="00AE4947">
          <w:rPr>
            <w:noProof/>
            <w:webHidden/>
          </w:rPr>
          <w:tab/>
          <w:delText>12</w:delText>
        </w:r>
      </w:del>
    </w:p>
    <w:p w14:paraId="1C8FC823" w14:textId="77777777" w:rsidR="00AE4947" w:rsidDel="00AE4947" w:rsidRDefault="00AE4947">
      <w:pPr>
        <w:pStyle w:val="TOC2"/>
        <w:rPr>
          <w:del w:id="561" w:author="Peter Dobson" w:date="2016-04-13T12:20:00Z"/>
          <w:rFonts w:asciiTheme="minorHAnsi" w:eastAsiaTheme="minorEastAsia" w:hAnsiTheme="minorHAnsi" w:cstheme="minorBidi"/>
          <w:bCs w:val="0"/>
          <w:noProof/>
          <w:szCs w:val="22"/>
          <w:lang w:eastAsia="en-GB"/>
        </w:rPr>
      </w:pPr>
      <w:del w:id="562" w:author="Peter Dobson" w:date="2016-04-13T12:20:00Z">
        <w:r w:rsidRPr="00AE4947" w:rsidDel="00AE4947">
          <w:rPr>
            <w:rStyle w:val="Hyperlink"/>
            <w:bCs w:val="0"/>
            <w:noProof/>
          </w:rPr>
          <w:delText>15.1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Programmed Maintenance</w:delText>
        </w:r>
        <w:r w:rsidDel="00AE4947">
          <w:rPr>
            <w:noProof/>
            <w:webHidden/>
          </w:rPr>
          <w:tab/>
          <w:delText>13</w:delText>
        </w:r>
      </w:del>
    </w:p>
    <w:p w14:paraId="52FDAB33" w14:textId="77777777" w:rsidR="00AE4947" w:rsidDel="00AE4947" w:rsidRDefault="00AE4947">
      <w:pPr>
        <w:pStyle w:val="TOC2"/>
        <w:rPr>
          <w:del w:id="563" w:author="Peter Dobson" w:date="2016-04-13T12:20:00Z"/>
          <w:rFonts w:asciiTheme="minorHAnsi" w:eastAsiaTheme="minorEastAsia" w:hAnsiTheme="minorHAnsi" w:cstheme="minorBidi"/>
          <w:bCs w:val="0"/>
          <w:noProof/>
          <w:szCs w:val="22"/>
          <w:lang w:eastAsia="en-GB"/>
        </w:rPr>
      </w:pPr>
      <w:del w:id="564" w:author="Peter Dobson" w:date="2016-04-13T12:20:00Z">
        <w:r w:rsidRPr="00AE4947" w:rsidDel="00AE4947">
          <w:rPr>
            <w:rStyle w:val="Hyperlink"/>
            <w:bCs w:val="0"/>
            <w:noProof/>
          </w:rPr>
          <w:delText>15.2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Frequency of Maintenance Visits</w:delText>
        </w:r>
        <w:r w:rsidDel="00AE4947">
          <w:rPr>
            <w:noProof/>
            <w:webHidden/>
          </w:rPr>
          <w:tab/>
          <w:delText>13</w:delText>
        </w:r>
      </w:del>
    </w:p>
    <w:p w14:paraId="689D9E1D" w14:textId="77777777" w:rsidR="00AE4947" w:rsidDel="00AE4947" w:rsidRDefault="00AE4947">
      <w:pPr>
        <w:pStyle w:val="TOC2"/>
        <w:rPr>
          <w:del w:id="565" w:author="Peter Dobson" w:date="2016-04-13T12:20:00Z"/>
          <w:rFonts w:asciiTheme="minorHAnsi" w:eastAsiaTheme="minorEastAsia" w:hAnsiTheme="minorHAnsi" w:cstheme="minorBidi"/>
          <w:bCs w:val="0"/>
          <w:noProof/>
          <w:szCs w:val="22"/>
          <w:lang w:eastAsia="en-GB"/>
        </w:rPr>
      </w:pPr>
      <w:del w:id="566" w:author="Peter Dobson" w:date="2016-04-13T12:20:00Z">
        <w:r w:rsidRPr="00AE4947" w:rsidDel="00AE4947">
          <w:rPr>
            <w:rStyle w:val="Hyperlink"/>
            <w:bCs w:val="0"/>
            <w:noProof/>
          </w:rPr>
          <w:delText>15.3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Training of Maintenance Personnel</w:delText>
        </w:r>
        <w:r w:rsidDel="00AE4947">
          <w:rPr>
            <w:noProof/>
            <w:webHidden/>
          </w:rPr>
          <w:tab/>
          <w:delText>13</w:delText>
        </w:r>
      </w:del>
    </w:p>
    <w:p w14:paraId="01C7AF88" w14:textId="77777777" w:rsidR="00AE4947" w:rsidDel="00AE4947" w:rsidRDefault="00AE4947">
      <w:pPr>
        <w:pStyle w:val="TOC1"/>
        <w:rPr>
          <w:del w:id="567" w:author="Peter Dobson" w:date="2016-04-13T12:20:00Z"/>
          <w:rFonts w:asciiTheme="minorHAnsi" w:eastAsiaTheme="minorEastAsia" w:hAnsiTheme="minorHAnsi" w:cstheme="minorBidi"/>
          <w:b w:val="0"/>
          <w:bCs w:val="0"/>
          <w:caps w:val="0"/>
          <w:noProof/>
          <w:szCs w:val="22"/>
          <w:lang w:eastAsia="en-GB"/>
        </w:rPr>
      </w:pPr>
      <w:del w:id="568" w:author="Peter Dobson" w:date="2016-04-13T12:20:00Z">
        <w:r w:rsidRPr="00AE4947" w:rsidDel="00AE4947">
          <w:rPr>
            <w:rStyle w:val="Hyperlink"/>
            <w:b w:val="0"/>
            <w:bCs w:val="0"/>
            <w:caps w:val="0"/>
            <w:noProof/>
          </w:rPr>
          <w:delText>16</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Design Life</w:delText>
        </w:r>
        <w:r w:rsidDel="00AE4947">
          <w:rPr>
            <w:noProof/>
            <w:webHidden/>
          </w:rPr>
          <w:tab/>
          <w:delText>14</w:delText>
        </w:r>
      </w:del>
    </w:p>
    <w:p w14:paraId="64A5A495" w14:textId="77777777" w:rsidR="00AE4947" w:rsidDel="00AE4947" w:rsidRDefault="00AE4947">
      <w:pPr>
        <w:pStyle w:val="TOC4"/>
        <w:rPr>
          <w:del w:id="569" w:author="Peter Dobson" w:date="2016-04-13T12:20:00Z"/>
          <w:rFonts w:asciiTheme="minorHAnsi" w:eastAsiaTheme="minorEastAsia" w:hAnsiTheme="minorHAnsi" w:cstheme="minorBidi"/>
          <w:b w:val="0"/>
          <w:caps w:val="0"/>
        </w:rPr>
      </w:pPr>
      <w:del w:id="570" w:author="Peter Dobson" w:date="2016-04-13T12:20:00Z">
        <w:r w:rsidRPr="00AE4947" w:rsidDel="00AE4947">
          <w:rPr>
            <w:rStyle w:val="Hyperlink"/>
            <w:b w:val="0"/>
            <w:caps w:val="0"/>
          </w:rPr>
          <w:delText>ANNEX 1</w:delText>
        </w:r>
        <w:r w:rsidDel="00AE4947">
          <w:rPr>
            <w:rFonts w:asciiTheme="minorHAnsi" w:eastAsiaTheme="minorEastAsia" w:hAnsiTheme="minorHAnsi" w:cstheme="minorBidi"/>
            <w:b w:val="0"/>
            <w:caps w:val="0"/>
          </w:rPr>
          <w:tab/>
        </w:r>
        <w:r w:rsidRPr="00AE4947" w:rsidDel="00AE4947">
          <w:rPr>
            <w:rStyle w:val="Hyperlink"/>
            <w:b w:val="0"/>
            <w:caps w:val="0"/>
          </w:rPr>
          <w:delText>PHOTOVOLTAIC POWER</w:delText>
        </w:r>
        <w:r w:rsidDel="00AE4947">
          <w:rPr>
            <w:webHidden/>
          </w:rPr>
          <w:tab/>
          <w:delText>15</w:delText>
        </w:r>
      </w:del>
    </w:p>
    <w:p w14:paraId="41A7E077" w14:textId="77777777" w:rsidR="00AE4947" w:rsidDel="00AE4947" w:rsidRDefault="00AE4947">
      <w:pPr>
        <w:pStyle w:val="TOC1"/>
        <w:rPr>
          <w:del w:id="571" w:author="Peter Dobson" w:date="2016-04-13T12:20:00Z"/>
          <w:rFonts w:asciiTheme="minorHAnsi" w:eastAsiaTheme="minorEastAsia" w:hAnsiTheme="minorHAnsi" w:cstheme="minorBidi"/>
          <w:b w:val="0"/>
          <w:bCs w:val="0"/>
          <w:caps w:val="0"/>
          <w:noProof/>
          <w:szCs w:val="22"/>
          <w:lang w:eastAsia="en-GB"/>
        </w:rPr>
      </w:pPr>
      <w:del w:id="572" w:author="Peter Dobson" w:date="2016-04-13T12:20:00Z">
        <w:r w:rsidRPr="00AE4947" w:rsidDel="00AE4947">
          <w:rPr>
            <w:rStyle w:val="Hyperlink"/>
            <w:b w:val="0"/>
            <w:bCs w:val="0"/>
            <w:caps w:val="0"/>
            <w:noProof/>
          </w:rPr>
          <w:delText>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PV Module Technology</w:delText>
        </w:r>
        <w:r w:rsidDel="00AE4947">
          <w:rPr>
            <w:noProof/>
            <w:webHidden/>
          </w:rPr>
          <w:tab/>
          <w:delText>15</w:delText>
        </w:r>
      </w:del>
    </w:p>
    <w:p w14:paraId="605B1B22" w14:textId="77777777" w:rsidR="00AE4947" w:rsidDel="00AE4947" w:rsidRDefault="00AE4947">
      <w:pPr>
        <w:pStyle w:val="TOC2"/>
        <w:rPr>
          <w:del w:id="573" w:author="Peter Dobson" w:date="2016-04-13T12:20:00Z"/>
          <w:rFonts w:asciiTheme="minorHAnsi" w:eastAsiaTheme="minorEastAsia" w:hAnsiTheme="minorHAnsi" w:cstheme="minorBidi"/>
          <w:bCs w:val="0"/>
          <w:noProof/>
          <w:szCs w:val="22"/>
          <w:lang w:eastAsia="en-GB"/>
        </w:rPr>
      </w:pPr>
      <w:del w:id="574" w:author="Peter Dobson" w:date="2016-04-13T12:20:00Z">
        <w:r w:rsidRPr="00AE4947" w:rsidDel="00AE4947">
          <w:rPr>
            <w:rStyle w:val="Hyperlink"/>
            <w:bCs w:val="0"/>
            <w:noProof/>
          </w:rPr>
          <w:delText>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Modular Design Considerations</w:delText>
        </w:r>
        <w:r w:rsidDel="00AE4947">
          <w:rPr>
            <w:noProof/>
            <w:webHidden/>
          </w:rPr>
          <w:tab/>
          <w:delText>15</w:delText>
        </w:r>
      </w:del>
    </w:p>
    <w:p w14:paraId="222CC264" w14:textId="77777777" w:rsidR="00AE4947" w:rsidDel="00AE4947" w:rsidRDefault="00AE4947">
      <w:pPr>
        <w:pStyle w:val="TOC3"/>
        <w:rPr>
          <w:del w:id="575" w:author="Peter Dobson" w:date="2016-04-13T12:20:00Z"/>
          <w:rFonts w:asciiTheme="minorHAnsi" w:eastAsiaTheme="minorEastAsia" w:hAnsiTheme="minorHAnsi" w:cstheme="minorBidi"/>
          <w:noProof/>
          <w:sz w:val="22"/>
          <w:szCs w:val="22"/>
          <w:lang w:eastAsia="en-GB"/>
        </w:rPr>
      </w:pPr>
      <w:del w:id="576" w:author="Peter Dobson" w:date="2016-04-13T12:20:00Z">
        <w:r w:rsidRPr="00AE4947" w:rsidDel="00AE4947">
          <w:rPr>
            <w:rStyle w:val="Hyperlink"/>
            <w:noProof/>
          </w:rPr>
          <w:delText>1.1.1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Example of a Modular Design Concept</w:delText>
        </w:r>
        <w:r w:rsidDel="00AE4947">
          <w:rPr>
            <w:noProof/>
            <w:webHidden/>
          </w:rPr>
          <w:tab/>
          <w:delText>15</w:delText>
        </w:r>
      </w:del>
    </w:p>
    <w:p w14:paraId="2A2A4468" w14:textId="77777777" w:rsidR="00AE4947" w:rsidDel="00AE4947" w:rsidRDefault="00AE4947">
      <w:pPr>
        <w:pStyle w:val="TOC2"/>
        <w:rPr>
          <w:del w:id="577" w:author="Peter Dobson" w:date="2016-04-13T12:20:00Z"/>
          <w:rFonts w:asciiTheme="minorHAnsi" w:eastAsiaTheme="minorEastAsia" w:hAnsiTheme="minorHAnsi" w:cstheme="minorBidi"/>
          <w:bCs w:val="0"/>
          <w:noProof/>
          <w:szCs w:val="22"/>
          <w:lang w:eastAsia="en-GB"/>
        </w:rPr>
      </w:pPr>
      <w:del w:id="578" w:author="Peter Dobson" w:date="2016-04-13T12:20:00Z">
        <w:r w:rsidRPr="00AE4947" w:rsidDel="00AE4947">
          <w:rPr>
            <w:rStyle w:val="Hyperlink"/>
            <w:bCs w:val="0"/>
            <w:noProof/>
          </w:rPr>
          <w:delText>1.2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Solar Sizing Design Computer Programs</w:delText>
        </w:r>
        <w:r w:rsidDel="00AE4947">
          <w:rPr>
            <w:noProof/>
            <w:webHidden/>
          </w:rPr>
          <w:tab/>
          <w:delText>15</w:delText>
        </w:r>
      </w:del>
    </w:p>
    <w:p w14:paraId="328F0799" w14:textId="77777777" w:rsidR="00AE4947" w:rsidDel="00AE4947" w:rsidRDefault="00AE4947">
      <w:pPr>
        <w:pStyle w:val="TOC3"/>
        <w:rPr>
          <w:del w:id="579" w:author="Peter Dobson" w:date="2016-04-13T12:20:00Z"/>
          <w:rFonts w:asciiTheme="minorHAnsi" w:eastAsiaTheme="minorEastAsia" w:hAnsiTheme="minorHAnsi" w:cstheme="minorBidi"/>
          <w:noProof/>
          <w:sz w:val="22"/>
          <w:szCs w:val="22"/>
          <w:lang w:eastAsia="en-GB"/>
        </w:rPr>
      </w:pPr>
      <w:del w:id="580" w:author="Peter Dobson" w:date="2016-04-13T12:20:00Z">
        <w:r w:rsidRPr="00AE4947" w:rsidDel="00AE4947">
          <w:rPr>
            <w:rStyle w:val="Hyperlink"/>
            <w:noProof/>
          </w:rPr>
          <w:delText>1.2.1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PV Energy on Buoys</w:delText>
        </w:r>
        <w:r w:rsidDel="00AE4947">
          <w:rPr>
            <w:noProof/>
            <w:webHidden/>
          </w:rPr>
          <w:tab/>
          <w:delText>16</w:delText>
        </w:r>
      </w:del>
    </w:p>
    <w:p w14:paraId="34234CCD" w14:textId="77777777" w:rsidR="00AE4947" w:rsidDel="00AE4947" w:rsidRDefault="00AE4947">
      <w:pPr>
        <w:pStyle w:val="TOC2"/>
        <w:rPr>
          <w:del w:id="581" w:author="Peter Dobson" w:date="2016-04-13T12:20:00Z"/>
          <w:rFonts w:asciiTheme="minorHAnsi" w:eastAsiaTheme="minorEastAsia" w:hAnsiTheme="minorHAnsi" w:cstheme="minorBidi"/>
          <w:bCs w:val="0"/>
          <w:noProof/>
          <w:szCs w:val="22"/>
          <w:lang w:eastAsia="en-GB"/>
        </w:rPr>
      </w:pPr>
      <w:del w:id="582" w:author="Peter Dobson" w:date="2016-04-13T12:20:00Z">
        <w:r w:rsidRPr="00AE4947" w:rsidDel="00AE4947">
          <w:rPr>
            <w:rStyle w:val="Hyperlink"/>
            <w:bCs w:val="0"/>
            <w:noProof/>
          </w:rPr>
          <w:delText>1.3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Charge Regulation</w:delText>
        </w:r>
        <w:r w:rsidDel="00AE4947">
          <w:rPr>
            <w:noProof/>
            <w:webHidden/>
          </w:rPr>
          <w:tab/>
          <w:delText>16</w:delText>
        </w:r>
      </w:del>
    </w:p>
    <w:p w14:paraId="4946349B" w14:textId="77777777" w:rsidR="00AE4947" w:rsidDel="00AE4947" w:rsidRDefault="00AE4947">
      <w:pPr>
        <w:pStyle w:val="TOC3"/>
        <w:rPr>
          <w:del w:id="583" w:author="Peter Dobson" w:date="2016-04-13T12:20:00Z"/>
          <w:rFonts w:asciiTheme="minorHAnsi" w:eastAsiaTheme="minorEastAsia" w:hAnsiTheme="minorHAnsi" w:cstheme="minorBidi"/>
          <w:noProof/>
          <w:sz w:val="22"/>
          <w:szCs w:val="22"/>
          <w:lang w:eastAsia="en-GB"/>
        </w:rPr>
      </w:pPr>
      <w:del w:id="584" w:author="Peter Dobson" w:date="2016-04-13T12:20:00Z">
        <w:r w:rsidRPr="00AE4947" w:rsidDel="00AE4947">
          <w:rPr>
            <w:rStyle w:val="Hyperlink"/>
            <w:noProof/>
          </w:rPr>
          <w:delText>1.3.1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Self-regulated PV Modules</w:delText>
        </w:r>
        <w:r w:rsidDel="00AE4947">
          <w:rPr>
            <w:noProof/>
            <w:webHidden/>
          </w:rPr>
          <w:tab/>
          <w:delText>16</w:delText>
        </w:r>
      </w:del>
    </w:p>
    <w:p w14:paraId="255CF9DF" w14:textId="77777777" w:rsidR="00AE4947" w:rsidDel="00AE4947" w:rsidRDefault="00AE4947">
      <w:pPr>
        <w:pStyle w:val="TOC3"/>
        <w:rPr>
          <w:del w:id="585" w:author="Peter Dobson" w:date="2016-04-13T12:20:00Z"/>
          <w:rFonts w:asciiTheme="minorHAnsi" w:eastAsiaTheme="minorEastAsia" w:hAnsiTheme="minorHAnsi" w:cstheme="minorBidi"/>
          <w:noProof/>
          <w:sz w:val="22"/>
          <w:szCs w:val="22"/>
          <w:lang w:eastAsia="en-GB"/>
        </w:rPr>
      </w:pPr>
      <w:del w:id="586" w:author="Peter Dobson" w:date="2016-04-13T12:20:00Z">
        <w:r w:rsidRPr="00AE4947" w:rsidDel="00AE4947">
          <w:rPr>
            <w:rStyle w:val="Hyperlink"/>
            <w:noProof/>
          </w:rPr>
          <w:delText>1.3.2</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Electronic Charge Regulator</w:delText>
        </w:r>
        <w:r w:rsidDel="00AE4947">
          <w:rPr>
            <w:noProof/>
            <w:webHidden/>
          </w:rPr>
          <w:tab/>
          <w:delText>17</w:delText>
        </w:r>
      </w:del>
    </w:p>
    <w:p w14:paraId="7AEAB880" w14:textId="77777777" w:rsidR="00AE4947" w:rsidDel="00AE4947" w:rsidRDefault="00AE4947">
      <w:pPr>
        <w:pStyle w:val="TOC3"/>
        <w:rPr>
          <w:del w:id="587" w:author="Peter Dobson" w:date="2016-04-13T12:20:00Z"/>
          <w:rFonts w:asciiTheme="minorHAnsi" w:eastAsiaTheme="minorEastAsia" w:hAnsiTheme="minorHAnsi" w:cstheme="minorBidi"/>
          <w:noProof/>
          <w:sz w:val="22"/>
          <w:szCs w:val="22"/>
          <w:lang w:eastAsia="en-GB"/>
        </w:rPr>
      </w:pPr>
      <w:del w:id="588" w:author="Peter Dobson" w:date="2016-04-13T12:20:00Z">
        <w:r w:rsidRPr="00AE4947" w:rsidDel="00AE4947">
          <w:rPr>
            <w:rStyle w:val="Hyperlink"/>
            <w:noProof/>
          </w:rPr>
          <w:delText>1.3.3</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Shading (or bypass) Diodes</w:delText>
        </w:r>
        <w:r w:rsidDel="00AE4947">
          <w:rPr>
            <w:noProof/>
            <w:webHidden/>
          </w:rPr>
          <w:tab/>
          <w:delText>17</w:delText>
        </w:r>
      </w:del>
    </w:p>
    <w:p w14:paraId="19B4F433" w14:textId="77777777" w:rsidR="00AE4947" w:rsidDel="00AE4947" w:rsidRDefault="00AE4947">
      <w:pPr>
        <w:pStyle w:val="TOC2"/>
        <w:rPr>
          <w:del w:id="589" w:author="Peter Dobson" w:date="2016-04-13T12:20:00Z"/>
          <w:rFonts w:asciiTheme="minorHAnsi" w:eastAsiaTheme="minorEastAsia" w:hAnsiTheme="minorHAnsi" w:cstheme="minorBidi"/>
          <w:bCs w:val="0"/>
          <w:noProof/>
          <w:szCs w:val="22"/>
          <w:lang w:eastAsia="en-GB"/>
        </w:rPr>
      </w:pPr>
      <w:del w:id="590" w:author="Peter Dobson" w:date="2016-04-13T12:20:00Z">
        <w:r w:rsidRPr="00AE4947" w:rsidDel="00AE4947">
          <w:rPr>
            <w:rStyle w:val="Hyperlink"/>
            <w:bCs w:val="0"/>
            <w:noProof/>
          </w:rPr>
          <w:delText>1.4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Practical Considerations</w:delText>
        </w:r>
        <w:r w:rsidDel="00AE4947">
          <w:rPr>
            <w:noProof/>
            <w:webHidden/>
          </w:rPr>
          <w:tab/>
          <w:delText>17</w:delText>
        </w:r>
      </w:del>
    </w:p>
    <w:p w14:paraId="4E08F901" w14:textId="77777777" w:rsidR="00AE4947" w:rsidDel="00AE4947" w:rsidRDefault="00AE4947">
      <w:pPr>
        <w:pStyle w:val="TOC4"/>
        <w:rPr>
          <w:del w:id="591" w:author="Peter Dobson" w:date="2016-04-13T12:20:00Z"/>
          <w:rFonts w:asciiTheme="minorHAnsi" w:eastAsiaTheme="minorEastAsia" w:hAnsiTheme="minorHAnsi" w:cstheme="minorBidi"/>
          <w:b w:val="0"/>
          <w:caps w:val="0"/>
        </w:rPr>
      </w:pPr>
      <w:del w:id="592" w:author="Peter Dobson" w:date="2016-04-13T12:20:00Z">
        <w:r w:rsidRPr="00AE4947" w:rsidDel="00AE4947">
          <w:rPr>
            <w:rStyle w:val="Hyperlink"/>
            <w:b w:val="0"/>
            <w:caps w:val="0"/>
          </w:rPr>
          <w:delText>ANNEX 2</w:delText>
        </w:r>
        <w:r w:rsidDel="00AE4947">
          <w:rPr>
            <w:rFonts w:asciiTheme="minorHAnsi" w:eastAsiaTheme="minorEastAsia" w:hAnsiTheme="minorHAnsi" w:cstheme="minorBidi"/>
            <w:b w:val="0"/>
            <w:caps w:val="0"/>
          </w:rPr>
          <w:tab/>
        </w:r>
        <w:r w:rsidRPr="00AE4947" w:rsidDel="00AE4947">
          <w:rPr>
            <w:rStyle w:val="Hyperlink"/>
            <w:b w:val="0"/>
            <w:caps w:val="0"/>
          </w:rPr>
          <w:delText>WIND GENERATION</w:delText>
        </w:r>
        <w:r w:rsidDel="00AE4947">
          <w:rPr>
            <w:webHidden/>
          </w:rPr>
          <w:tab/>
          <w:delText>18</w:delText>
        </w:r>
      </w:del>
    </w:p>
    <w:p w14:paraId="49458935" w14:textId="77777777" w:rsidR="00AE4947" w:rsidDel="00AE4947" w:rsidRDefault="00AE4947">
      <w:pPr>
        <w:pStyle w:val="TOC1"/>
        <w:rPr>
          <w:del w:id="593" w:author="Peter Dobson" w:date="2016-04-13T12:20:00Z"/>
          <w:rFonts w:asciiTheme="minorHAnsi" w:eastAsiaTheme="minorEastAsia" w:hAnsiTheme="minorHAnsi" w:cstheme="minorBidi"/>
          <w:b w:val="0"/>
          <w:bCs w:val="0"/>
          <w:caps w:val="0"/>
          <w:noProof/>
          <w:szCs w:val="22"/>
          <w:lang w:eastAsia="en-GB"/>
        </w:rPr>
      </w:pPr>
      <w:del w:id="594" w:author="Peter Dobson" w:date="2016-04-13T12:20:00Z">
        <w:r w:rsidRPr="00AE4947" w:rsidDel="00AE4947">
          <w:rPr>
            <w:rStyle w:val="Hyperlink"/>
            <w:b w:val="0"/>
            <w:bCs w:val="0"/>
            <w:caps w:val="0"/>
            <w:noProof/>
          </w:rPr>
          <w:delText>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Power production</w:delText>
        </w:r>
        <w:r w:rsidDel="00AE4947">
          <w:rPr>
            <w:noProof/>
            <w:webHidden/>
          </w:rPr>
          <w:tab/>
          <w:delText>18</w:delText>
        </w:r>
      </w:del>
    </w:p>
    <w:p w14:paraId="0BAD9B09" w14:textId="77777777" w:rsidR="00AE4947" w:rsidDel="00AE4947" w:rsidRDefault="00AE4947">
      <w:pPr>
        <w:pStyle w:val="TOC2"/>
        <w:rPr>
          <w:del w:id="595" w:author="Peter Dobson" w:date="2016-04-13T12:20:00Z"/>
          <w:rFonts w:asciiTheme="minorHAnsi" w:eastAsiaTheme="minorEastAsia" w:hAnsiTheme="minorHAnsi" w:cstheme="minorBidi"/>
          <w:bCs w:val="0"/>
          <w:noProof/>
          <w:szCs w:val="22"/>
          <w:lang w:eastAsia="en-GB"/>
        </w:rPr>
      </w:pPr>
      <w:del w:id="596" w:author="Peter Dobson" w:date="2016-04-13T12:20:00Z">
        <w:r w:rsidRPr="00AE4947" w:rsidDel="00AE4947">
          <w:rPr>
            <w:rStyle w:val="Hyperlink"/>
            <w:bCs w:val="0"/>
            <w:noProof/>
          </w:rPr>
          <w:delText>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Horizontal axis</w:delText>
        </w:r>
        <w:r w:rsidDel="00AE4947">
          <w:rPr>
            <w:noProof/>
            <w:webHidden/>
          </w:rPr>
          <w:tab/>
          <w:delText>18</w:delText>
        </w:r>
      </w:del>
    </w:p>
    <w:p w14:paraId="1E216783" w14:textId="77777777" w:rsidR="00AE4947" w:rsidDel="00AE4947" w:rsidRDefault="00AE4947">
      <w:pPr>
        <w:pStyle w:val="TOC2"/>
        <w:rPr>
          <w:del w:id="597" w:author="Peter Dobson" w:date="2016-04-13T12:20:00Z"/>
          <w:rFonts w:asciiTheme="minorHAnsi" w:eastAsiaTheme="minorEastAsia" w:hAnsiTheme="minorHAnsi" w:cstheme="minorBidi"/>
          <w:bCs w:val="0"/>
          <w:noProof/>
          <w:szCs w:val="22"/>
          <w:lang w:eastAsia="en-GB"/>
        </w:rPr>
      </w:pPr>
      <w:del w:id="598" w:author="Peter Dobson" w:date="2016-04-13T12:20:00Z">
        <w:r w:rsidRPr="00AE4947" w:rsidDel="00AE4947">
          <w:rPr>
            <w:rStyle w:val="Hyperlink"/>
            <w:bCs w:val="0"/>
            <w:noProof/>
          </w:rPr>
          <w:delText>1.2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Vertical axis</w:delText>
        </w:r>
        <w:r w:rsidDel="00AE4947">
          <w:rPr>
            <w:noProof/>
            <w:webHidden/>
          </w:rPr>
          <w:tab/>
          <w:delText>18</w:delText>
        </w:r>
      </w:del>
    </w:p>
    <w:p w14:paraId="028CCBC2" w14:textId="77777777" w:rsidR="00AE4947" w:rsidDel="00AE4947" w:rsidRDefault="00AE4947">
      <w:pPr>
        <w:pStyle w:val="TOC2"/>
        <w:rPr>
          <w:del w:id="599" w:author="Peter Dobson" w:date="2016-04-13T12:20:00Z"/>
          <w:rFonts w:asciiTheme="minorHAnsi" w:eastAsiaTheme="minorEastAsia" w:hAnsiTheme="minorHAnsi" w:cstheme="minorBidi"/>
          <w:bCs w:val="0"/>
          <w:noProof/>
          <w:szCs w:val="22"/>
          <w:lang w:eastAsia="en-GB"/>
        </w:rPr>
      </w:pPr>
      <w:del w:id="600" w:author="Peter Dobson" w:date="2016-04-13T12:20:00Z">
        <w:r w:rsidRPr="00AE4947" w:rsidDel="00AE4947">
          <w:rPr>
            <w:rStyle w:val="Hyperlink"/>
            <w:bCs w:val="0"/>
            <w:noProof/>
          </w:rPr>
          <w:delText>1.3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Particular considerations</w:delText>
        </w:r>
        <w:r w:rsidDel="00AE4947">
          <w:rPr>
            <w:noProof/>
            <w:webHidden/>
          </w:rPr>
          <w:tab/>
          <w:delText>18</w:delText>
        </w:r>
      </w:del>
    </w:p>
    <w:p w14:paraId="6E7189AC" w14:textId="77777777" w:rsidR="00AE4947" w:rsidDel="00AE4947" w:rsidRDefault="00AE4947">
      <w:pPr>
        <w:pStyle w:val="TOC4"/>
        <w:rPr>
          <w:del w:id="601" w:author="Peter Dobson" w:date="2016-04-13T12:20:00Z"/>
          <w:rFonts w:asciiTheme="minorHAnsi" w:eastAsiaTheme="minorEastAsia" w:hAnsiTheme="minorHAnsi" w:cstheme="minorBidi"/>
          <w:b w:val="0"/>
          <w:caps w:val="0"/>
        </w:rPr>
      </w:pPr>
      <w:del w:id="602" w:author="Peter Dobson" w:date="2016-04-13T12:20:00Z">
        <w:r w:rsidRPr="00AE4947" w:rsidDel="00AE4947">
          <w:rPr>
            <w:rStyle w:val="Hyperlink"/>
            <w:b w:val="0"/>
            <w:caps w:val="0"/>
          </w:rPr>
          <w:delText>ANNEX 3</w:delText>
        </w:r>
        <w:r w:rsidDel="00AE4947">
          <w:rPr>
            <w:rFonts w:asciiTheme="minorHAnsi" w:eastAsiaTheme="minorEastAsia" w:hAnsiTheme="minorHAnsi" w:cstheme="minorBidi"/>
            <w:b w:val="0"/>
            <w:caps w:val="0"/>
          </w:rPr>
          <w:tab/>
        </w:r>
        <w:r w:rsidRPr="00AE4947" w:rsidDel="00AE4947">
          <w:rPr>
            <w:rStyle w:val="Hyperlink"/>
            <w:b w:val="0"/>
            <w:caps w:val="0"/>
          </w:rPr>
          <w:delText>Generators</w:delText>
        </w:r>
        <w:r w:rsidDel="00AE4947">
          <w:rPr>
            <w:webHidden/>
          </w:rPr>
          <w:tab/>
          <w:delText>18</w:delText>
        </w:r>
      </w:del>
    </w:p>
    <w:p w14:paraId="14BB6E2C" w14:textId="77777777" w:rsidR="00AE4947" w:rsidDel="00AE4947" w:rsidRDefault="00AE4947">
      <w:pPr>
        <w:pStyle w:val="TOC4"/>
        <w:rPr>
          <w:del w:id="603" w:author="Peter Dobson" w:date="2016-04-13T12:20:00Z"/>
          <w:rFonts w:asciiTheme="minorHAnsi" w:eastAsiaTheme="minorEastAsia" w:hAnsiTheme="minorHAnsi" w:cstheme="minorBidi"/>
          <w:b w:val="0"/>
          <w:caps w:val="0"/>
        </w:rPr>
      </w:pPr>
      <w:del w:id="604" w:author="Peter Dobson" w:date="2016-04-13T12:20:00Z">
        <w:r w:rsidRPr="00AE4947" w:rsidDel="00AE4947">
          <w:rPr>
            <w:rStyle w:val="Hyperlink"/>
            <w:b w:val="0"/>
            <w:caps w:val="0"/>
          </w:rPr>
          <w:delText>ANNEX 4</w:delText>
        </w:r>
        <w:r w:rsidDel="00AE4947">
          <w:rPr>
            <w:rFonts w:asciiTheme="minorHAnsi" w:eastAsiaTheme="minorEastAsia" w:hAnsiTheme="minorHAnsi" w:cstheme="minorBidi"/>
            <w:b w:val="0"/>
            <w:caps w:val="0"/>
          </w:rPr>
          <w:tab/>
        </w:r>
        <w:r w:rsidRPr="00AE4947" w:rsidDel="00AE4947">
          <w:rPr>
            <w:rStyle w:val="Hyperlink"/>
            <w:b w:val="0"/>
            <w:caps w:val="0"/>
          </w:rPr>
          <w:delText>Fuel Cells</w:delText>
        </w:r>
        <w:r w:rsidDel="00AE4947">
          <w:rPr>
            <w:webHidden/>
          </w:rPr>
          <w:tab/>
          <w:delText>18</w:delText>
        </w:r>
      </w:del>
    </w:p>
    <w:p w14:paraId="757E3A90" w14:textId="77777777" w:rsidR="00AE4947" w:rsidDel="00AE4947" w:rsidRDefault="00AE4947">
      <w:pPr>
        <w:pStyle w:val="TOC4"/>
        <w:rPr>
          <w:del w:id="605" w:author="Peter Dobson" w:date="2016-04-13T12:20:00Z"/>
          <w:rFonts w:asciiTheme="minorHAnsi" w:eastAsiaTheme="minorEastAsia" w:hAnsiTheme="minorHAnsi" w:cstheme="minorBidi"/>
          <w:b w:val="0"/>
          <w:caps w:val="0"/>
        </w:rPr>
      </w:pPr>
      <w:del w:id="606" w:author="Peter Dobson" w:date="2016-04-13T12:20:00Z">
        <w:r w:rsidRPr="00AE4947" w:rsidDel="00AE4947">
          <w:rPr>
            <w:rStyle w:val="Hyperlink"/>
            <w:b w:val="0"/>
            <w:caps w:val="0"/>
          </w:rPr>
          <w:delText>ANNEX 5</w:delText>
        </w:r>
        <w:r w:rsidDel="00AE4947">
          <w:rPr>
            <w:rFonts w:asciiTheme="minorHAnsi" w:eastAsiaTheme="minorEastAsia" w:hAnsiTheme="minorHAnsi" w:cstheme="minorBidi"/>
            <w:b w:val="0"/>
            <w:caps w:val="0"/>
          </w:rPr>
          <w:tab/>
        </w:r>
        <w:r w:rsidRPr="00AE4947" w:rsidDel="00AE4947">
          <w:rPr>
            <w:rStyle w:val="Hyperlink"/>
            <w:b w:val="0"/>
            <w:caps w:val="0"/>
          </w:rPr>
          <w:delText>Mains</w:delText>
        </w:r>
        <w:r w:rsidDel="00AE4947">
          <w:rPr>
            <w:webHidden/>
          </w:rPr>
          <w:tab/>
          <w:delText>18</w:delText>
        </w:r>
      </w:del>
    </w:p>
    <w:p w14:paraId="0699A971" w14:textId="77777777" w:rsidR="00AE4947" w:rsidDel="00AE4947" w:rsidRDefault="00AE4947">
      <w:pPr>
        <w:pStyle w:val="TOC4"/>
        <w:rPr>
          <w:del w:id="607" w:author="Peter Dobson" w:date="2016-04-13T12:20:00Z"/>
          <w:rFonts w:asciiTheme="minorHAnsi" w:eastAsiaTheme="minorEastAsia" w:hAnsiTheme="minorHAnsi" w:cstheme="minorBidi"/>
          <w:b w:val="0"/>
          <w:caps w:val="0"/>
        </w:rPr>
      </w:pPr>
      <w:del w:id="608" w:author="Peter Dobson" w:date="2016-04-13T12:20:00Z">
        <w:r w:rsidRPr="00AE4947" w:rsidDel="00AE4947">
          <w:rPr>
            <w:rStyle w:val="Hyperlink"/>
            <w:b w:val="0"/>
            <w:caps w:val="0"/>
          </w:rPr>
          <w:delText>ANNEX 6</w:delText>
        </w:r>
        <w:r w:rsidDel="00AE4947">
          <w:rPr>
            <w:rFonts w:asciiTheme="minorHAnsi" w:eastAsiaTheme="minorEastAsia" w:hAnsiTheme="minorHAnsi" w:cstheme="minorBidi"/>
            <w:b w:val="0"/>
            <w:caps w:val="0"/>
          </w:rPr>
          <w:tab/>
        </w:r>
        <w:r w:rsidRPr="00AE4947" w:rsidDel="00AE4947">
          <w:rPr>
            <w:rStyle w:val="Hyperlink"/>
            <w:b w:val="0"/>
            <w:caps w:val="0"/>
          </w:rPr>
          <w:delText>Wave Generators</w:delText>
        </w:r>
        <w:r w:rsidDel="00AE4947">
          <w:rPr>
            <w:webHidden/>
          </w:rPr>
          <w:tab/>
          <w:delText>18</w:delText>
        </w:r>
      </w:del>
    </w:p>
    <w:p w14:paraId="500602BB" w14:textId="77777777" w:rsidR="006E022A" w:rsidDel="00AE4947" w:rsidRDefault="006E022A">
      <w:pPr>
        <w:pStyle w:val="TOC1"/>
        <w:rPr>
          <w:del w:id="609" w:author="Peter Dobson" w:date="2016-04-13T12:13:00Z"/>
          <w:rFonts w:asciiTheme="minorHAnsi" w:eastAsiaTheme="minorEastAsia" w:hAnsiTheme="minorHAnsi" w:cstheme="minorBidi"/>
          <w:b w:val="0"/>
          <w:bCs w:val="0"/>
          <w:caps w:val="0"/>
          <w:noProof/>
          <w:szCs w:val="22"/>
          <w:lang w:eastAsia="en-GB"/>
        </w:rPr>
      </w:pPr>
      <w:del w:id="610" w:author="Peter Dobson" w:date="2016-04-13T12:13:00Z">
        <w:r w:rsidRPr="00AE4947" w:rsidDel="00AE4947">
          <w:rPr>
            <w:rStyle w:val="Hyperlink"/>
            <w:b w:val="0"/>
            <w:bCs w:val="0"/>
            <w:caps w:val="0"/>
            <w:noProof/>
          </w:rPr>
          <w:delText>Document Revisions</w:delText>
        </w:r>
        <w:r w:rsidDel="00AE4947">
          <w:rPr>
            <w:noProof/>
            <w:webHidden/>
          </w:rPr>
          <w:tab/>
          <w:delText>2</w:delText>
        </w:r>
      </w:del>
    </w:p>
    <w:p w14:paraId="11A39FFF" w14:textId="77777777" w:rsidR="006E022A" w:rsidDel="00AE4947" w:rsidRDefault="006E022A">
      <w:pPr>
        <w:pStyle w:val="TOC1"/>
        <w:rPr>
          <w:del w:id="611" w:author="Peter Dobson" w:date="2016-04-13T12:13:00Z"/>
          <w:rFonts w:asciiTheme="minorHAnsi" w:eastAsiaTheme="minorEastAsia" w:hAnsiTheme="minorHAnsi" w:cstheme="minorBidi"/>
          <w:b w:val="0"/>
          <w:bCs w:val="0"/>
          <w:caps w:val="0"/>
          <w:noProof/>
          <w:szCs w:val="22"/>
          <w:lang w:eastAsia="en-GB"/>
        </w:rPr>
      </w:pPr>
      <w:del w:id="612" w:author="Peter Dobson" w:date="2016-04-13T12:13:00Z">
        <w:r w:rsidRPr="00AE4947" w:rsidDel="00AE4947">
          <w:rPr>
            <w:rStyle w:val="Hyperlink"/>
            <w:b w:val="0"/>
            <w:bCs w:val="0"/>
            <w:caps w:val="0"/>
            <w:noProof/>
          </w:rPr>
          <w:delText>Table of Contents</w:delText>
        </w:r>
        <w:r w:rsidDel="00AE4947">
          <w:rPr>
            <w:noProof/>
            <w:webHidden/>
          </w:rPr>
          <w:tab/>
          <w:delText>3</w:delText>
        </w:r>
      </w:del>
    </w:p>
    <w:p w14:paraId="4D3DA7DE" w14:textId="77777777" w:rsidR="006E022A" w:rsidDel="00AE4947" w:rsidRDefault="006E022A">
      <w:pPr>
        <w:pStyle w:val="TOC1"/>
        <w:rPr>
          <w:del w:id="613" w:author="Peter Dobson" w:date="2016-04-13T12:13:00Z"/>
          <w:rFonts w:asciiTheme="minorHAnsi" w:eastAsiaTheme="minorEastAsia" w:hAnsiTheme="minorHAnsi" w:cstheme="minorBidi"/>
          <w:b w:val="0"/>
          <w:bCs w:val="0"/>
          <w:caps w:val="0"/>
          <w:noProof/>
          <w:szCs w:val="22"/>
          <w:lang w:eastAsia="en-GB"/>
        </w:rPr>
      </w:pPr>
      <w:del w:id="614" w:author="Peter Dobson" w:date="2016-04-13T12:13:00Z">
        <w:r w:rsidRPr="00AE4947" w:rsidDel="00AE4947">
          <w:rPr>
            <w:rStyle w:val="Hyperlink"/>
            <w:b w:val="0"/>
            <w:bCs w:val="0"/>
            <w:caps w:val="0"/>
            <w:noProof/>
          </w:rPr>
          <w:delText>Index of Tables</w:delText>
        </w:r>
        <w:r w:rsidDel="00AE4947">
          <w:rPr>
            <w:noProof/>
            <w:webHidden/>
          </w:rPr>
          <w:tab/>
          <w:delText>5</w:delText>
        </w:r>
      </w:del>
    </w:p>
    <w:p w14:paraId="515DCC42" w14:textId="77777777" w:rsidR="006E022A" w:rsidDel="00AE4947" w:rsidRDefault="006E022A">
      <w:pPr>
        <w:pStyle w:val="TOC1"/>
        <w:rPr>
          <w:del w:id="615" w:author="Peter Dobson" w:date="2016-04-13T12:13:00Z"/>
          <w:rFonts w:asciiTheme="minorHAnsi" w:eastAsiaTheme="minorEastAsia" w:hAnsiTheme="minorHAnsi" w:cstheme="minorBidi"/>
          <w:b w:val="0"/>
          <w:bCs w:val="0"/>
          <w:caps w:val="0"/>
          <w:noProof/>
          <w:szCs w:val="22"/>
          <w:lang w:eastAsia="en-GB"/>
        </w:rPr>
      </w:pPr>
      <w:del w:id="616" w:author="Peter Dobson" w:date="2016-04-13T12:13:00Z">
        <w:r w:rsidRPr="00AE4947" w:rsidDel="00AE4947">
          <w:rPr>
            <w:rStyle w:val="Hyperlink"/>
            <w:b w:val="0"/>
            <w:bCs w:val="0"/>
            <w:caps w:val="0"/>
            <w:noProof/>
          </w:rPr>
          <w:delText>Power Sources</w:delText>
        </w:r>
        <w:r w:rsidDel="00AE4947">
          <w:rPr>
            <w:noProof/>
            <w:webHidden/>
          </w:rPr>
          <w:tab/>
          <w:delText>6</w:delText>
        </w:r>
      </w:del>
    </w:p>
    <w:p w14:paraId="1671ED4D" w14:textId="77777777" w:rsidR="006E022A" w:rsidDel="00AE4947" w:rsidRDefault="006E022A">
      <w:pPr>
        <w:pStyle w:val="TOC1"/>
        <w:rPr>
          <w:del w:id="617" w:author="Peter Dobson" w:date="2016-04-13T12:13:00Z"/>
          <w:rFonts w:asciiTheme="minorHAnsi" w:eastAsiaTheme="minorEastAsia" w:hAnsiTheme="minorHAnsi" w:cstheme="minorBidi"/>
          <w:b w:val="0"/>
          <w:bCs w:val="0"/>
          <w:caps w:val="0"/>
          <w:noProof/>
          <w:szCs w:val="22"/>
          <w:lang w:eastAsia="en-GB"/>
        </w:rPr>
      </w:pPr>
      <w:del w:id="618" w:author="Peter Dobson" w:date="2016-04-13T12:13:00Z">
        <w:r w:rsidRPr="00AE4947" w:rsidDel="00AE4947">
          <w:rPr>
            <w:rStyle w:val="Hyperlink"/>
            <w:b w:val="0"/>
            <w:bCs w:val="0"/>
            <w:caps w:val="0"/>
            <w:noProof/>
          </w:rPr>
          <w:delText>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Introduction</w:delText>
        </w:r>
        <w:r w:rsidDel="00AE4947">
          <w:rPr>
            <w:noProof/>
            <w:webHidden/>
          </w:rPr>
          <w:tab/>
          <w:delText>6</w:delText>
        </w:r>
      </w:del>
    </w:p>
    <w:p w14:paraId="2BA956F9" w14:textId="77777777" w:rsidR="006E022A" w:rsidDel="00AE4947" w:rsidRDefault="006E022A">
      <w:pPr>
        <w:pStyle w:val="TOC2"/>
        <w:rPr>
          <w:del w:id="619" w:author="Peter Dobson" w:date="2016-04-13T12:13:00Z"/>
          <w:rFonts w:asciiTheme="minorHAnsi" w:eastAsiaTheme="minorEastAsia" w:hAnsiTheme="minorHAnsi" w:cstheme="minorBidi"/>
          <w:bCs w:val="0"/>
          <w:noProof/>
          <w:szCs w:val="22"/>
          <w:lang w:eastAsia="en-GB"/>
        </w:rPr>
      </w:pPr>
      <w:del w:id="620" w:author="Peter Dobson" w:date="2016-04-13T12:13:00Z">
        <w:r w:rsidRPr="00AE4947" w:rsidDel="00AE4947">
          <w:rPr>
            <w:rStyle w:val="Hyperlink"/>
            <w:bCs w:val="0"/>
            <w:noProof/>
          </w:rPr>
          <w:delText>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Scope and purpose</w:delText>
        </w:r>
        <w:r w:rsidDel="00AE4947">
          <w:rPr>
            <w:noProof/>
            <w:webHidden/>
          </w:rPr>
          <w:tab/>
          <w:delText>6</w:delText>
        </w:r>
      </w:del>
    </w:p>
    <w:p w14:paraId="1A7A6A8C" w14:textId="77777777" w:rsidR="006E022A" w:rsidDel="00AE4947" w:rsidRDefault="006E022A">
      <w:pPr>
        <w:pStyle w:val="TOC2"/>
        <w:rPr>
          <w:del w:id="621" w:author="Peter Dobson" w:date="2016-04-13T12:13:00Z"/>
          <w:rFonts w:asciiTheme="minorHAnsi" w:eastAsiaTheme="minorEastAsia" w:hAnsiTheme="minorHAnsi" w:cstheme="minorBidi"/>
          <w:bCs w:val="0"/>
          <w:noProof/>
          <w:szCs w:val="22"/>
          <w:lang w:eastAsia="en-GB"/>
        </w:rPr>
      </w:pPr>
      <w:del w:id="622" w:author="Peter Dobson" w:date="2016-04-13T12:13:00Z">
        <w:r w:rsidRPr="00AE4947" w:rsidDel="00AE4947">
          <w:rPr>
            <w:rStyle w:val="Hyperlink"/>
            <w:bCs w:val="0"/>
            <w:noProof/>
          </w:rPr>
          <w:delText>1.2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Practical Guide to Choice of Energy Systems</w:delText>
        </w:r>
        <w:r w:rsidDel="00AE4947">
          <w:rPr>
            <w:noProof/>
            <w:webHidden/>
          </w:rPr>
          <w:tab/>
          <w:delText>6</w:delText>
        </w:r>
      </w:del>
    </w:p>
    <w:p w14:paraId="65563966" w14:textId="77777777" w:rsidR="006E022A" w:rsidDel="00AE4947" w:rsidRDefault="006E022A">
      <w:pPr>
        <w:pStyle w:val="TOC1"/>
        <w:rPr>
          <w:del w:id="623" w:author="Peter Dobson" w:date="2016-04-13T12:13:00Z"/>
          <w:rFonts w:asciiTheme="minorHAnsi" w:eastAsiaTheme="minorEastAsia" w:hAnsiTheme="minorHAnsi" w:cstheme="minorBidi"/>
          <w:b w:val="0"/>
          <w:bCs w:val="0"/>
          <w:caps w:val="0"/>
          <w:noProof/>
          <w:szCs w:val="22"/>
          <w:lang w:eastAsia="en-GB"/>
        </w:rPr>
      </w:pPr>
      <w:del w:id="624" w:author="Peter Dobson" w:date="2016-04-13T12:13:00Z">
        <w:r w:rsidRPr="00AE4947" w:rsidDel="00AE4947">
          <w:rPr>
            <w:rStyle w:val="Hyperlink"/>
            <w:b w:val="0"/>
            <w:bCs w:val="0"/>
            <w:caps w:val="0"/>
            <w:noProof/>
          </w:rPr>
          <w:delText>2</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How to use this guideline</w:delText>
        </w:r>
        <w:r w:rsidDel="00AE4947">
          <w:rPr>
            <w:noProof/>
            <w:webHidden/>
          </w:rPr>
          <w:tab/>
          <w:delText>6</w:delText>
        </w:r>
      </w:del>
    </w:p>
    <w:p w14:paraId="37E4F544" w14:textId="77777777" w:rsidR="006E022A" w:rsidDel="00AE4947" w:rsidRDefault="006E022A">
      <w:pPr>
        <w:pStyle w:val="TOC1"/>
        <w:rPr>
          <w:del w:id="625" w:author="Peter Dobson" w:date="2016-04-13T12:13:00Z"/>
          <w:rFonts w:asciiTheme="minorHAnsi" w:eastAsiaTheme="minorEastAsia" w:hAnsiTheme="minorHAnsi" w:cstheme="minorBidi"/>
          <w:b w:val="0"/>
          <w:bCs w:val="0"/>
          <w:caps w:val="0"/>
          <w:noProof/>
          <w:szCs w:val="22"/>
          <w:lang w:eastAsia="en-GB"/>
        </w:rPr>
      </w:pPr>
      <w:del w:id="626" w:author="Peter Dobson" w:date="2016-04-13T12:13:00Z">
        <w:r w:rsidRPr="00AE4947" w:rsidDel="00AE4947">
          <w:rPr>
            <w:rStyle w:val="Hyperlink"/>
            <w:b w:val="0"/>
            <w:bCs w:val="0"/>
            <w:caps w:val="0"/>
            <w:noProof/>
          </w:rPr>
          <w:delText>3</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Alternating Current (AC) UTILITY POWER</w:delText>
        </w:r>
        <w:r w:rsidDel="00AE4947">
          <w:rPr>
            <w:noProof/>
            <w:webHidden/>
          </w:rPr>
          <w:tab/>
          <w:delText>6</w:delText>
        </w:r>
      </w:del>
    </w:p>
    <w:p w14:paraId="65A20B2A" w14:textId="77777777" w:rsidR="006E022A" w:rsidDel="00AE4947" w:rsidRDefault="006E022A">
      <w:pPr>
        <w:pStyle w:val="TOC2"/>
        <w:rPr>
          <w:del w:id="627" w:author="Peter Dobson" w:date="2016-04-13T12:13:00Z"/>
          <w:rFonts w:asciiTheme="minorHAnsi" w:eastAsiaTheme="minorEastAsia" w:hAnsiTheme="minorHAnsi" w:cstheme="minorBidi"/>
          <w:bCs w:val="0"/>
          <w:noProof/>
          <w:szCs w:val="22"/>
          <w:lang w:eastAsia="en-GB"/>
        </w:rPr>
      </w:pPr>
      <w:del w:id="628" w:author="Peter Dobson" w:date="2016-04-13T12:13:00Z">
        <w:r w:rsidRPr="00AE4947" w:rsidDel="00AE4947">
          <w:rPr>
            <w:rStyle w:val="Hyperlink"/>
            <w:bCs w:val="0"/>
            <w:noProof/>
          </w:rPr>
          <w:delText>3.1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6</w:delText>
        </w:r>
      </w:del>
    </w:p>
    <w:p w14:paraId="149345D1" w14:textId="77777777" w:rsidR="006E022A" w:rsidDel="00AE4947" w:rsidRDefault="006E022A">
      <w:pPr>
        <w:pStyle w:val="TOC2"/>
        <w:rPr>
          <w:del w:id="629" w:author="Peter Dobson" w:date="2016-04-13T12:13:00Z"/>
          <w:rFonts w:asciiTheme="minorHAnsi" w:eastAsiaTheme="minorEastAsia" w:hAnsiTheme="minorHAnsi" w:cstheme="minorBidi"/>
          <w:bCs w:val="0"/>
          <w:noProof/>
          <w:szCs w:val="22"/>
          <w:lang w:eastAsia="en-GB"/>
        </w:rPr>
      </w:pPr>
      <w:del w:id="630" w:author="Peter Dobson" w:date="2016-04-13T12:13:00Z">
        <w:r w:rsidRPr="00AE4947" w:rsidDel="00AE4947">
          <w:rPr>
            <w:rStyle w:val="Hyperlink"/>
            <w:bCs w:val="0"/>
            <w:noProof/>
          </w:rPr>
          <w:delText>3.2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6</w:delText>
        </w:r>
      </w:del>
    </w:p>
    <w:p w14:paraId="70EA2A8E" w14:textId="77777777" w:rsidR="006E022A" w:rsidDel="00AE4947" w:rsidRDefault="006E022A">
      <w:pPr>
        <w:pStyle w:val="TOC2"/>
        <w:rPr>
          <w:del w:id="631" w:author="Peter Dobson" w:date="2016-04-13T12:13:00Z"/>
          <w:rFonts w:asciiTheme="minorHAnsi" w:eastAsiaTheme="minorEastAsia" w:hAnsiTheme="minorHAnsi" w:cstheme="minorBidi"/>
          <w:bCs w:val="0"/>
          <w:noProof/>
          <w:szCs w:val="22"/>
          <w:lang w:eastAsia="en-GB"/>
        </w:rPr>
      </w:pPr>
      <w:del w:id="632" w:author="Peter Dobson" w:date="2016-04-13T12:13:00Z">
        <w:r w:rsidRPr="00AE4947" w:rsidDel="00AE4947">
          <w:rPr>
            <w:rStyle w:val="Hyperlink"/>
            <w:bCs w:val="0"/>
            <w:noProof/>
          </w:rPr>
          <w:delText>3.3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6</w:delText>
        </w:r>
      </w:del>
    </w:p>
    <w:p w14:paraId="626F7C4D" w14:textId="77777777" w:rsidR="006E022A" w:rsidDel="00AE4947" w:rsidRDefault="006E022A">
      <w:pPr>
        <w:pStyle w:val="TOC1"/>
        <w:rPr>
          <w:del w:id="633" w:author="Peter Dobson" w:date="2016-04-13T12:13:00Z"/>
          <w:rFonts w:asciiTheme="minorHAnsi" w:eastAsiaTheme="minorEastAsia" w:hAnsiTheme="minorHAnsi" w:cstheme="minorBidi"/>
          <w:b w:val="0"/>
          <w:bCs w:val="0"/>
          <w:caps w:val="0"/>
          <w:noProof/>
          <w:szCs w:val="22"/>
          <w:lang w:eastAsia="en-GB"/>
        </w:rPr>
      </w:pPr>
      <w:del w:id="634" w:author="Peter Dobson" w:date="2016-04-13T12:13:00Z">
        <w:r w:rsidRPr="00AE4947" w:rsidDel="00AE4947">
          <w:rPr>
            <w:rStyle w:val="Hyperlink"/>
            <w:b w:val="0"/>
            <w:bCs w:val="0"/>
            <w:caps w:val="0"/>
            <w:noProof/>
          </w:rPr>
          <w:delText>4</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PHOTOVOLTAIC POWER (PV)</w:delText>
        </w:r>
        <w:r w:rsidDel="00AE4947">
          <w:rPr>
            <w:noProof/>
            <w:webHidden/>
          </w:rPr>
          <w:tab/>
          <w:delText>7</w:delText>
        </w:r>
      </w:del>
    </w:p>
    <w:p w14:paraId="6A007368" w14:textId="77777777" w:rsidR="006E022A" w:rsidDel="00AE4947" w:rsidRDefault="006E022A">
      <w:pPr>
        <w:pStyle w:val="TOC2"/>
        <w:rPr>
          <w:del w:id="635" w:author="Peter Dobson" w:date="2016-04-13T12:13:00Z"/>
          <w:rFonts w:asciiTheme="minorHAnsi" w:eastAsiaTheme="minorEastAsia" w:hAnsiTheme="minorHAnsi" w:cstheme="minorBidi"/>
          <w:bCs w:val="0"/>
          <w:noProof/>
          <w:szCs w:val="22"/>
          <w:lang w:eastAsia="en-GB"/>
        </w:rPr>
      </w:pPr>
      <w:del w:id="636" w:author="Peter Dobson" w:date="2016-04-13T12:13:00Z">
        <w:r w:rsidRPr="00AE4947" w:rsidDel="00AE4947">
          <w:rPr>
            <w:rStyle w:val="Hyperlink"/>
            <w:bCs w:val="0"/>
            <w:noProof/>
          </w:rPr>
          <w:delText>4.1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7</w:delText>
        </w:r>
      </w:del>
    </w:p>
    <w:p w14:paraId="2E584A07" w14:textId="77777777" w:rsidR="006E022A" w:rsidDel="00AE4947" w:rsidRDefault="006E022A">
      <w:pPr>
        <w:pStyle w:val="TOC2"/>
        <w:rPr>
          <w:del w:id="637" w:author="Peter Dobson" w:date="2016-04-13T12:13:00Z"/>
          <w:rFonts w:asciiTheme="minorHAnsi" w:eastAsiaTheme="minorEastAsia" w:hAnsiTheme="minorHAnsi" w:cstheme="minorBidi"/>
          <w:bCs w:val="0"/>
          <w:noProof/>
          <w:szCs w:val="22"/>
          <w:lang w:eastAsia="en-GB"/>
        </w:rPr>
      </w:pPr>
      <w:del w:id="638" w:author="Peter Dobson" w:date="2016-04-13T12:13:00Z">
        <w:r w:rsidRPr="00AE4947" w:rsidDel="00AE4947">
          <w:rPr>
            <w:rStyle w:val="Hyperlink"/>
            <w:bCs w:val="0"/>
            <w:noProof/>
          </w:rPr>
          <w:delText>4.2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7</w:delText>
        </w:r>
      </w:del>
    </w:p>
    <w:p w14:paraId="0C1CC1F1" w14:textId="77777777" w:rsidR="006E022A" w:rsidDel="00AE4947" w:rsidRDefault="006E022A">
      <w:pPr>
        <w:pStyle w:val="TOC2"/>
        <w:rPr>
          <w:del w:id="639" w:author="Peter Dobson" w:date="2016-04-13T12:13:00Z"/>
          <w:rFonts w:asciiTheme="minorHAnsi" w:eastAsiaTheme="minorEastAsia" w:hAnsiTheme="minorHAnsi" w:cstheme="minorBidi"/>
          <w:bCs w:val="0"/>
          <w:noProof/>
          <w:szCs w:val="22"/>
          <w:lang w:eastAsia="en-GB"/>
        </w:rPr>
      </w:pPr>
      <w:del w:id="640" w:author="Peter Dobson" w:date="2016-04-13T12:13:00Z">
        <w:r w:rsidRPr="00AE4947" w:rsidDel="00AE4947">
          <w:rPr>
            <w:rStyle w:val="Hyperlink"/>
            <w:bCs w:val="0"/>
            <w:noProof/>
          </w:rPr>
          <w:delText>4.3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7</w:delText>
        </w:r>
      </w:del>
    </w:p>
    <w:p w14:paraId="4648F465" w14:textId="77777777" w:rsidR="006E022A" w:rsidDel="00AE4947" w:rsidRDefault="006E022A">
      <w:pPr>
        <w:pStyle w:val="TOC2"/>
        <w:rPr>
          <w:del w:id="641" w:author="Peter Dobson" w:date="2016-04-13T12:13:00Z"/>
          <w:rFonts w:asciiTheme="minorHAnsi" w:eastAsiaTheme="minorEastAsia" w:hAnsiTheme="minorHAnsi" w:cstheme="minorBidi"/>
          <w:bCs w:val="0"/>
          <w:noProof/>
          <w:szCs w:val="22"/>
          <w:lang w:eastAsia="en-GB"/>
        </w:rPr>
      </w:pPr>
      <w:del w:id="642" w:author="Peter Dobson" w:date="2016-04-13T12:13:00Z">
        <w:r w:rsidRPr="00AE4947" w:rsidDel="00AE4947">
          <w:rPr>
            <w:rStyle w:val="Hyperlink"/>
            <w:bCs w:val="0"/>
            <w:noProof/>
          </w:rPr>
          <w:delText>4.4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Detailed information:</w:delText>
        </w:r>
        <w:r w:rsidDel="00AE4947">
          <w:rPr>
            <w:noProof/>
            <w:webHidden/>
          </w:rPr>
          <w:tab/>
          <w:delText>7</w:delText>
        </w:r>
      </w:del>
    </w:p>
    <w:p w14:paraId="77D4A938" w14:textId="77777777" w:rsidR="006E022A" w:rsidDel="00AE4947" w:rsidRDefault="006E022A">
      <w:pPr>
        <w:pStyle w:val="TOC1"/>
        <w:rPr>
          <w:del w:id="643" w:author="Peter Dobson" w:date="2016-04-13T12:13:00Z"/>
          <w:rFonts w:asciiTheme="minorHAnsi" w:eastAsiaTheme="minorEastAsia" w:hAnsiTheme="minorHAnsi" w:cstheme="minorBidi"/>
          <w:b w:val="0"/>
          <w:bCs w:val="0"/>
          <w:caps w:val="0"/>
          <w:noProof/>
          <w:szCs w:val="22"/>
          <w:lang w:eastAsia="en-GB"/>
        </w:rPr>
      </w:pPr>
      <w:del w:id="644" w:author="Peter Dobson" w:date="2016-04-13T12:13:00Z">
        <w:r w:rsidRPr="00AE4947" w:rsidDel="00AE4947">
          <w:rPr>
            <w:rStyle w:val="Hyperlink"/>
            <w:b w:val="0"/>
            <w:bCs w:val="0"/>
            <w:caps w:val="0"/>
            <w:noProof/>
          </w:rPr>
          <w:delText>5</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Wind power</w:delText>
        </w:r>
        <w:r w:rsidDel="00AE4947">
          <w:rPr>
            <w:noProof/>
            <w:webHidden/>
          </w:rPr>
          <w:tab/>
          <w:delText>7</w:delText>
        </w:r>
      </w:del>
    </w:p>
    <w:p w14:paraId="346CC414" w14:textId="77777777" w:rsidR="006E022A" w:rsidDel="00AE4947" w:rsidRDefault="006E022A">
      <w:pPr>
        <w:pStyle w:val="TOC2"/>
        <w:rPr>
          <w:del w:id="645" w:author="Peter Dobson" w:date="2016-04-13T12:13:00Z"/>
          <w:rFonts w:asciiTheme="minorHAnsi" w:eastAsiaTheme="minorEastAsia" w:hAnsiTheme="minorHAnsi" w:cstheme="minorBidi"/>
          <w:bCs w:val="0"/>
          <w:noProof/>
          <w:szCs w:val="22"/>
          <w:lang w:eastAsia="en-GB"/>
        </w:rPr>
      </w:pPr>
      <w:del w:id="646" w:author="Peter Dobson" w:date="2016-04-13T12:13:00Z">
        <w:r w:rsidRPr="00AE4947" w:rsidDel="00AE4947">
          <w:rPr>
            <w:rStyle w:val="Hyperlink"/>
            <w:bCs w:val="0"/>
            <w:noProof/>
          </w:rPr>
          <w:delText>5.1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7</w:delText>
        </w:r>
      </w:del>
    </w:p>
    <w:p w14:paraId="4BAAFB1F" w14:textId="77777777" w:rsidR="006E022A" w:rsidDel="00AE4947" w:rsidRDefault="006E022A">
      <w:pPr>
        <w:pStyle w:val="TOC2"/>
        <w:rPr>
          <w:del w:id="647" w:author="Peter Dobson" w:date="2016-04-13T12:13:00Z"/>
          <w:rFonts w:asciiTheme="minorHAnsi" w:eastAsiaTheme="minorEastAsia" w:hAnsiTheme="minorHAnsi" w:cstheme="minorBidi"/>
          <w:bCs w:val="0"/>
          <w:noProof/>
          <w:szCs w:val="22"/>
          <w:lang w:eastAsia="en-GB"/>
        </w:rPr>
      </w:pPr>
      <w:del w:id="648" w:author="Peter Dobson" w:date="2016-04-13T12:13:00Z">
        <w:r w:rsidRPr="00AE4947" w:rsidDel="00AE4947">
          <w:rPr>
            <w:rStyle w:val="Hyperlink"/>
            <w:bCs w:val="0"/>
            <w:noProof/>
          </w:rPr>
          <w:delText>5.2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7</w:delText>
        </w:r>
      </w:del>
    </w:p>
    <w:p w14:paraId="7970B584" w14:textId="77777777" w:rsidR="006E022A" w:rsidDel="00AE4947" w:rsidRDefault="006E022A">
      <w:pPr>
        <w:pStyle w:val="TOC2"/>
        <w:rPr>
          <w:del w:id="649" w:author="Peter Dobson" w:date="2016-04-13T12:13:00Z"/>
          <w:rFonts w:asciiTheme="minorHAnsi" w:eastAsiaTheme="minorEastAsia" w:hAnsiTheme="minorHAnsi" w:cstheme="minorBidi"/>
          <w:bCs w:val="0"/>
          <w:noProof/>
          <w:szCs w:val="22"/>
          <w:lang w:eastAsia="en-GB"/>
        </w:rPr>
      </w:pPr>
      <w:del w:id="650" w:author="Peter Dobson" w:date="2016-04-13T12:13:00Z">
        <w:r w:rsidRPr="00AE4947" w:rsidDel="00AE4947">
          <w:rPr>
            <w:rStyle w:val="Hyperlink"/>
            <w:bCs w:val="0"/>
            <w:noProof/>
          </w:rPr>
          <w:delText>5.3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8</w:delText>
        </w:r>
      </w:del>
    </w:p>
    <w:p w14:paraId="73F08050" w14:textId="77777777" w:rsidR="006E022A" w:rsidDel="00AE4947" w:rsidRDefault="006E022A">
      <w:pPr>
        <w:pStyle w:val="TOC2"/>
        <w:rPr>
          <w:del w:id="651" w:author="Peter Dobson" w:date="2016-04-13T12:13:00Z"/>
          <w:rFonts w:asciiTheme="minorHAnsi" w:eastAsiaTheme="minorEastAsia" w:hAnsiTheme="minorHAnsi" w:cstheme="minorBidi"/>
          <w:bCs w:val="0"/>
          <w:noProof/>
          <w:szCs w:val="22"/>
          <w:lang w:eastAsia="en-GB"/>
        </w:rPr>
      </w:pPr>
      <w:del w:id="652" w:author="Peter Dobson" w:date="2016-04-13T12:13:00Z">
        <w:r w:rsidRPr="00AE4947" w:rsidDel="00AE4947">
          <w:rPr>
            <w:rStyle w:val="Hyperlink"/>
            <w:bCs w:val="0"/>
            <w:noProof/>
          </w:rPr>
          <w:delText>5.4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Detailed information</w:delText>
        </w:r>
        <w:r w:rsidDel="00AE4947">
          <w:rPr>
            <w:noProof/>
            <w:webHidden/>
          </w:rPr>
          <w:tab/>
          <w:delText>8</w:delText>
        </w:r>
      </w:del>
    </w:p>
    <w:p w14:paraId="6C776489" w14:textId="77777777" w:rsidR="006E022A" w:rsidDel="00AE4947" w:rsidRDefault="006E022A">
      <w:pPr>
        <w:pStyle w:val="TOC1"/>
        <w:rPr>
          <w:del w:id="653" w:author="Peter Dobson" w:date="2016-04-13T12:13:00Z"/>
          <w:rFonts w:asciiTheme="minorHAnsi" w:eastAsiaTheme="minorEastAsia" w:hAnsiTheme="minorHAnsi" w:cstheme="minorBidi"/>
          <w:b w:val="0"/>
          <w:bCs w:val="0"/>
          <w:caps w:val="0"/>
          <w:noProof/>
          <w:szCs w:val="22"/>
          <w:lang w:eastAsia="en-GB"/>
        </w:rPr>
      </w:pPr>
      <w:del w:id="654" w:author="Peter Dobson" w:date="2016-04-13T12:13:00Z">
        <w:r w:rsidRPr="00AE4947" w:rsidDel="00AE4947">
          <w:rPr>
            <w:rStyle w:val="Hyperlink"/>
            <w:b w:val="0"/>
            <w:bCs w:val="0"/>
            <w:caps w:val="0"/>
            <w:noProof/>
          </w:rPr>
          <w:delText>6</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Wave Activated Generator (WAG)</w:delText>
        </w:r>
        <w:r w:rsidDel="00AE4947">
          <w:rPr>
            <w:noProof/>
            <w:webHidden/>
          </w:rPr>
          <w:tab/>
          <w:delText>8</w:delText>
        </w:r>
      </w:del>
    </w:p>
    <w:p w14:paraId="3B58D621" w14:textId="77777777" w:rsidR="006E022A" w:rsidDel="00AE4947" w:rsidRDefault="006E022A">
      <w:pPr>
        <w:pStyle w:val="TOC2"/>
        <w:rPr>
          <w:del w:id="655" w:author="Peter Dobson" w:date="2016-04-13T12:13:00Z"/>
          <w:rFonts w:asciiTheme="minorHAnsi" w:eastAsiaTheme="minorEastAsia" w:hAnsiTheme="minorHAnsi" w:cstheme="minorBidi"/>
          <w:bCs w:val="0"/>
          <w:noProof/>
          <w:szCs w:val="22"/>
          <w:lang w:eastAsia="en-GB"/>
        </w:rPr>
      </w:pPr>
      <w:del w:id="656" w:author="Peter Dobson" w:date="2016-04-13T12:13:00Z">
        <w:r w:rsidRPr="00AE4947" w:rsidDel="00AE4947">
          <w:rPr>
            <w:rStyle w:val="Hyperlink"/>
            <w:bCs w:val="0"/>
            <w:noProof/>
          </w:rPr>
          <w:delText>6.1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8</w:delText>
        </w:r>
      </w:del>
    </w:p>
    <w:p w14:paraId="5A1B7B4A" w14:textId="77777777" w:rsidR="006E022A" w:rsidDel="00AE4947" w:rsidRDefault="006E022A">
      <w:pPr>
        <w:pStyle w:val="TOC2"/>
        <w:rPr>
          <w:del w:id="657" w:author="Peter Dobson" w:date="2016-04-13T12:13:00Z"/>
          <w:rFonts w:asciiTheme="minorHAnsi" w:eastAsiaTheme="minorEastAsia" w:hAnsiTheme="minorHAnsi" w:cstheme="minorBidi"/>
          <w:bCs w:val="0"/>
          <w:noProof/>
          <w:szCs w:val="22"/>
          <w:lang w:eastAsia="en-GB"/>
        </w:rPr>
      </w:pPr>
      <w:del w:id="658" w:author="Peter Dobson" w:date="2016-04-13T12:13:00Z">
        <w:r w:rsidRPr="00AE4947" w:rsidDel="00AE4947">
          <w:rPr>
            <w:rStyle w:val="Hyperlink"/>
            <w:bCs w:val="0"/>
            <w:noProof/>
          </w:rPr>
          <w:delText>6.2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8</w:delText>
        </w:r>
      </w:del>
    </w:p>
    <w:p w14:paraId="6B55B4C6" w14:textId="77777777" w:rsidR="006E022A" w:rsidDel="00AE4947" w:rsidRDefault="006E022A">
      <w:pPr>
        <w:pStyle w:val="TOC2"/>
        <w:rPr>
          <w:del w:id="659" w:author="Peter Dobson" w:date="2016-04-13T12:13:00Z"/>
          <w:rFonts w:asciiTheme="minorHAnsi" w:eastAsiaTheme="minorEastAsia" w:hAnsiTheme="minorHAnsi" w:cstheme="minorBidi"/>
          <w:bCs w:val="0"/>
          <w:noProof/>
          <w:szCs w:val="22"/>
          <w:lang w:eastAsia="en-GB"/>
        </w:rPr>
      </w:pPr>
      <w:del w:id="660" w:author="Peter Dobson" w:date="2016-04-13T12:13:00Z">
        <w:r w:rsidRPr="00AE4947" w:rsidDel="00AE4947">
          <w:rPr>
            <w:rStyle w:val="Hyperlink"/>
            <w:bCs w:val="0"/>
            <w:noProof/>
          </w:rPr>
          <w:delText>6.3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8</w:delText>
        </w:r>
      </w:del>
    </w:p>
    <w:p w14:paraId="5205098A" w14:textId="77777777" w:rsidR="006E022A" w:rsidDel="00AE4947" w:rsidRDefault="006E022A">
      <w:pPr>
        <w:pStyle w:val="TOC1"/>
        <w:rPr>
          <w:del w:id="661" w:author="Peter Dobson" w:date="2016-04-13T12:13:00Z"/>
          <w:rFonts w:asciiTheme="minorHAnsi" w:eastAsiaTheme="minorEastAsia" w:hAnsiTheme="minorHAnsi" w:cstheme="minorBidi"/>
          <w:b w:val="0"/>
          <w:bCs w:val="0"/>
          <w:caps w:val="0"/>
          <w:noProof/>
          <w:szCs w:val="22"/>
          <w:lang w:eastAsia="en-GB"/>
        </w:rPr>
      </w:pPr>
      <w:del w:id="662" w:author="Peter Dobson" w:date="2016-04-13T12:13:00Z">
        <w:r w:rsidRPr="00AE4947" w:rsidDel="00AE4947">
          <w:rPr>
            <w:rStyle w:val="Hyperlink"/>
            <w:b w:val="0"/>
            <w:bCs w:val="0"/>
            <w:caps w:val="0"/>
            <w:noProof/>
          </w:rPr>
          <w:delText>7</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Fuel Cells</w:delText>
        </w:r>
        <w:r w:rsidDel="00AE4947">
          <w:rPr>
            <w:noProof/>
            <w:webHidden/>
          </w:rPr>
          <w:tab/>
          <w:delText>8</w:delText>
        </w:r>
      </w:del>
    </w:p>
    <w:p w14:paraId="264BC57B" w14:textId="77777777" w:rsidR="006E022A" w:rsidDel="00AE4947" w:rsidRDefault="006E022A">
      <w:pPr>
        <w:pStyle w:val="TOC2"/>
        <w:rPr>
          <w:del w:id="663" w:author="Peter Dobson" w:date="2016-04-13T12:13:00Z"/>
          <w:rFonts w:asciiTheme="minorHAnsi" w:eastAsiaTheme="minorEastAsia" w:hAnsiTheme="minorHAnsi" w:cstheme="minorBidi"/>
          <w:bCs w:val="0"/>
          <w:noProof/>
          <w:szCs w:val="22"/>
          <w:lang w:eastAsia="en-GB"/>
        </w:rPr>
      </w:pPr>
      <w:del w:id="664" w:author="Peter Dobson" w:date="2016-04-13T12:13:00Z">
        <w:r w:rsidRPr="00AE4947" w:rsidDel="00AE4947">
          <w:rPr>
            <w:rStyle w:val="Hyperlink"/>
            <w:bCs w:val="0"/>
            <w:noProof/>
          </w:rPr>
          <w:delText>7.1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8</w:delText>
        </w:r>
      </w:del>
    </w:p>
    <w:p w14:paraId="43E3CB10" w14:textId="77777777" w:rsidR="006E022A" w:rsidDel="00AE4947" w:rsidRDefault="006E022A">
      <w:pPr>
        <w:pStyle w:val="TOC2"/>
        <w:rPr>
          <w:del w:id="665" w:author="Peter Dobson" w:date="2016-04-13T12:13:00Z"/>
          <w:rFonts w:asciiTheme="minorHAnsi" w:eastAsiaTheme="minorEastAsia" w:hAnsiTheme="minorHAnsi" w:cstheme="minorBidi"/>
          <w:bCs w:val="0"/>
          <w:noProof/>
          <w:szCs w:val="22"/>
          <w:lang w:eastAsia="en-GB"/>
        </w:rPr>
      </w:pPr>
      <w:del w:id="666" w:author="Peter Dobson" w:date="2016-04-13T12:13:00Z">
        <w:r w:rsidRPr="00AE4947" w:rsidDel="00AE4947">
          <w:rPr>
            <w:rStyle w:val="Hyperlink"/>
            <w:bCs w:val="0"/>
            <w:noProof/>
          </w:rPr>
          <w:delText>7.2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9</w:delText>
        </w:r>
      </w:del>
    </w:p>
    <w:p w14:paraId="14F1F450" w14:textId="77777777" w:rsidR="006E022A" w:rsidDel="00AE4947" w:rsidRDefault="006E022A">
      <w:pPr>
        <w:pStyle w:val="TOC2"/>
        <w:rPr>
          <w:del w:id="667" w:author="Peter Dobson" w:date="2016-04-13T12:13:00Z"/>
          <w:rFonts w:asciiTheme="minorHAnsi" w:eastAsiaTheme="minorEastAsia" w:hAnsiTheme="minorHAnsi" w:cstheme="minorBidi"/>
          <w:bCs w:val="0"/>
          <w:noProof/>
          <w:szCs w:val="22"/>
          <w:lang w:eastAsia="en-GB"/>
        </w:rPr>
      </w:pPr>
      <w:del w:id="668" w:author="Peter Dobson" w:date="2016-04-13T12:13:00Z">
        <w:r w:rsidRPr="00AE4947" w:rsidDel="00AE4947">
          <w:rPr>
            <w:rStyle w:val="Hyperlink"/>
            <w:bCs w:val="0"/>
            <w:noProof/>
          </w:rPr>
          <w:delText>7.3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9</w:delText>
        </w:r>
      </w:del>
    </w:p>
    <w:p w14:paraId="21367030" w14:textId="77777777" w:rsidR="006E022A" w:rsidDel="00AE4947" w:rsidRDefault="006E022A">
      <w:pPr>
        <w:pStyle w:val="TOC1"/>
        <w:rPr>
          <w:del w:id="669" w:author="Peter Dobson" w:date="2016-04-13T12:13:00Z"/>
          <w:rFonts w:asciiTheme="minorHAnsi" w:eastAsiaTheme="minorEastAsia" w:hAnsiTheme="minorHAnsi" w:cstheme="minorBidi"/>
          <w:b w:val="0"/>
          <w:bCs w:val="0"/>
          <w:caps w:val="0"/>
          <w:noProof/>
          <w:szCs w:val="22"/>
          <w:lang w:eastAsia="en-GB"/>
        </w:rPr>
      </w:pPr>
      <w:del w:id="670" w:author="Peter Dobson" w:date="2016-04-13T12:13:00Z">
        <w:r w:rsidRPr="00AE4947" w:rsidDel="00AE4947">
          <w:rPr>
            <w:rStyle w:val="Hyperlink"/>
            <w:b w:val="0"/>
            <w:bCs w:val="0"/>
            <w:caps w:val="0"/>
            <w:noProof/>
          </w:rPr>
          <w:delText>8</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Diesel Generators</w:delText>
        </w:r>
        <w:r w:rsidDel="00AE4947">
          <w:rPr>
            <w:noProof/>
            <w:webHidden/>
          </w:rPr>
          <w:tab/>
          <w:delText>9</w:delText>
        </w:r>
      </w:del>
    </w:p>
    <w:p w14:paraId="407AB415" w14:textId="77777777" w:rsidR="006E022A" w:rsidDel="00AE4947" w:rsidRDefault="006E022A">
      <w:pPr>
        <w:pStyle w:val="TOC2"/>
        <w:rPr>
          <w:del w:id="671" w:author="Peter Dobson" w:date="2016-04-13T12:13:00Z"/>
          <w:rFonts w:asciiTheme="minorHAnsi" w:eastAsiaTheme="minorEastAsia" w:hAnsiTheme="minorHAnsi" w:cstheme="minorBidi"/>
          <w:bCs w:val="0"/>
          <w:noProof/>
          <w:szCs w:val="22"/>
          <w:lang w:eastAsia="en-GB"/>
        </w:rPr>
      </w:pPr>
      <w:del w:id="672" w:author="Peter Dobson" w:date="2016-04-13T12:13:00Z">
        <w:r w:rsidRPr="00AE4947" w:rsidDel="00AE4947">
          <w:rPr>
            <w:rStyle w:val="Hyperlink"/>
            <w:bCs w:val="0"/>
            <w:noProof/>
          </w:rPr>
          <w:delText>8.1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9</w:delText>
        </w:r>
      </w:del>
    </w:p>
    <w:p w14:paraId="3E5B70E1" w14:textId="77777777" w:rsidR="006E022A" w:rsidDel="00AE4947" w:rsidRDefault="006E022A">
      <w:pPr>
        <w:pStyle w:val="TOC2"/>
        <w:rPr>
          <w:del w:id="673" w:author="Peter Dobson" w:date="2016-04-13T12:13:00Z"/>
          <w:rFonts w:asciiTheme="minorHAnsi" w:eastAsiaTheme="minorEastAsia" w:hAnsiTheme="minorHAnsi" w:cstheme="minorBidi"/>
          <w:bCs w:val="0"/>
          <w:noProof/>
          <w:szCs w:val="22"/>
          <w:lang w:eastAsia="en-GB"/>
        </w:rPr>
      </w:pPr>
      <w:del w:id="674" w:author="Peter Dobson" w:date="2016-04-13T12:13:00Z">
        <w:r w:rsidRPr="00AE4947" w:rsidDel="00AE4947">
          <w:rPr>
            <w:rStyle w:val="Hyperlink"/>
            <w:bCs w:val="0"/>
            <w:noProof/>
          </w:rPr>
          <w:delText>8.2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9</w:delText>
        </w:r>
      </w:del>
    </w:p>
    <w:p w14:paraId="55064D1E" w14:textId="77777777" w:rsidR="006E022A" w:rsidDel="00AE4947" w:rsidRDefault="006E022A">
      <w:pPr>
        <w:pStyle w:val="TOC2"/>
        <w:rPr>
          <w:del w:id="675" w:author="Peter Dobson" w:date="2016-04-13T12:13:00Z"/>
          <w:rFonts w:asciiTheme="minorHAnsi" w:eastAsiaTheme="minorEastAsia" w:hAnsiTheme="minorHAnsi" w:cstheme="minorBidi"/>
          <w:bCs w:val="0"/>
          <w:noProof/>
          <w:szCs w:val="22"/>
          <w:lang w:eastAsia="en-GB"/>
        </w:rPr>
      </w:pPr>
      <w:del w:id="676" w:author="Peter Dobson" w:date="2016-04-13T12:13:00Z">
        <w:r w:rsidRPr="00AE4947" w:rsidDel="00AE4947">
          <w:rPr>
            <w:rStyle w:val="Hyperlink"/>
            <w:bCs w:val="0"/>
            <w:noProof/>
          </w:rPr>
          <w:delText>8.3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9</w:delText>
        </w:r>
      </w:del>
    </w:p>
    <w:p w14:paraId="6DC94885" w14:textId="77777777" w:rsidR="006E022A" w:rsidDel="00AE4947" w:rsidRDefault="006E022A">
      <w:pPr>
        <w:pStyle w:val="TOC1"/>
        <w:rPr>
          <w:del w:id="677" w:author="Peter Dobson" w:date="2016-04-13T12:13:00Z"/>
          <w:rFonts w:asciiTheme="minorHAnsi" w:eastAsiaTheme="minorEastAsia" w:hAnsiTheme="minorHAnsi" w:cstheme="minorBidi"/>
          <w:b w:val="0"/>
          <w:bCs w:val="0"/>
          <w:caps w:val="0"/>
          <w:noProof/>
          <w:szCs w:val="22"/>
          <w:lang w:eastAsia="en-GB"/>
        </w:rPr>
      </w:pPr>
      <w:del w:id="678" w:author="Peter Dobson" w:date="2016-04-13T12:13:00Z">
        <w:r w:rsidRPr="00AE4947" w:rsidDel="00AE4947">
          <w:rPr>
            <w:rStyle w:val="Hyperlink"/>
            <w:b w:val="0"/>
            <w:bCs w:val="0"/>
            <w:caps w:val="0"/>
            <w:noProof/>
          </w:rPr>
          <w:delText>9</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Petrol/Gas Engine Generators</w:delText>
        </w:r>
        <w:r w:rsidDel="00AE4947">
          <w:rPr>
            <w:noProof/>
            <w:webHidden/>
          </w:rPr>
          <w:tab/>
          <w:delText>10</w:delText>
        </w:r>
      </w:del>
    </w:p>
    <w:p w14:paraId="5DF0013D" w14:textId="77777777" w:rsidR="006E022A" w:rsidDel="00AE4947" w:rsidRDefault="006E022A">
      <w:pPr>
        <w:pStyle w:val="TOC2"/>
        <w:rPr>
          <w:del w:id="679" w:author="Peter Dobson" w:date="2016-04-13T12:13:00Z"/>
          <w:rFonts w:asciiTheme="minorHAnsi" w:eastAsiaTheme="minorEastAsia" w:hAnsiTheme="minorHAnsi" w:cstheme="minorBidi"/>
          <w:bCs w:val="0"/>
          <w:noProof/>
          <w:szCs w:val="22"/>
          <w:lang w:eastAsia="en-GB"/>
        </w:rPr>
      </w:pPr>
      <w:del w:id="680" w:author="Peter Dobson" w:date="2016-04-13T12:13:00Z">
        <w:r w:rsidRPr="00AE4947" w:rsidDel="00AE4947">
          <w:rPr>
            <w:rStyle w:val="Hyperlink"/>
            <w:bCs w:val="0"/>
            <w:noProof/>
          </w:rPr>
          <w:delText>9.1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10</w:delText>
        </w:r>
      </w:del>
    </w:p>
    <w:p w14:paraId="5B6C62CA" w14:textId="77777777" w:rsidR="006E022A" w:rsidDel="00AE4947" w:rsidRDefault="006E022A">
      <w:pPr>
        <w:pStyle w:val="TOC2"/>
        <w:rPr>
          <w:del w:id="681" w:author="Peter Dobson" w:date="2016-04-13T12:13:00Z"/>
          <w:rFonts w:asciiTheme="minorHAnsi" w:eastAsiaTheme="minorEastAsia" w:hAnsiTheme="minorHAnsi" w:cstheme="minorBidi"/>
          <w:bCs w:val="0"/>
          <w:noProof/>
          <w:szCs w:val="22"/>
          <w:lang w:eastAsia="en-GB"/>
        </w:rPr>
      </w:pPr>
      <w:del w:id="682" w:author="Peter Dobson" w:date="2016-04-13T12:13:00Z">
        <w:r w:rsidRPr="00AE4947" w:rsidDel="00AE4947">
          <w:rPr>
            <w:rStyle w:val="Hyperlink"/>
            <w:bCs w:val="0"/>
            <w:noProof/>
          </w:rPr>
          <w:delText>9.2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10</w:delText>
        </w:r>
      </w:del>
    </w:p>
    <w:p w14:paraId="6816D338" w14:textId="77777777" w:rsidR="006E022A" w:rsidDel="00AE4947" w:rsidRDefault="006E022A">
      <w:pPr>
        <w:pStyle w:val="TOC2"/>
        <w:rPr>
          <w:del w:id="683" w:author="Peter Dobson" w:date="2016-04-13T12:13:00Z"/>
          <w:rFonts w:asciiTheme="minorHAnsi" w:eastAsiaTheme="minorEastAsia" w:hAnsiTheme="minorHAnsi" w:cstheme="minorBidi"/>
          <w:bCs w:val="0"/>
          <w:noProof/>
          <w:szCs w:val="22"/>
          <w:lang w:eastAsia="en-GB"/>
        </w:rPr>
      </w:pPr>
      <w:del w:id="684" w:author="Peter Dobson" w:date="2016-04-13T12:13:00Z">
        <w:r w:rsidRPr="00AE4947" w:rsidDel="00AE4947">
          <w:rPr>
            <w:rStyle w:val="Hyperlink"/>
            <w:bCs w:val="0"/>
            <w:noProof/>
          </w:rPr>
          <w:delText>9.3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10</w:delText>
        </w:r>
      </w:del>
    </w:p>
    <w:p w14:paraId="4EB20481" w14:textId="77777777" w:rsidR="006E022A" w:rsidDel="00AE4947" w:rsidRDefault="006E022A">
      <w:pPr>
        <w:pStyle w:val="TOC1"/>
        <w:rPr>
          <w:del w:id="685" w:author="Peter Dobson" w:date="2016-04-13T12:13:00Z"/>
          <w:rFonts w:asciiTheme="minorHAnsi" w:eastAsiaTheme="minorEastAsia" w:hAnsiTheme="minorHAnsi" w:cstheme="minorBidi"/>
          <w:b w:val="0"/>
          <w:bCs w:val="0"/>
          <w:caps w:val="0"/>
          <w:noProof/>
          <w:szCs w:val="22"/>
          <w:lang w:eastAsia="en-GB"/>
        </w:rPr>
      </w:pPr>
      <w:del w:id="686" w:author="Peter Dobson" w:date="2016-04-13T12:13:00Z">
        <w:r w:rsidRPr="00AE4947" w:rsidDel="00AE4947">
          <w:rPr>
            <w:rStyle w:val="Hyperlink"/>
            <w:b w:val="0"/>
            <w:bCs w:val="0"/>
            <w:caps w:val="0"/>
            <w:noProof/>
          </w:rPr>
          <w:delText>10</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Hybrid Power Systems</w:delText>
        </w:r>
        <w:r w:rsidDel="00AE4947">
          <w:rPr>
            <w:noProof/>
            <w:webHidden/>
          </w:rPr>
          <w:tab/>
          <w:delText>10</w:delText>
        </w:r>
      </w:del>
    </w:p>
    <w:p w14:paraId="1E6397B1" w14:textId="77777777" w:rsidR="006E022A" w:rsidDel="00AE4947" w:rsidRDefault="006E022A">
      <w:pPr>
        <w:pStyle w:val="TOC2"/>
        <w:rPr>
          <w:del w:id="687" w:author="Peter Dobson" w:date="2016-04-13T12:13:00Z"/>
          <w:rFonts w:asciiTheme="minorHAnsi" w:eastAsiaTheme="minorEastAsia" w:hAnsiTheme="minorHAnsi" w:cstheme="minorBidi"/>
          <w:bCs w:val="0"/>
          <w:noProof/>
          <w:szCs w:val="22"/>
          <w:lang w:eastAsia="en-GB"/>
        </w:rPr>
      </w:pPr>
      <w:del w:id="688" w:author="Peter Dobson" w:date="2016-04-13T12:13:00Z">
        <w:r w:rsidRPr="00AE4947" w:rsidDel="00AE4947">
          <w:rPr>
            <w:rStyle w:val="Hyperlink"/>
            <w:bCs w:val="0"/>
            <w:noProof/>
          </w:rPr>
          <w:delText>10.1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10</w:delText>
        </w:r>
      </w:del>
    </w:p>
    <w:p w14:paraId="6DBF1812" w14:textId="77777777" w:rsidR="006E022A" w:rsidDel="00AE4947" w:rsidRDefault="006E022A">
      <w:pPr>
        <w:pStyle w:val="TOC2"/>
        <w:rPr>
          <w:del w:id="689" w:author="Peter Dobson" w:date="2016-04-13T12:13:00Z"/>
          <w:rFonts w:asciiTheme="minorHAnsi" w:eastAsiaTheme="minorEastAsia" w:hAnsiTheme="minorHAnsi" w:cstheme="minorBidi"/>
          <w:bCs w:val="0"/>
          <w:noProof/>
          <w:szCs w:val="22"/>
          <w:lang w:eastAsia="en-GB"/>
        </w:rPr>
      </w:pPr>
      <w:del w:id="690" w:author="Peter Dobson" w:date="2016-04-13T12:13:00Z">
        <w:r w:rsidRPr="00AE4947" w:rsidDel="00AE4947">
          <w:rPr>
            <w:rStyle w:val="Hyperlink"/>
            <w:bCs w:val="0"/>
            <w:noProof/>
          </w:rPr>
          <w:delText>10.2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Advantages</w:delText>
        </w:r>
        <w:r w:rsidDel="00AE4947">
          <w:rPr>
            <w:noProof/>
            <w:webHidden/>
          </w:rPr>
          <w:tab/>
          <w:delText>10</w:delText>
        </w:r>
      </w:del>
    </w:p>
    <w:p w14:paraId="570B6246" w14:textId="77777777" w:rsidR="006E022A" w:rsidDel="00AE4947" w:rsidRDefault="006E022A">
      <w:pPr>
        <w:pStyle w:val="TOC2"/>
        <w:rPr>
          <w:del w:id="691" w:author="Peter Dobson" w:date="2016-04-13T12:13:00Z"/>
          <w:rFonts w:asciiTheme="minorHAnsi" w:eastAsiaTheme="minorEastAsia" w:hAnsiTheme="minorHAnsi" w:cstheme="minorBidi"/>
          <w:bCs w:val="0"/>
          <w:noProof/>
          <w:szCs w:val="22"/>
          <w:lang w:eastAsia="en-GB"/>
        </w:rPr>
      </w:pPr>
      <w:del w:id="692" w:author="Peter Dobson" w:date="2016-04-13T12:13:00Z">
        <w:r w:rsidRPr="00AE4947" w:rsidDel="00AE4947">
          <w:rPr>
            <w:rStyle w:val="Hyperlink"/>
            <w:bCs w:val="0"/>
            <w:noProof/>
          </w:rPr>
          <w:delText>10.3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Disadvantages</w:delText>
        </w:r>
        <w:r w:rsidDel="00AE4947">
          <w:rPr>
            <w:noProof/>
            <w:webHidden/>
          </w:rPr>
          <w:tab/>
          <w:delText>10</w:delText>
        </w:r>
      </w:del>
    </w:p>
    <w:p w14:paraId="6AC5FB75" w14:textId="77777777" w:rsidR="006E022A" w:rsidDel="00AE4947" w:rsidRDefault="006E022A">
      <w:pPr>
        <w:pStyle w:val="TOC2"/>
        <w:rPr>
          <w:del w:id="693" w:author="Peter Dobson" w:date="2016-04-13T12:13:00Z"/>
          <w:rFonts w:asciiTheme="minorHAnsi" w:eastAsiaTheme="minorEastAsia" w:hAnsiTheme="minorHAnsi" w:cstheme="minorBidi"/>
          <w:bCs w:val="0"/>
          <w:noProof/>
          <w:szCs w:val="22"/>
          <w:lang w:eastAsia="en-GB"/>
        </w:rPr>
      </w:pPr>
      <w:del w:id="694" w:author="Peter Dobson" w:date="2016-04-13T12:13:00Z">
        <w:r w:rsidRPr="00AE4947" w:rsidDel="00AE4947">
          <w:rPr>
            <w:rStyle w:val="Hyperlink"/>
            <w:bCs w:val="0"/>
            <w:noProof/>
          </w:rPr>
          <w:delText>10.4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Comments</w:delText>
        </w:r>
        <w:r w:rsidDel="00AE4947">
          <w:rPr>
            <w:noProof/>
            <w:webHidden/>
          </w:rPr>
          <w:tab/>
          <w:delText>10</w:delText>
        </w:r>
      </w:del>
    </w:p>
    <w:p w14:paraId="484CA426" w14:textId="77777777" w:rsidR="006E022A" w:rsidDel="00AE4947" w:rsidRDefault="006E022A">
      <w:pPr>
        <w:pStyle w:val="TOC2"/>
        <w:rPr>
          <w:del w:id="695" w:author="Peter Dobson" w:date="2016-04-13T12:13:00Z"/>
          <w:rFonts w:asciiTheme="minorHAnsi" w:eastAsiaTheme="minorEastAsia" w:hAnsiTheme="minorHAnsi" w:cstheme="minorBidi"/>
          <w:bCs w:val="0"/>
          <w:noProof/>
          <w:szCs w:val="22"/>
          <w:lang w:eastAsia="en-GB"/>
        </w:rPr>
      </w:pPr>
      <w:del w:id="696" w:author="Peter Dobson" w:date="2016-04-13T12:13:00Z">
        <w:r w:rsidRPr="00AE4947" w:rsidDel="00AE4947">
          <w:rPr>
            <w:rStyle w:val="Hyperlink"/>
            <w:bCs w:val="0"/>
            <w:noProof/>
          </w:rPr>
          <w:delText>10.5</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Design considerations:</w:delText>
        </w:r>
        <w:r w:rsidDel="00AE4947">
          <w:rPr>
            <w:noProof/>
            <w:webHidden/>
          </w:rPr>
          <w:tab/>
          <w:delText>10</w:delText>
        </w:r>
      </w:del>
    </w:p>
    <w:p w14:paraId="3F422E54" w14:textId="77777777" w:rsidR="006E022A" w:rsidDel="00AE4947" w:rsidRDefault="006E022A">
      <w:pPr>
        <w:pStyle w:val="TOC1"/>
        <w:rPr>
          <w:del w:id="697" w:author="Peter Dobson" w:date="2016-04-13T12:13:00Z"/>
          <w:rFonts w:asciiTheme="minorHAnsi" w:eastAsiaTheme="minorEastAsia" w:hAnsiTheme="minorHAnsi" w:cstheme="minorBidi"/>
          <w:b w:val="0"/>
          <w:bCs w:val="0"/>
          <w:caps w:val="0"/>
          <w:noProof/>
          <w:szCs w:val="22"/>
          <w:lang w:eastAsia="en-GB"/>
        </w:rPr>
      </w:pPr>
      <w:del w:id="698" w:author="Peter Dobson" w:date="2016-04-13T12:13:00Z">
        <w:r w:rsidRPr="00AE4947" w:rsidDel="00AE4947">
          <w:rPr>
            <w:rStyle w:val="Hyperlink"/>
            <w:b w:val="0"/>
            <w:bCs w:val="0"/>
            <w:caps w:val="0"/>
            <w:noProof/>
          </w:rPr>
          <w:delText>11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Energy Source Selection</w:delText>
        </w:r>
        <w:r w:rsidDel="00AE4947">
          <w:rPr>
            <w:noProof/>
            <w:webHidden/>
          </w:rPr>
          <w:tab/>
          <w:delText>11</w:delText>
        </w:r>
      </w:del>
    </w:p>
    <w:p w14:paraId="68F83543" w14:textId="77777777" w:rsidR="006E022A" w:rsidDel="00AE4947" w:rsidRDefault="006E022A">
      <w:pPr>
        <w:pStyle w:val="TOC1"/>
        <w:rPr>
          <w:del w:id="699" w:author="Peter Dobson" w:date="2016-04-13T12:13:00Z"/>
          <w:rFonts w:asciiTheme="minorHAnsi" w:eastAsiaTheme="minorEastAsia" w:hAnsiTheme="minorHAnsi" w:cstheme="minorBidi"/>
          <w:b w:val="0"/>
          <w:bCs w:val="0"/>
          <w:caps w:val="0"/>
          <w:noProof/>
          <w:szCs w:val="22"/>
          <w:lang w:eastAsia="en-GB"/>
        </w:rPr>
      </w:pPr>
      <w:del w:id="700" w:author="Peter Dobson" w:date="2016-04-13T12:13:00Z">
        <w:r w:rsidRPr="00AE4947" w:rsidDel="00AE4947">
          <w:rPr>
            <w:rStyle w:val="Hyperlink"/>
            <w:b w:val="0"/>
            <w:bCs w:val="0"/>
            <w:caps w:val="0"/>
            <w:noProof/>
          </w:rPr>
          <w:delText>12</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Energy Regulation</w:delText>
        </w:r>
        <w:r w:rsidDel="00AE4947">
          <w:rPr>
            <w:noProof/>
            <w:webHidden/>
          </w:rPr>
          <w:tab/>
          <w:delText>11</w:delText>
        </w:r>
      </w:del>
    </w:p>
    <w:p w14:paraId="152048FF" w14:textId="77777777" w:rsidR="006E022A" w:rsidDel="00AE4947" w:rsidRDefault="006E022A">
      <w:pPr>
        <w:pStyle w:val="TOC1"/>
        <w:rPr>
          <w:del w:id="701" w:author="Peter Dobson" w:date="2016-04-13T12:13:00Z"/>
          <w:rFonts w:asciiTheme="minorHAnsi" w:eastAsiaTheme="minorEastAsia" w:hAnsiTheme="minorHAnsi" w:cstheme="minorBidi"/>
          <w:b w:val="0"/>
          <w:bCs w:val="0"/>
          <w:caps w:val="0"/>
          <w:noProof/>
          <w:szCs w:val="22"/>
          <w:lang w:eastAsia="en-GB"/>
        </w:rPr>
      </w:pPr>
      <w:del w:id="702" w:author="Peter Dobson" w:date="2016-04-13T12:13:00Z">
        <w:r w:rsidRPr="00AE4947" w:rsidDel="00AE4947">
          <w:rPr>
            <w:rStyle w:val="Hyperlink"/>
            <w:b w:val="0"/>
            <w:bCs w:val="0"/>
            <w:caps w:val="0"/>
            <w:noProof/>
          </w:rPr>
          <w:delText>13</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Lightning/surge Protection</w:delText>
        </w:r>
        <w:r w:rsidDel="00AE4947">
          <w:rPr>
            <w:noProof/>
            <w:webHidden/>
          </w:rPr>
          <w:tab/>
          <w:delText>11</w:delText>
        </w:r>
      </w:del>
    </w:p>
    <w:p w14:paraId="129D2991" w14:textId="77777777" w:rsidR="006E022A" w:rsidDel="00AE4947" w:rsidRDefault="006E022A">
      <w:pPr>
        <w:pStyle w:val="TOC1"/>
        <w:rPr>
          <w:del w:id="703" w:author="Peter Dobson" w:date="2016-04-13T12:13:00Z"/>
          <w:rFonts w:asciiTheme="minorHAnsi" w:eastAsiaTheme="minorEastAsia" w:hAnsiTheme="minorHAnsi" w:cstheme="minorBidi"/>
          <w:b w:val="0"/>
          <w:bCs w:val="0"/>
          <w:caps w:val="0"/>
          <w:noProof/>
          <w:szCs w:val="22"/>
          <w:lang w:eastAsia="en-GB"/>
        </w:rPr>
      </w:pPr>
      <w:del w:id="704" w:author="Peter Dobson" w:date="2016-04-13T12:13:00Z">
        <w:r w:rsidRPr="00AE4947" w:rsidDel="00AE4947">
          <w:rPr>
            <w:rStyle w:val="Hyperlink"/>
            <w:b w:val="0"/>
            <w:bCs w:val="0"/>
            <w:caps w:val="0"/>
            <w:noProof/>
          </w:rPr>
          <w:delText>14</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Installation</w:delText>
        </w:r>
        <w:r w:rsidDel="00AE4947">
          <w:rPr>
            <w:noProof/>
            <w:webHidden/>
          </w:rPr>
          <w:tab/>
          <w:delText>11</w:delText>
        </w:r>
      </w:del>
    </w:p>
    <w:p w14:paraId="32506BBB" w14:textId="77777777" w:rsidR="006E022A" w:rsidDel="00AE4947" w:rsidRDefault="006E022A">
      <w:pPr>
        <w:pStyle w:val="TOC2"/>
        <w:rPr>
          <w:del w:id="705" w:author="Peter Dobson" w:date="2016-04-13T12:13:00Z"/>
          <w:rFonts w:asciiTheme="minorHAnsi" w:eastAsiaTheme="minorEastAsia" w:hAnsiTheme="minorHAnsi" w:cstheme="minorBidi"/>
          <w:bCs w:val="0"/>
          <w:noProof/>
          <w:szCs w:val="22"/>
          <w:lang w:eastAsia="en-GB"/>
        </w:rPr>
      </w:pPr>
      <w:del w:id="706" w:author="Peter Dobson" w:date="2016-04-13T12:13:00Z">
        <w:r w:rsidRPr="00AE4947" w:rsidDel="00AE4947">
          <w:rPr>
            <w:rStyle w:val="Hyperlink"/>
            <w:bCs w:val="0"/>
            <w:noProof/>
          </w:rPr>
          <w:delText>14.1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General</w:delText>
        </w:r>
        <w:r w:rsidDel="00AE4947">
          <w:rPr>
            <w:noProof/>
            <w:webHidden/>
          </w:rPr>
          <w:tab/>
          <w:delText>11</w:delText>
        </w:r>
      </w:del>
    </w:p>
    <w:p w14:paraId="5241A66C" w14:textId="77777777" w:rsidR="006E022A" w:rsidDel="00AE4947" w:rsidRDefault="006E022A">
      <w:pPr>
        <w:pStyle w:val="TOC3"/>
        <w:rPr>
          <w:del w:id="707" w:author="Peter Dobson" w:date="2016-04-13T12:13:00Z"/>
          <w:rFonts w:asciiTheme="minorHAnsi" w:eastAsiaTheme="minorEastAsia" w:hAnsiTheme="minorHAnsi" w:cstheme="minorBidi"/>
          <w:noProof/>
          <w:sz w:val="22"/>
          <w:szCs w:val="22"/>
          <w:lang w:eastAsia="en-GB"/>
        </w:rPr>
      </w:pPr>
      <w:del w:id="708" w:author="Peter Dobson" w:date="2016-04-13T12:13:00Z">
        <w:r w:rsidRPr="00AE4947" w:rsidDel="00AE4947">
          <w:rPr>
            <w:rStyle w:val="Hyperlink"/>
            <w:noProof/>
          </w:rPr>
          <w:delText>14.1.1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Electrical Connections</w:delText>
        </w:r>
        <w:r w:rsidDel="00AE4947">
          <w:rPr>
            <w:noProof/>
            <w:webHidden/>
          </w:rPr>
          <w:tab/>
          <w:delText>11</w:delText>
        </w:r>
      </w:del>
    </w:p>
    <w:p w14:paraId="3B9A4DA2" w14:textId="77777777" w:rsidR="006E022A" w:rsidDel="00AE4947" w:rsidRDefault="006E022A">
      <w:pPr>
        <w:pStyle w:val="TOC2"/>
        <w:rPr>
          <w:del w:id="709" w:author="Peter Dobson" w:date="2016-04-13T12:13:00Z"/>
          <w:rFonts w:asciiTheme="minorHAnsi" w:eastAsiaTheme="minorEastAsia" w:hAnsiTheme="minorHAnsi" w:cstheme="minorBidi"/>
          <w:bCs w:val="0"/>
          <w:noProof/>
          <w:szCs w:val="22"/>
          <w:lang w:eastAsia="en-GB"/>
        </w:rPr>
      </w:pPr>
      <w:del w:id="710" w:author="Peter Dobson" w:date="2016-04-13T12:13:00Z">
        <w:r w:rsidRPr="00AE4947" w:rsidDel="00AE4947">
          <w:rPr>
            <w:rStyle w:val="Hyperlink"/>
            <w:bCs w:val="0"/>
            <w:noProof/>
            <w:highlight w:val="yellow"/>
          </w:rPr>
          <w:delText>14.2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highlight w:val="yellow"/>
          </w:rPr>
          <w:delText>Installation</w:delText>
        </w:r>
        <w:r w:rsidDel="00AE4947">
          <w:rPr>
            <w:noProof/>
            <w:webHidden/>
          </w:rPr>
          <w:tab/>
          <w:delText>11</w:delText>
        </w:r>
      </w:del>
    </w:p>
    <w:p w14:paraId="29A115DF" w14:textId="77777777" w:rsidR="006E022A" w:rsidDel="00AE4947" w:rsidRDefault="006E022A">
      <w:pPr>
        <w:pStyle w:val="TOC3"/>
        <w:rPr>
          <w:del w:id="711" w:author="Peter Dobson" w:date="2016-04-13T12:13:00Z"/>
          <w:rFonts w:asciiTheme="minorHAnsi" w:eastAsiaTheme="minorEastAsia" w:hAnsiTheme="minorHAnsi" w:cstheme="minorBidi"/>
          <w:noProof/>
          <w:sz w:val="22"/>
          <w:szCs w:val="22"/>
          <w:lang w:eastAsia="en-GB"/>
        </w:rPr>
      </w:pPr>
      <w:del w:id="712" w:author="Peter Dobson" w:date="2016-04-13T12:13:00Z">
        <w:r w:rsidRPr="00AE4947" w:rsidDel="00AE4947">
          <w:rPr>
            <w:rStyle w:val="Hyperlink"/>
            <w:noProof/>
          </w:rPr>
          <w:delText>14.2.1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General</w:delText>
        </w:r>
        <w:r w:rsidDel="00AE4947">
          <w:rPr>
            <w:noProof/>
            <w:webHidden/>
          </w:rPr>
          <w:tab/>
          <w:delText>11</w:delText>
        </w:r>
      </w:del>
    </w:p>
    <w:p w14:paraId="23D0D392" w14:textId="77777777" w:rsidR="006E022A" w:rsidDel="00AE4947" w:rsidRDefault="006E022A">
      <w:pPr>
        <w:pStyle w:val="TOC3"/>
        <w:rPr>
          <w:del w:id="713" w:author="Peter Dobson" w:date="2016-04-13T12:13:00Z"/>
          <w:rFonts w:asciiTheme="minorHAnsi" w:eastAsiaTheme="minorEastAsia" w:hAnsiTheme="minorHAnsi" w:cstheme="minorBidi"/>
          <w:noProof/>
          <w:sz w:val="22"/>
          <w:szCs w:val="22"/>
          <w:lang w:eastAsia="en-GB"/>
        </w:rPr>
      </w:pPr>
      <w:del w:id="714" w:author="Peter Dobson" w:date="2016-04-13T12:13:00Z">
        <w:r w:rsidRPr="00AE4947" w:rsidDel="00AE4947">
          <w:rPr>
            <w:rStyle w:val="Hyperlink"/>
            <w:noProof/>
          </w:rPr>
          <w:delText>14.2.2</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Details for PV systems</w:delText>
        </w:r>
        <w:r w:rsidDel="00AE4947">
          <w:rPr>
            <w:noProof/>
            <w:webHidden/>
          </w:rPr>
          <w:tab/>
          <w:delText>12</w:delText>
        </w:r>
      </w:del>
    </w:p>
    <w:p w14:paraId="1D514D6D" w14:textId="77777777" w:rsidR="006E022A" w:rsidDel="00AE4947" w:rsidRDefault="006E022A">
      <w:pPr>
        <w:pStyle w:val="TOC1"/>
        <w:rPr>
          <w:del w:id="715" w:author="Peter Dobson" w:date="2016-04-13T12:13:00Z"/>
          <w:rFonts w:asciiTheme="minorHAnsi" w:eastAsiaTheme="minorEastAsia" w:hAnsiTheme="minorHAnsi" w:cstheme="minorBidi"/>
          <w:b w:val="0"/>
          <w:bCs w:val="0"/>
          <w:caps w:val="0"/>
          <w:noProof/>
          <w:szCs w:val="22"/>
          <w:lang w:eastAsia="en-GB"/>
        </w:rPr>
      </w:pPr>
      <w:del w:id="716" w:author="Peter Dobson" w:date="2016-04-13T12:13:00Z">
        <w:r w:rsidRPr="00AE4947" w:rsidDel="00AE4947">
          <w:rPr>
            <w:rStyle w:val="Hyperlink"/>
            <w:b w:val="0"/>
            <w:bCs w:val="0"/>
            <w:caps w:val="0"/>
            <w:noProof/>
          </w:rPr>
          <w:delText>15</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Maintenance</w:delText>
        </w:r>
        <w:r w:rsidDel="00AE4947">
          <w:rPr>
            <w:noProof/>
            <w:webHidden/>
          </w:rPr>
          <w:tab/>
          <w:delText>12</w:delText>
        </w:r>
      </w:del>
    </w:p>
    <w:p w14:paraId="531409B7" w14:textId="77777777" w:rsidR="006E022A" w:rsidDel="00AE4947" w:rsidRDefault="006E022A">
      <w:pPr>
        <w:pStyle w:val="TOC2"/>
        <w:rPr>
          <w:del w:id="717" w:author="Peter Dobson" w:date="2016-04-13T12:13:00Z"/>
          <w:rFonts w:asciiTheme="minorHAnsi" w:eastAsiaTheme="minorEastAsia" w:hAnsiTheme="minorHAnsi" w:cstheme="minorBidi"/>
          <w:bCs w:val="0"/>
          <w:noProof/>
          <w:szCs w:val="22"/>
          <w:lang w:eastAsia="en-GB"/>
        </w:rPr>
      </w:pPr>
      <w:del w:id="718" w:author="Peter Dobson" w:date="2016-04-13T12:13:00Z">
        <w:r w:rsidRPr="00AE4947" w:rsidDel="00AE4947">
          <w:rPr>
            <w:rStyle w:val="Hyperlink"/>
            <w:bCs w:val="0"/>
            <w:noProof/>
          </w:rPr>
          <w:delText>15.1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Programmed Maintenance</w:delText>
        </w:r>
        <w:r w:rsidDel="00AE4947">
          <w:rPr>
            <w:noProof/>
            <w:webHidden/>
          </w:rPr>
          <w:tab/>
          <w:delText>12</w:delText>
        </w:r>
      </w:del>
    </w:p>
    <w:p w14:paraId="42C59762" w14:textId="77777777" w:rsidR="006E022A" w:rsidDel="00AE4947" w:rsidRDefault="006E022A">
      <w:pPr>
        <w:pStyle w:val="TOC2"/>
        <w:rPr>
          <w:del w:id="719" w:author="Peter Dobson" w:date="2016-04-13T12:13:00Z"/>
          <w:rFonts w:asciiTheme="minorHAnsi" w:eastAsiaTheme="minorEastAsia" w:hAnsiTheme="minorHAnsi" w:cstheme="minorBidi"/>
          <w:bCs w:val="0"/>
          <w:noProof/>
          <w:szCs w:val="22"/>
          <w:lang w:eastAsia="en-GB"/>
        </w:rPr>
      </w:pPr>
      <w:del w:id="720" w:author="Peter Dobson" w:date="2016-04-13T12:13:00Z">
        <w:r w:rsidRPr="00AE4947" w:rsidDel="00AE4947">
          <w:rPr>
            <w:rStyle w:val="Hyperlink"/>
            <w:bCs w:val="0"/>
            <w:noProof/>
          </w:rPr>
          <w:delText>15.2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Frequency of Maintenance Visits</w:delText>
        </w:r>
        <w:r w:rsidDel="00AE4947">
          <w:rPr>
            <w:noProof/>
            <w:webHidden/>
          </w:rPr>
          <w:tab/>
          <w:delText>13</w:delText>
        </w:r>
      </w:del>
    </w:p>
    <w:p w14:paraId="314D65A4" w14:textId="77777777" w:rsidR="006E022A" w:rsidDel="00AE4947" w:rsidRDefault="006E022A">
      <w:pPr>
        <w:pStyle w:val="TOC2"/>
        <w:rPr>
          <w:del w:id="721" w:author="Peter Dobson" w:date="2016-04-13T12:13:00Z"/>
          <w:rFonts w:asciiTheme="minorHAnsi" w:eastAsiaTheme="minorEastAsia" w:hAnsiTheme="minorHAnsi" w:cstheme="minorBidi"/>
          <w:bCs w:val="0"/>
          <w:noProof/>
          <w:szCs w:val="22"/>
          <w:lang w:eastAsia="en-GB"/>
        </w:rPr>
      </w:pPr>
      <w:del w:id="722" w:author="Peter Dobson" w:date="2016-04-13T12:13:00Z">
        <w:r w:rsidRPr="00AE4947" w:rsidDel="00AE4947">
          <w:rPr>
            <w:rStyle w:val="Hyperlink"/>
            <w:bCs w:val="0"/>
            <w:noProof/>
          </w:rPr>
          <w:delText>15.3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Training of Maintenance Personnel</w:delText>
        </w:r>
        <w:r w:rsidDel="00AE4947">
          <w:rPr>
            <w:noProof/>
            <w:webHidden/>
          </w:rPr>
          <w:tab/>
          <w:delText>13</w:delText>
        </w:r>
      </w:del>
    </w:p>
    <w:p w14:paraId="014112A8" w14:textId="77777777" w:rsidR="006E022A" w:rsidDel="00AE4947" w:rsidRDefault="006E022A">
      <w:pPr>
        <w:pStyle w:val="TOC1"/>
        <w:rPr>
          <w:del w:id="723" w:author="Peter Dobson" w:date="2016-04-13T12:13:00Z"/>
          <w:rFonts w:asciiTheme="minorHAnsi" w:eastAsiaTheme="minorEastAsia" w:hAnsiTheme="minorHAnsi" w:cstheme="minorBidi"/>
          <w:b w:val="0"/>
          <w:bCs w:val="0"/>
          <w:caps w:val="0"/>
          <w:noProof/>
          <w:szCs w:val="22"/>
          <w:lang w:eastAsia="en-GB"/>
        </w:rPr>
      </w:pPr>
      <w:del w:id="724" w:author="Peter Dobson" w:date="2016-04-13T12:13:00Z">
        <w:r w:rsidRPr="00AE4947" w:rsidDel="00AE4947">
          <w:rPr>
            <w:rStyle w:val="Hyperlink"/>
            <w:b w:val="0"/>
            <w:bCs w:val="0"/>
            <w:caps w:val="0"/>
            <w:noProof/>
          </w:rPr>
          <w:delText>16</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Service Life</w:delText>
        </w:r>
        <w:r w:rsidDel="00AE4947">
          <w:rPr>
            <w:noProof/>
            <w:webHidden/>
          </w:rPr>
          <w:tab/>
          <w:delText>14</w:delText>
        </w:r>
      </w:del>
    </w:p>
    <w:p w14:paraId="387574D9" w14:textId="77777777" w:rsidR="006E022A" w:rsidDel="00AE4947" w:rsidRDefault="006E022A">
      <w:pPr>
        <w:pStyle w:val="TOC4"/>
        <w:rPr>
          <w:del w:id="725" w:author="Peter Dobson" w:date="2016-04-13T12:13:00Z"/>
          <w:rFonts w:asciiTheme="minorHAnsi" w:eastAsiaTheme="minorEastAsia" w:hAnsiTheme="minorHAnsi" w:cstheme="minorBidi"/>
          <w:b w:val="0"/>
          <w:caps w:val="0"/>
        </w:rPr>
      </w:pPr>
      <w:del w:id="726" w:author="Peter Dobson" w:date="2016-04-13T12:13:00Z">
        <w:r w:rsidRPr="00AE4947" w:rsidDel="00AE4947">
          <w:rPr>
            <w:rStyle w:val="Hyperlink"/>
            <w:b w:val="0"/>
            <w:caps w:val="0"/>
          </w:rPr>
          <w:delText>ANNEX 1</w:delText>
        </w:r>
        <w:r w:rsidDel="00AE4947">
          <w:rPr>
            <w:rFonts w:asciiTheme="minorHAnsi" w:eastAsiaTheme="minorEastAsia" w:hAnsiTheme="minorHAnsi" w:cstheme="minorBidi"/>
            <w:b w:val="0"/>
            <w:caps w:val="0"/>
          </w:rPr>
          <w:tab/>
        </w:r>
        <w:r w:rsidRPr="00AE4947" w:rsidDel="00AE4947">
          <w:rPr>
            <w:rStyle w:val="Hyperlink"/>
            <w:b w:val="0"/>
            <w:caps w:val="0"/>
          </w:rPr>
          <w:delText>PHOTOVOLTAIC POWER</w:delText>
        </w:r>
        <w:r w:rsidDel="00AE4947">
          <w:rPr>
            <w:webHidden/>
          </w:rPr>
          <w:tab/>
          <w:delText>15</w:delText>
        </w:r>
      </w:del>
    </w:p>
    <w:p w14:paraId="0D107D0E" w14:textId="77777777" w:rsidR="006E022A" w:rsidDel="00AE4947" w:rsidRDefault="006E022A">
      <w:pPr>
        <w:pStyle w:val="TOC1"/>
        <w:rPr>
          <w:del w:id="727" w:author="Peter Dobson" w:date="2016-04-13T12:13:00Z"/>
          <w:rFonts w:asciiTheme="minorHAnsi" w:eastAsiaTheme="minorEastAsia" w:hAnsiTheme="minorHAnsi" w:cstheme="minorBidi"/>
          <w:b w:val="0"/>
          <w:bCs w:val="0"/>
          <w:caps w:val="0"/>
          <w:noProof/>
          <w:szCs w:val="22"/>
          <w:lang w:eastAsia="en-GB"/>
        </w:rPr>
      </w:pPr>
      <w:del w:id="728" w:author="Peter Dobson" w:date="2016-04-13T12:13:00Z">
        <w:r w:rsidRPr="00AE4947" w:rsidDel="00AE4947">
          <w:rPr>
            <w:rStyle w:val="Hyperlink"/>
            <w:b w:val="0"/>
            <w:bCs w:val="0"/>
            <w:caps w:val="0"/>
            <w:noProof/>
          </w:rPr>
          <w:delText>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PV Module Technology</w:delText>
        </w:r>
        <w:r w:rsidDel="00AE4947">
          <w:rPr>
            <w:noProof/>
            <w:webHidden/>
          </w:rPr>
          <w:tab/>
          <w:delText>15</w:delText>
        </w:r>
      </w:del>
    </w:p>
    <w:p w14:paraId="4C9A4752" w14:textId="77777777" w:rsidR="006E022A" w:rsidDel="00AE4947" w:rsidRDefault="006E022A">
      <w:pPr>
        <w:pStyle w:val="TOC2"/>
        <w:rPr>
          <w:del w:id="729" w:author="Peter Dobson" w:date="2016-04-13T12:13:00Z"/>
          <w:rFonts w:asciiTheme="minorHAnsi" w:eastAsiaTheme="minorEastAsia" w:hAnsiTheme="minorHAnsi" w:cstheme="minorBidi"/>
          <w:bCs w:val="0"/>
          <w:noProof/>
          <w:szCs w:val="22"/>
          <w:lang w:eastAsia="en-GB"/>
        </w:rPr>
      </w:pPr>
      <w:del w:id="730" w:author="Peter Dobson" w:date="2016-04-13T12:13:00Z">
        <w:r w:rsidRPr="00AE4947" w:rsidDel="00AE4947">
          <w:rPr>
            <w:rStyle w:val="Hyperlink"/>
            <w:bCs w:val="0"/>
            <w:noProof/>
          </w:rPr>
          <w:delText>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Modular Design Considerations</w:delText>
        </w:r>
        <w:r w:rsidDel="00AE4947">
          <w:rPr>
            <w:noProof/>
            <w:webHidden/>
          </w:rPr>
          <w:tab/>
          <w:delText>15</w:delText>
        </w:r>
      </w:del>
    </w:p>
    <w:p w14:paraId="55AEE855" w14:textId="77777777" w:rsidR="006E022A" w:rsidDel="00AE4947" w:rsidRDefault="006E022A">
      <w:pPr>
        <w:pStyle w:val="TOC3"/>
        <w:rPr>
          <w:del w:id="731" w:author="Peter Dobson" w:date="2016-04-13T12:13:00Z"/>
          <w:rFonts w:asciiTheme="minorHAnsi" w:eastAsiaTheme="minorEastAsia" w:hAnsiTheme="minorHAnsi" w:cstheme="minorBidi"/>
          <w:noProof/>
          <w:sz w:val="22"/>
          <w:szCs w:val="22"/>
          <w:lang w:eastAsia="en-GB"/>
        </w:rPr>
      </w:pPr>
      <w:del w:id="732" w:author="Peter Dobson" w:date="2016-04-13T12:13:00Z">
        <w:r w:rsidRPr="00AE4947" w:rsidDel="00AE4947">
          <w:rPr>
            <w:rStyle w:val="Hyperlink"/>
            <w:noProof/>
          </w:rPr>
          <w:delText>1.1.1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Example of a Modular Design Concept</w:delText>
        </w:r>
        <w:r w:rsidDel="00AE4947">
          <w:rPr>
            <w:noProof/>
            <w:webHidden/>
          </w:rPr>
          <w:tab/>
          <w:delText>15</w:delText>
        </w:r>
      </w:del>
    </w:p>
    <w:p w14:paraId="3213F306" w14:textId="77777777" w:rsidR="006E022A" w:rsidDel="00AE4947" w:rsidRDefault="006E022A">
      <w:pPr>
        <w:pStyle w:val="TOC2"/>
        <w:rPr>
          <w:del w:id="733" w:author="Peter Dobson" w:date="2016-04-13T12:13:00Z"/>
          <w:rFonts w:asciiTheme="minorHAnsi" w:eastAsiaTheme="minorEastAsia" w:hAnsiTheme="minorHAnsi" w:cstheme="minorBidi"/>
          <w:bCs w:val="0"/>
          <w:noProof/>
          <w:szCs w:val="22"/>
          <w:lang w:eastAsia="en-GB"/>
        </w:rPr>
      </w:pPr>
      <w:del w:id="734" w:author="Peter Dobson" w:date="2016-04-13T12:13:00Z">
        <w:r w:rsidRPr="00AE4947" w:rsidDel="00AE4947">
          <w:rPr>
            <w:rStyle w:val="Hyperlink"/>
            <w:bCs w:val="0"/>
            <w:noProof/>
          </w:rPr>
          <w:delText>1.2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Solar Sizing Design Computer Programs</w:delText>
        </w:r>
        <w:r w:rsidDel="00AE4947">
          <w:rPr>
            <w:noProof/>
            <w:webHidden/>
          </w:rPr>
          <w:tab/>
          <w:delText>15</w:delText>
        </w:r>
      </w:del>
    </w:p>
    <w:p w14:paraId="425F0778" w14:textId="77777777" w:rsidR="006E022A" w:rsidDel="00AE4947" w:rsidRDefault="006E022A">
      <w:pPr>
        <w:pStyle w:val="TOC3"/>
        <w:rPr>
          <w:del w:id="735" w:author="Peter Dobson" w:date="2016-04-13T12:13:00Z"/>
          <w:rFonts w:asciiTheme="minorHAnsi" w:eastAsiaTheme="minorEastAsia" w:hAnsiTheme="minorHAnsi" w:cstheme="minorBidi"/>
          <w:noProof/>
          <w:sz w:val="22"/>
          <w:szCs w:val="22"/>
          <w:lang w:eastAsia="en-GB"/>
        </w:rPr>
      </w:pPr>
      <w:del w:id="736" w:author="Peter Dobson" w:date="2016-04-13T12:13:00Z">
        <w:r w:rsidRPr="00AE4947" w:rsidDel="00AE4947">
          <w:rPr>
            <w:rStyle w:val="Hyperlink"/>
            <w:noProof/>
          </w:rPr>
          <w:delText>1.2.1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PV Energy on Buoys</w:delText>
        </w:r>
        <w:r w:rsidDel="00AE4947">
          <w:rPr>
            <w:noProof/>
            <w:webHidden/>
          </w:rPr>
          <w:tab/>
          <w:delText>16</w:delText>
        </w:r>
      </w:del>
    </w:p>
    <w:p w14:paraId="52AE5BB6" w14:textId="77777777" w:rsidR="006E022A" w:rsidDel="00AE4947" w:rsidRDefault="006E022A">
      <w:pPr>
        <w:pStyle w:val="TOC2"/>
        <w:rPr>
          <w:del w:id="737" w:author="Peter Dobson" w:date="2016-04-13T12:13:00Z"/>
          <w:rFonts w:asciiTheme="minorHAnsi" w:eastAsiaTheme="minorEastAsia" w:hAnsiTheme="minorHAnsi" w:cstheme="minorBidi"/>
          <w:bCs w:val="0"/>
          <w:noProof/>
          <w:szCs w:val="22"/>
          <w:lang w:eastAsia="en-GB"/>
        </w:rPr>
      </w:pPr>
      <w:del w:id="738" w:author="Peter Dobson" w:date="2016-04-13T12:13:00Z">
        <w:r w:rsidRPr="00AE4947" w:rsidDel="00AE4947">
          <w:rPr>
            <w:rStyle w:val="Hyperlink"/>
            <w:bCs w:val="0"/>
            <w:noProof/>
          </w:rPr>
          <w:delText>1.3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Charge Regulation</w:delText>
        </w:r>
        <w:r w:rsidDel="00AE4947">
          <w:rPr>
            <w:noProof/>
            <w:webHidden/>
          </w:rPr>
          <w:tab/>
          <w:delText>16</w:delText>
        </w:r>
      </w:del>
    </w:p>
    <w:p w14:paraId="06013C26" w14:textId="77777777" w:rsidR="006E022A" w:rsidDel="00AE4947" w:rsidRDefault="006E022A">
      <w:pPr>
        <w:pStyle w:val="TOC3"/>
        <w:rPr>
          <w:del w:id="739" w:author="Peter Dobson" w:date="2016-04-13T12:13:00Z"/>
          <w:rFonts w:asciiTheme="minorHAnsi" w:eastAsiaTheme="minorEastAsia" w:hAnsiTheme="minorHAnsi" w:cstheme="minorBidi"/>
          <w:noProof/>
          <w:sz w:val="22"/>
          <w:szCs w:val="22"/>
          <w:lang w:eastAsia="en-GB"/>
        </w:rPr>
      </w:pPr>
      <w:del w:id="740" w:author="Peter Dobson" w:date="2016-04-13T12:13:00Z">
        <w:r w:rsidRPr="00AE4947" w:rsidDel="00AE4947">
          <w:rPr>
            <w:rStyle w:val="Hyperlink"/>
            <w:noProof/>
          </w:rPr>
          <w:delText>1.3.1</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Self-regulated PV Modules</w:delText>
        </w:r>
        <w:r w:rsidDel="00AE4947">
          <w:rPr>
            <w:noProof/>
            <w:webHidden/>
          </w:rPr>
          <w:tab/>
          <w:delText>16</w:delText>
        </w:r>
      </w:del>
    </w:p>
    <w:p w14:paraId="786D27E9" w14:textId="77777777" w:rsidR="006E022A" w:rsidDel="00AE4947" w:rsidRDefault="006E022A">
      <w:pPr>
        <w:pStyle w:val="TOC3"/>
        <w:rPr>
          <w:del w:id="741" w:author="Peter Dobson" w:date="2016-04-13T12:13:00Z"/>
          <w:rFonts w:asciiTheme="minorHAnsi" w:eastAsiaTheme="minorEastAsia" w:hAnsiTheme="minorHAnsi" w:cstheme="minorBidi"/>
          <w:noProof/>
          <w:sz w:val="22"/>
          <w:szCs w:val="22"/>
          <w:lang w:eastAsia="en-GB"/>
        </w:rPr>
      </w:pPr>
      <w:del w:id="742" w:author="Peter Dobson" w:date="2016-04-13T12:13:00Z">
        <w:r w:rsidRPr="00AE4947" w:rsidDel="00AE4947">
          <w:rPr>
            <w:rStyle w:val="Hyperlink"/>
            <w:noProof/>
          </w:rPr>
          <w:delText>1.3.2</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Electronic Charge Regulator</w:delText>
        </w:r>
        <w:r w:rsidDel="00AE4947">
          <w:rPr>
            <w:noProof/>
            <w:webHidden/>
          </w:rPr>
          <w:tab/>
          <w:delText>17</w:delText>
        </w:r>
      </w:del>
    </w:p>
    <w:p w14:paraId="0EA118FF" w14:textId="77777777" w:rsidR="006E022A" w:rsidDel="00AE4947" w:rsidRDefault="006E022A">
      <w:pPr>
        <w:pStyle w:val="TOC3"/>
        <w:rPr>
          <w:del w:id="743" w:author="Peter Dobson" w:date="2016-04-13T12:13:00Z"/>
          <w:rFonts w:asciiTheme="minorHAnsi" w:eastAsiaTheme="minorEastAsia" w:hAnsiTheme="minorHAnsi" w:cstheme="minorBidi"/>
          <w:noProof/>
          <w:sz w:val="22"/>
          <w:szCs w:val="22"/>
          <w:lang w:eastAsia="en-GB"/>
        </w:rPr>
      </w:pPr>
      <w:del w:id="744" w:author="Peter Dobson" w:date="2016-04-13T12:13:00Z">
        <w:r w:rsidRPr="00AE4947" w:rsidDel="00AE4947">
          <w:rPr>
            <w:rStyle w:val="Hyperlink"/>
            <w:noProof/>
          </w:rPr>
          <w:delText>1.3.3</w:delText>
        </w:r>
        <w:r w:rsidDel="00AE4947">
          <w:rPr>
            <w:rFonts w:asciiTheme="minorHAnsi" w:eastAsiaTheme="minorEastAsia" w:hAnsiTheme="minorHAnsi" w:cstheme="minorBidi"/>
            <w:noProof/>
            <w:sz w:val="22"/>
            <w:szCs w:val="22"/>
            <w:lang w:eastAsia="en-GB"/>
          </w:rPr>
          <w:tab/>
        </w:r>
        <w:r w:rsidRPr="00AE4947" w:rsidDel="00AE4947">
          <w:rPr>
            <w:rStyle w:val="Hyperlink"/>
            <w:noProof/>
          </w:rPr>
          <w:delText>Shading (or bypass) Diodes</w:delText>
        </w:r>
        <w:r w:rsidDel="00AE4947">
          <w:rPr>
            <w:noProof/>
            <w:webHidden/>
          </w:rPr>
          <w:tab/>
          <w:delText>17</w:delText>
        </w:r>
      </w:del>
    </w:p>
    <w:p w14:paraId="5548B225" w14:textId="77777777" w:rsidR="006E022A" w:rsidDel="00AE4947" w:rsidRDefault="006E022A">
      <w:pPr>
        <w:pStyle w:val="TOC2"/>
        <w:rPr>
          <w:del w:id="745" w:author="Peter Dobson" w:date="2016-04-13T12:13:00Z"/>
          <w:rFonts w:asciiTheme="minorHAnsi" w:eastAsiaTheme="minorEastAsia" w:hAnsiTheme="minorHAnsi" w:cstheme="minorBidi"/>
          <w:bCs w:val="0"/>
          <w:noProof/>
          <w:szCs w:val="22"/>
          <w:lang w:eastAsia="en-GB"/>
        </w:rPr>
      </w:pPr>
      <w:del w:id="746" w:author="Peter Dobson" w:date="2016-04-13T12:13:00Z">
        <w:r w:rsidRPr="00AE4947" w:rsidDel="00AE4947">
          <w:rPr>
            <w:rStyle w:val="Hyperlink"/>
            <w:bCs w:val="0"/>
            <w:noProof/>
          </w:rPr>
          <w:delText>1.4</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Practical Considerations</w:delText>
        </w:r>
        <w:r w:rsidDel="00AE4947">
          <w:rPr>
            <w:noProof/>
            <w:webHidden/>
          </w:rPr>
          <w:tab/>
          <w:delText>17</w:delText>
        </w:r>
      </w:del>
    </w:p>
    <w:p w14:paraId="60E72888" w14:textId="77777777" w:rsidR="006E022A" w:rsidDel="00AE4947" w:rsidRDefault="006E022A">
      <w:pPr>
        <w:pStyle w:val="TOC4"/>
        <w:rPr>
          <w:del w:id="747" w:author="Peter Dobson" w:date="2016-04-13T12:13:00Z"/>
          <w:rFonts w:asciiTheme="minorHAnsi" w:eastAsiaTheme="minorEastAsia" w:hAnsiTheme="minorHAnsi" w:cstheme="minorBidi"/>
          <w:b w:val="0"/>
          <w:caps w:val="0"/>
        </w:rPr>
      </w:pPr>
      <w:del w:id="748" w:author="Peter Dobson" w:date="2016-04-13T12:13:00Z">
        <w:r w:rsidRPr="00AE4947" w:rsidDel="00AE4947">
          <w:rPr>
            <w:rStyle w:val="Hyperlink"/>
            <w:b w:val="0"/>
            <w:caps w:val="0"/>
          </w:rPr>
          <w:delText>ANNEX 2</w:delText>
        </w:r>
        <w:r w:rsidDel="00AE4947">
          <w:rPr>
            <w:rFonts w:asciiTheme="minorHAnsi" w:eastAsiaTheme="minorEastAsia" w:hAnsiTheme="minorHAnsi" w:cstheme="minorBidi"/>
            <w:b w:val="0"/>
            <w:caps w:val="0"/>
          </w:rPr>
          <w:tab/>
        </w:r>
        <w:r w:rsidRPr="00AE4947" w:rsidDel="00AE4947">
          <w:rPr>
            <w:rStyle w:val="Hyperlink"/>
            <w:b w:val="0"/>
            <w:caps w:val="0"/>
          </w:rPr>
          <w:delText>WIND GENERATION</w:delText>
        </w:r>
        <w:r w:rsidDel="00AE4947">
          <w:rPr>
            <w:webHidden/>
          </w:rPr>
          <w:tab/>
          <w:delText>18</w:delText>
        </w:r>
      </w:del>
    </w:p>
    <w:p w14:paraId="1F0AC33F" w14:textId="77777777" w:rsidR="006E022A" w:rsidDel="00AE4947" w:rsidRDefault="006E022A">
      <w:pPr>
        <w:pStyle w:val="TOC1"/>
        <w:rPr>
          <w:del w:id="749" w:author="Peter Dobson" w:date="2016-04-13T12:13:00Z"/>
          <w:rFonts w:asciiTheme="minorHAnsi" w:eastAsiaTheme="minorEastAsia" w:hAnsiTheme="minorHAnsi" w:cstheme="minorBidi"/>
          <w:b w:val="0"/>
          <w:bCs w:val="0"/>
          <w:caps w:val="0"/>
          <w:noProof/>
          <w:szCs w:val="22"/>
          <w:lang w:eastAsia="en-GB"/>
        </w:rPr>
      </w:pPr>
      <w:del w:id="750" w:author="Peter Dobson" w:date="2016-04-13T12:13:00Z">
        <w:r w:rsidRPr="00AE4947" w:rsidDel="00AE4947">
          <w:rPr>
            <w:rStyle w:val="Hyperlink"/>
            <w:b w:val="0"/>
            <w:bCs w:val="0"/>
            <w:caps w:val="0"/>
            <w:noProof/>
          </w:rPr>
          <w:delText>1</w:delText>
        </w:r>
        <w:r w:rsidDel="00AE4947">
          <w:rPr>
            <w:rFonts w:asciiTheme="minorHAnsi" w:eastAsiaTheme="minorEastAsia" w:hAnsiTheme="minorHAnsi" w:cstheme="minorBidi"/>
            <w:b w:val="0"/>
            <w:bCs w:val="0"/>
            <w:caps w:val="0"/>
            <w:noProof/>
            <w:szCs w:val="22"/>
            <w:lang w:eastAsia="en-GB"/>
          </w:rPr>
          <w:tab/>
        </w:r>
        <w:r w:rsidRPr="00AE4947" w:rsidDel="00AE4947">
          <w:rPr>
            <w:rStyle w:val="Hyperlink"/>
            <w:b w:val="0"/>
            <w:bCs w:val="0"/>
            <w:caps w:val="0"/>
            <w:noProof/>
          </w:rPr>
          <w:delText>Power production</w:delText>
        </w:r>
        <w:r w:rsidDel="00AE4947">
          <w:rPr>
            <w:noProof/>
            <w:webHidden/>
          </w:rPr>
          <w:tab/>
          <w:delText>18</w:delText>
        </w:r>
      </w:del>
    </w:p>
    <w:p w14:paraId="7AF1198E" w14:textId="77777777" w:rsidR="006E022A" w:rsidDel="00AE4947" w:rsidRDefault="006E022A">
      <w:pPr>
        <w:pStyle w:val="TOC2"/>
        <w:rPr>
          <w:del w:id="751" w:author="Peter Dobson" w:date="2016-04-13T12:13:00Z"/>
          <w:rFonts w:asciiTheme="minorHAnsi" w:eastAsiaTheme="minorEastAsia" w:hAnsiTheme="minorHAnsi" w:cstheme="minorBidi"/>
          <w:bCs w:val="0"/>
          <w:noProof/>
          <w:szCs w:val="22"/>
          <w:lang w:eastAsia="en-GB"/>
        </w:rPr>
      </w:pPr>
      <w:del w:id="752" w:author="Peter Dobson" w:date="2016-04-13T12:13:00Z">
        <w:r w:rsidRPr="00AE4947" w:rsidDel="00AE4947">
          <w:rPr>
            <w:rStyle w:val="Hyperlink"/>
            <w:bCs w:val="0"/>
            <w:noProof/>
          </w:rPr>
          <w:delText>1.1</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Horizontal axis</w:delText>
        </w:r>
        <w:r w:rsidDel="00AE4947">
          <w:rPr>
            <w:noProof/>
            <w:webHidden/>
          </w:rPr>
          <w:tab/>
          <w:delText>18</w:delText>
        </w:r>
      </w:del>
    </w:p>
    <w:p w14:paraId="0E6E5C58" w14:textId="77777777" w:rsidR="006E022A" w:rsidDel="00AE4947" w:rsidRDefault="006E022A">
      <w:pPr>
        <w:pStyle w:val="TOC2"/>
        <w:rPr>
          <w:del w:id="753" w:author="Peter Dobson" w:date="2016-04-13T12:13:00Z"/>
          <w:rFonts w:asciiTheme="minorHAnsi" w:eastAsiaTheme="minorEastAsia" w:hAnsiTheme="minorHAnsi" w:cstheme="minorBidi"/>
          <w:bCs w:val="0"/>
          <w:noProof/>
          <w:szCs w:val="22"/>
          <w:lang w:eastAsia="en-GB"/>
        </w:rPr>
      </w:pPr>
      <w:del w:id="754" w:author="Peter Dobson" w:date="2016-04-13T12:13:00Z">
        <w:r w:rsidRPr="00AE4947" w:rsidDel="00AE4947">
          <w:rPr>
            <w:rStyle w:val="Hyperlink"/>
            <w:bCs w:val="0"/>
            <w:noProof/>
          </w:rPr>
          <w:delText>1.2</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Vertical axis</w:delText>
        </w:r>
        <w:r w:rsidDel="00AE4947">
          <w:rPr>
            <w:noProof/>
            <w:webHidden/>
          </w:rPr>
          <w:tab/>
          <w:delText>18</w:delText>
        </w:r>
      </w:del>
    </w:p>
    <w:p w14:paraId="3AD943E8" w14:textId="77777777" w:rsidR="006E022A" w:rsidDel="00AE4947" w:rsidRDefault="006E022A">
      <w:pPr>
        <w:pStyle w:val="TOC2"/>
        <w:rPr>
          <w:del w:id="755" w:author="Peter Dobson" w:date="2016-04-13T12:13:00Z"/>
          <w:rFonts w:asciiTheme="minorHAnsi" w:eastAsiaTheme="minorEastAsia" w:hAnsiTheme="minorHAnsi" w:cstheme="minorBidi"/>
          <w:bCs w:val="0"/>
          <w:noProof/>
          <w:szCs w:val="22"/>
          <w:lang w:eastAsia="en-GB"/>
        </w:rPr>
      </w:pPr>
      <w:del w:id="756" w:author="Peter Dobson" w:date="2016-04-13T12:13:00Z">
        <w:r w:rsidRPr="00AE4947" w:rsidDel="00AE4947">
          <w:rPr>
            <w:rStyle w:val="Hyperlink"/>
            <w:bCs w:val="0"/>
            <w:noProof/>
          </w:rPr>
          <w:delText>1.3</w:delText>
        </w:r>
        <w:r w:rsidDel="00AE4947">
          <w:rPr>
            <w:rFonts w:asciiTheme="minorHAnsi" w:eastAsiaTheme="minorEastAsia" w:hAnsiTheme="minorHAnsi" w:cstheme="minorBidi"/>
            <w:bCs w:val="0"/>
            <w:noProof/>
            <w:szCs w:val="22"/>
            <w:lang w:eastAsia="en-GB"/>
          </w:rPr>
          <w:tab/>
        </w:r>
        <w:r w:rsidRPr="00AE4947" w:rsidDel="00AE4947">
          <w:rPr>
            <w:rStyle w:val="Hyperlink"/>
            <w:bCs w:val="0"/>
            <w:noProof/>
          </w:rPr>
          <w:delText>Particular considerations</w:delText>
        </w:r>
        <w:r w:rsidDel="00AE4947">
          <w:rPr>
            <w:noProof/>
            <w:webHidden/>
          </w:rPr>
          <w:tab/>
          <w:delText>18</w:delText>
        </w:r>
      </w:del>
    </w:p>
    <w:p w14:paraId="3C0EEE01" w14:textId="77777777" w:rsidR="006E022A" w:rsidDel="00AE4947" w:rsidRDefault="006E022A">
      <w:pPr>
        <w:pStyle w:val="TOC4"/>
        <w:rPr>
          <w:del w:id="757" w:author="Peter Dobson" w:date="2016-04-13T12:13:00Z"/>
          <w:rFonts w:asciiTheme="minorHAnsi" w:eastAsiaTheme="minorEastAsia" w:hAnsiTheme="minorHAnsi" w:cstheme="minorBidi"/>
          <w:b w:val="0"/>
          <w:caps w:val="0"/>
        </w:rPr>
      </w:pPr>
      <w:del w:id="758" w:author="Peter Dobson" w:date="2016-04-13T12:13:00Z">
        <w:r w:rsidRPr="00AE4947" w:rsidDel="00AE4947">
          <w:rPr>
            <w:rStyle w:val="Hyperlink"/>
            <w:b w:val="0"/>
            <w:caps w:val="0"/>
          </w:rPr>
          <w:delText>ANNEX 3</w:delText>
        </w:r>
        <w:r w:rsidDel="00AE4947">
          <w:rPr>
            <w:rFonts w:asciiTheme="minorHAnsi" w:eastAsiaTheme="minorEastAsia" w:hAnsiTheme="minorHAnsi" w:cstheme="minorBidi"/>
            <w:b w:val="0"/>
            <w:caps w:val="0"/>
          </w:rPr>
          <w:tab/>
        </w:r>
        <w:r w:rsidRPr="00AE4947" w:rsidDel="00AE4947">
          <w:rPr>
            <w:rStyle w:val="Hyperlink"/>
            <w:b w:val="0"/>
            <w:caps w:val="0"/>
          </w:rPr>
          <w:delText>Generators</w:delText>
        </w:r>
        <w:r w:rsidDel="00AE4947">
          <w:rPr>
            <w:webHidden/>
          </w:rPr>
          <w:tab/>
          <w:delText>18</w:delText>
        </w:r>
      </w:del>
    </w:p>
    <w:p w14:paraId="23CD6439" w14:textId="77777777" w:rsidR="006E022A" w:rsidDel="00AE4947" w:rsidRDefault="006E022A">
      <w:pPr>
        <w:pStyle w:val="TOC4"/>
        <w:rPr>
          <w:del w:id="759" w:author="Peter Dobson" w:date="2016-04-13T12:13:00Z"/>
          <w:rFonts w:asciiTheme="minorHAnsi" w:eastAsiaTheme="minorEastAsia" w:hAnsiTheme="minorHAnsi" w:cstheme="minorBidi"/>
          <w:b w:val="0"/>
          <w:caps w:val="0"/>
        </w:rPr>
      </w:pPr>
      <w:del w:id="760" w:author="Peter Dobson" w:date="2016-04-13T12:13:00Z">
        <w:r w:rsidRPr="00AE4947" w:rsidDel="00AE4947">
          <w:rPr>
            <w:rStyle w:val="Hyperlink"/>
            <w:b w:val="0"/>
            <w:caps w:val="0"/>
          </w:rPr>
          <w:delText>ANNEX 4</w:delText>
        </w:r>
        <w:r w:rsidDel="00AE4947">
          <w:rPr>
            <w:rFonts w:asciiTheme="minorHAnsi" w:eastAsiaTheme="minorEastAsia" w:hAnsiTheme="minorHAnsi" w:cstheme="minorBidi"/>
            <w:b w:val="0"/>
            <w:caps w:val="0"/>
          </w:rPr>
          <w:tab/>
        </w:r>
        <w:r w:rsidRPr="00AE4947" w:rsidDel="00AE4947">
          <w:rPr>
            <w:rStyle w:val="Hyperlink"/>
            <w:b w:val="0"/>
            <w:caps w:val="0"/>
          </w:rPr>
          <w:delText>Fuel Cells</w:delText>
        </w:r>
        <w:r w:rsidDel="00AE4947">
          <w:rPr>
            <w:webHidden/>
          </w:rPr>
          <w:tab/>
          <w:delText>18</w:delText>
        </w:r>
      </w:del>
    </w:p>
    <w:p w14:paraId="198A999A" w14:textId="77777777" w:rsidR="006E022A" w:rsidDel="00AE4947" w:rsidRDefault="006E022A">
      <w:pPr>
        <w:pStyle w:val="TOC4"/>
        <w:rPr>
          <w:del w:id="761" w:author="Peter Dobson" w:date="2016-04-13T12:13:00Z"/>
          <w:rFonts w:asciiTheme="minorHAnsi" w:eastAsiaTheme="minorEastAsia" w:hAnsiTheme="minorHAnsi" w:cstheme="minorBidi"/>
          <w:b w:val="0"/>
          <w:caps w:val="0"/>
        </w:rPr>
      </w:pPr>
      <w:del w:id="762" w:author="Peter Dobson" w:date="2016-04-13T12:13:00Z">
        <w:r w:rsidRPr="00AE4947" w:rsidDel="00AE4947">
          <w:rPr>
            <w:rStyle w:val="Hyperlink"/>
            <w:b w:val="0"/>
            <w:caps w:val="0"/>
          </w:rPr>
          <w:delText>ANNEX 5</w:delText>
        </w:r>
        <w:r w:rsidDel="00AE4947">
          <w:rPr>
            <w:rFonts w:asciiTheme="minorHAnsi" w:eastAsiaTheme="minorEastAsia" w:hAnsiTheme="minorHAnsi" w:cstheme="minorBidi"/>
            <w:b w:val="0"/>
            <w:caps w:val="0"/>
          </w:rPr>
          <w:tab/>
        </w:r>
        <w:r w:rsidRPr="00AE4947" w:rsidDel="00AE4947">
          <w:rPr>
            <w:rStyle w:val="Hyperlink"/>
            <w:b w:val="0"/>
            <w:caps w:val="0"/>
          </w:rPr>
          <w:delText>Mains</w:delText>
        </w:r>
        <w:r w:rsidDel="00AE4947">
          <w:rPr>
            <w:webHidden/>
          </w:rPr>
          <w:tab/>
          <w:delText>18</w:delText>
        </w:r>
      </w:del>
    </w:p>
    <w:p w14:paraId="753379F1" w14:textId="77777777" w:rsidR="006E022A" w:rsidDel="00AE4947" w:rsidRDefault="006E022A">
      <w:pPr>
        <w:pStyle w:val="TOC4"/>
        <w:rPr>
          <w:del w:id="763" w:author="Peter Dobson" w:date="2016-04-13T12:13:00Z"/>
          <w:rFonts w:asciiTheme="minorHAnsi" w:eastAsiaTheme="minorEastAsia" w:hAnsiTheme="minorHAnsi" w:cstheme="minorBidi"/>
          <w:b w:val="0"/>
          <w:caps w:val="0"/>
        </w:rPr>
      </w:pPr>
      <w:del w:id="764" w:author="Peter Dobson" w:date="2016-04-13T12:13:00Z">
        <w:r w:rsidRPr="00AE4947" w:rsidDel="00AE4947">
          <w:rPr>
            <w:rStyle w:val="Hyperlink"/>
            <w:b w:val="0"/>
            <w:caps w:val="0"/>
          </w:rPr>
          <w:delText>ANNEX 6</w:delText>
        </w:r>
        <w:r w:rsidDel="00AE4947">
          <w:rPr>
            <w:rFonts w:asciiTheme="minorHAnsi" w:eastAsiaTheme="minorEastAsia" w:hAnsiTheme="minorHAnsi" w:cstheme="minorBidi"/>
            <w:b w:val="0"/>
            <w:caps w:val="0"/>
          </w:rPr>
          <w:tab/>
        </w:r>
        <w:r w:rsidRPr="00AE4947" w:rsidDel="00AE4947">
          <w:rPr>
            <w:rStyle w:val="Hyperlink"/>
            <w:b w:val="0"/>
            <w:caps w:val="0"/>
          </w:rPr>
          <w:delText>Wave Generators</w:delText>
        </w:r>
        <w:r w:rsidDel="00AE4947">
          <w:rPr>
            <w:webHidden/>
          </w:rPr>
          <w:tab/>
          <w:delText>18</w:delText>
        </w:r>
      </w:del>
    </w:p>
    <w:p w14:paraId="52D9F9F3" w14:textId="77777777" w:rsidR="00BB0317" w:rsidDel="006E022A" w:rsidRDefault="00BB0317">
      <w:pPr>
        <w:pStyle w:val="TOC1"/>
        <w:rPr>
          <w:del w:id="765" w:author="Peter Dobson" w:date="2016-04-13T12:04:00Z"/>
          <w:rFonts w:asciiTheme="minorHAnsi" w:eastAsiaTheme="minorEastAsia" w:hAnsiTheme="minorHAnsi" w:cstheme="minorBidi"/>
          <w:b w:val="0"/>
          <w:bCs w:val="0"/>
          <w:caps w:val="0"/>
          <w:noProof/>
          <w:szCs w:val="22"/>
          <w:lang w:eastAsia="en-GB"/>
        </w:rPr>
      </w:pPr>
      <w:del w:id="766" w:author="Peter Dobson" w:date="2016-04-13T12:04:00Z">
        <w:r w:rsidRPr="006E022A" w:rsidDel="006E022A">
          <w:rPr>
            <w:rStyle w:val="Hyperlink"/>
            <w:b w:val="0"/>
            <w:bCs w:val="0"/>
            <w:caps w:val="0"/>
            <w:noProof/>
          </w:rPr>
          <w:delText>Document Revisions</w:delText>
        </w:r>
        <w:r w:rsidDel="006E022A">
          <w:rPr>
            <w:noProof/>
            <w:webHidden/>
          </w:rPr>
          <w:tab/>
          <w:delText>2</w:delText>
        </w:r>
      </w:del>
    </w:p>
    <w:p w14:paraId="0F56D298" w14:textId="77777777" w:rsidR="00BB0317" w:rsidDel="006E022A" w:rsidRDefault="00BB0317">
      <w:pPr>
        <w:pStyle w:val="TOC1"/>
        <w:rPr>
          <w:del w:id="767" w:author="Peter Dobson" w:date="2016-04-13T12:04:00Z"/>
          <w:rFonts w:asciiTheme="minorHAnsi" w:eastAsiaTheme="minorEastAsia" w:hAnsiTheme="minorHAnsi" w:cstheme="minorBidi"/>
          <w:b w:val="0"/>
          <w:bCs w:val="0"/>
          <w:caps w:val="0"/>
          <w:noProof/>
          <w:szCs w:val="22"/>
          <w:lang w:eastAsia="en-GB"/>
        </w:rPr>
      </w:pPr>
      <w:del w:id="768" w:author="Peter Dobson" w:date="2016-04-13T12:04:00Z">
        <w:r w:rsidRPr="006E022A" w:rsidDel="006E022A">
          <w:rPr>
            <w:rStyle w:val="Hyperlink"/>
            <w:b w:val="0"/>
            <w:bCs w:val="0"/>
            <w:caps w:val="0"/>
            <w:noProof/>
          </w:rPr>
          <w:delText>Table of Contents</w:delText>
        </w:r>
        <w:r w:rsidDel="006E022A">
          <w:rPr>
            <w:noProof/>
            <w:webHidden/>
          </w:rPr>
          <w:tab/>
          <w:delText>3</w:delText>
        </w:r>
      </w:del>
    </w:p>
    <w:p w14:paraId="10D9D99A" w14:textId="77777777" w:rsidR="00BB0317" w:rsidDel="006E022A" w:rsidRDefault="00BB0317">
      <w:pPr>
        <w:pStyle w:val="TOC1"/>
        <w:rPr>
          <w:del w:id="769" w:author="Peter Dobson" w:date="2016-04-13T12:04:00Z"/>
          <w:rFonts w:asciiTheme="minorHAnsi" w:eastAsiaTheme="minorEastAsia" w:hAnsiTheme="minorHAnsi" w:cstheme="minorBidi"/>
          <w:b w:val="0"/>
          <w:bCs w:val="0"/>
          <w:caps w:val="0"/>
          <w:noProof/>
          <w:szCs w:val="22"/>
          <w:lang w:eastAsia="en-GB"/>
        </w:rPr>
      </w:pPr>
      <w:del w:id="770" w:author="Peter Dobson" w:date="2016-04-13T12:04:00Z">
        <w:r w:rsidRPr="006E022A" w:rsidDel="006E022A">
          <w:rPr>
            <w:rStyle w:val="Hyperlink"/>
            <w:b w:val="0"/>
            <w:bCs w:val="0"/>
            <w:caps w:val="0"/>
            <w:noProof/>
          </w:rPr>
          <w:delText>Index of Tables</w:delText>
        </w:r>
        <w:r w:rsidDel="006E022A">
          <w:rPr>
            <w:noProof/>
            <w:webHidden/>
          </w:rPr>
          <w:tab/>
          <w:delText>5</w:delText>
        </w:r>
      </w:del>
    </w:p>
    <w:p w14:paraId="107DAE42" w14:textId="77777777" w:rsidR="00BB0317" w:rsidDel="006E022A" w:rsidRDefault="00BB0317">
      <w:pPr>
        <w:pStyle w:val="TOC1"/>
        <w:rPr>
          <w:del w:id="771" w:author="Peter Dobson" w:date="2016-04-13T12:04:00Z"/>
          <w:rFonts w:asciiTheme="minorHAnsi" w:eastAsiaTheme="minorEastAsia" w:hAnsiTheme="minorHAnsi" w:cstheme="minorBidi"/>
          <w:b w:val="0"/>
          <w:bCs w:val="0"/>
          <w:caps w:val="0"/>
          <w:noProof/>
          <w:szCs w:val="22"/>
          <w:lang w:eastAsia="en-GB"/>
        </w:rPr>
      </w:pPr>
      <w:del w:id="772" w:author="Peter Dobson" w:date="2016-04-13T12:04:00Z">
        <w:r w:rsidRPr="006E022A" w:rsidDel="006E022A">
          <w:rPr>
            <w:rStyle w:val="Hyperlink"/>
            <w:b w:val="0"/>
            <w:bCs w:val="0"/>
            <w:caps w:val="0"/>
            <w:noProof/>
          </w:rPr>
          <w:delText>Power Sources</w:delText>
        </w:r>
        <w:r w:rsidDel="006E022A">
          <w:rPr>
            <w:noProof/>
            <w:webHidden/>
          </w:rPr>
          <w:tab/>
          <w:delText>6</w:delText>
        </w:r>
      </w:del>
    </w:p>
    <w:p w14:paraId="4092CE20" w14:textId="77777777" w:rsidR="00BB0317" w:rsidDel="006E022A" w:rsidRDefault="00BB0317">
      <w:pPr>
        <w:pStyle w:val="TOC1"/>
        <w:rPr>
          <w:del w:id="773" w:author="Peter Dobson" w:date="2016-04-13T12:04:00Z"/>
          <w:rFonts w:asciiTheme="minorHAnsi" w:eastAsiaTheme="minorEastAsia" w:hAnsiTheme="minorHAnsi" w:cstheme="minorBidi"/>
          <w:b w:val="0"/>
          <w:bCs w:val="0"/>
          <w:caps w:val="0"/>
          <w:noProof/>
          <w:szCs w:val="22"/>
          <w:lang w:eastAsia="en-GB"/>
        </w:rPr>
      </w:pPr>
      <w:del w:id="774" w:author="Peter Dobson" w:date="2016-04-13T12:04:00Z">
        <w:r w:rsidRPr="006E022A" w:rsidDel="006E022A">
          <w:rPr>
            <w:rStyle w:val="Hyperlink"/>
            <w:b w:val="0"/>
            <w:bCs w:val="0"/>
            <w:caps w:val="0"/>
            <w:noProof/>
          </w:rPr>
          <w:delText>1</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Introduction</w:delText>
        </w:r>
        <w:r w:rsidDel="006E022A">
          <w:rPr>
            <w:noProof/>
            <w:webHidden/>
          </w:rPr>
          <w:tab/>
          <w:delText>6</w:delText>
        </w:r>
      </w:del>
    </w:p>
    <w:p w14:paraId="5AFA8BA6" w14:textId="77777777" w:rsidR="00BB0317" w:rsidDel="006E022A" w:rsidRDefault="00BB0317">
      <w:pPr>
        <w:pStyle w:val="TOC2"/>
        <w:rPr>
          <w:del w:id="775" w:author="Peter Dobson" w:date="2016-04-13T12:04:00Z"/>
          <w:rFonts w:asciiTheme="minorHAnsi" w:eastAsiaTheme="minorEastAsia" w:hAnsiTheme="minorHAnsi" w:cstheme="minorBidi"/>
          <w:bCs w:val="0"/>
          <w:noProof/>
          <w:szCs w:val="22"/>
          <w:lang w:eastAsia="en-GB"/>
        </w:rPr>
      </w:pPr>
      <w:del w:id="776" w:author="Peter Dobson" w:date="2016-04-13T12:04:00Z">
        <w:r w:rsidRPr="006E022A" w:rsidDel="006E022A">
          <w:rPr>
            <w:rStyle w:val="Hyperlink"/>
            <w:bCs w:val="0"/>
            <w:noProof/>
          </w:rPr>
          <w:delText>1.1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Scope and purpose</w:delText>
        </w:r>
        <w:r w:rsidDel="006E022A">
          <w:rPr>
            <w:noProof/>
            <w:webHidden/>
          </w:rPr>
          <w:tab/>
          <w:delText>6</w:delText>
        </w:r>
      </w:del>
    </w:p>
    <w:p w14:paraId="58CC39F7" w14:textId="77777777" w:rsidR="00BB0317" w:rsidDel="006E022A" w:rsidRDefault="00BB0317">
      <w:pPr>
        <w:pStyle w:val="TOC2"/>
        <w:rPr>
          <w:del w:id="777" w:author="Peter Dobson" w:date="2016-04-13T12:04:00Z"/>
          <w:rFonts w:asciiTheme="minorHAnsi" w:eastAsiaTheme="minorEastAsia" w:hAnsiTheme="minorHAnsi" w:cstheme="minorBidi"/>
          <w:bCs w:val="0"/>
          <w:noProof/>
          <w:szCs w:val="22"/>
          <w:lang w:eastAsia="en-GB"/>
        </w:rPr>
      </w:pPr>
      <w:del w:id="778" w:author="Peter Dobson" w:date="2016-04-13T12:04:00Z">
        <w:r w:rsidRPr="006E022A" w:rsidDel="006E022A">
          <w:rPr>
            <w:rStyle w:val="Hyperlink"/>
            <w:bCs w:val="0"/>
            <w:noProof/>
          </w:rPr>
          <w:delText>1.2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Practical Guide to Choice of Energy Systems</w:delText>
        </w:r>
        <w:r w:rsidDel="006E022A">
          <w:rPr>
            <w:noProof/>
            <w:webHidden/>
          </w:rPr>
          <w:tab/>
          <w:delText>6</w:delText>
        </w:r>
      </w:del>
    </w:p>
    <w:p w14:paraId="2DD8B0B1" w14:textId="77777777" w:rsidR="00BB0317" w:rsidDel="006E022A" w:rsidRDefault="00BB0317">
      <w:pPr>
        <w:pStyle w:val="TOC1"/>
        <w:rPr>
          <w:del w:id="779" w:author="Peter Dobson" w:date="2016-04-13T12:04:00Z"/>
          <w:rFonts w:asciiTheme="minorHAnsi" w:eastAsiaTheme="minorEastAsia" w:hAnsiTheme="minorHAnsi" w:cstheme="minorBidi"/>
          <w:b w:val="0"/>
          <w:bCs w:val="0"/>
          <w:caps w:val="0"/>
          <w:noProof/>
          <w:szCs w:val="22"/>
          <w:lang w:eastAsia="en-GB"/>
        </w:rPr>
      </w:pPr>
      <w:del w:id="780" w:author="Peter Dobson" w:date="2016-04-13T12:04:00Z">
        <w:r w:rsidRPr="006E022A" w:rsidDel="006E022A">
          <w:rPr>
            <w:rStyle w:val="Hyperlink"/>
            <w:b w:val="0"/>
            <w:bCs w:val="0"/>
            <w:caps w:val="0"/>
            <w:noProof/>
          </w:rPr>
          <w:delText>2</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How to use this guideline</w:delText>
        </w:r>
        <w:r w:rsidDel="006E022A">
          <w:rPr>
            <w:noProof/>
            <w:webHidden/>
          </w:rPr>
          <w:tab/>
          <w:delText>6</w:delText>
        </w:r>
      </w:del>
    </w:p>
    <w:p w14:paraId="6CFF48B8" w14:textId="77777777" w:rsidR="00BB0317" w:rsidDel="006E022A" w:rsidRDefault="00BB0317">
      <w:pPr>
        <w:pStyle w:val="TOC1"/>
        <w:rPr>
          <w:del w:id="781" w:author="Peter Dobson" w:date="2016-04-13T12:04:00Z"/>
          <w:rFonts w:asciiTheme="minorHAnsi" w:eastAsiaTheme="minorEastAsia" w:hAnsiTheme="minorHAnsi" w:cstheme="minorBidi"/>
          <w:b w:val="0"/>
          <w:bCs w:val="0"/>
          <w:caps w:val="0"/>
          <w:noProof/>
          <w:szCs w:val="22"/>
          <w:lang w:eastAsia="en-GB"/>
        </w:rPr>
      </w:pPr>
      <w:del w:id="782" w:author="Peter Dobson" w:date="2016-04-13T12:04:00Z">
        <w:r w:rsidRPr="006E022A" w:rsidDel="006E022A">
          <w:rPr>
            <w:rStyle w:val="Hyperlink"/>
            <w:b w:val="0"/>
            <w:bCs w:val="0"/>
            <w:caps w:val="0"/>
            <w:noProof/>
          </w:rPr>
          <w:delText>3</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Alternating Current (AC) UTILITY POWER</w:delText>
        </w:r>
        <w:r w:rsidDel="006E022A">
          <w:rPr>
            <w:noProof/>
            <w:webHidden/>
          </w:rPr>
          <w:tab/>
          <w:delText>6</w:delText>
        </w:r>
      </w:del>
    </w:p>
    <w:p w14:paraId="1895B38E" w14:textId="77777777" w:rsidR="00BB0317" w:rsidDel="006E022A" w:rsidRDefault="00BB0317">
      <w:pPr>
        <w:pStyle w:val="TOC2"/>
        <w:rPr>
          <w:del w:id="783" w:author="Peter Dobson" w:date="2016-04-13T12:04:00Z"/>
          <w:rFonts w:asciiTheme="minorHAnsi" w:eastAsiaTheme="minorEastAsia" w:hAnsiTheme="minorHAnsi" w:cstheme="minorBidi"/>
          <w:bCs w:val="0"/>
          <w:noProof/>
          <w:szCs w:val="22"/>
          <w:lang w:eastAsia="en-GB"/>
        </w:rPr>
      </w:pPr>
      <w:del w:id="784" w:author="Peter Dobson" w:date="2016-04-13T12:04:00Z">
        <w:r w:rsidRPr="006E022A" w:rsidDel="006E022A">
          <w:rPr>
            <w:rStyle w:val="Hyperlink"/>
            <w:bCs w:val="0"/>
            <w:noProof/>
          </w:rPr>
          <w:delText>3.1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6</w:delText>
        </w:r>
      </w:del>
    </w:p>
    <w:p w14:paraId="42161A0A" w14:textId="77777777" w:rsidR="00BB0317" w:rsidDel="006E022A" w:rsidRDefault="00BB0317">
      <w:pPr>
        <w:pStyle w:val="TOC2"/>
        <w:rPr>
          <w:del w:id="785" w:author="Peter Dobson" w:date="2016-04-13T12:04:00Z"/>
          <w:rFonts w:asciiTheme="minorHAnsi" w:eastAsiaTheme="minorEastAsia" w:hAnsiTheme="minorHAnsi" w:cstheme="minorBidi"/>
          <w:bCs w:val="0"/>
          <w:noProof/>
          <w:szCs w:val="22"/>
          <w:lang w:eastAsia="en-GB"/>
        </w:rPr>
      </w:pPr>
      <w:del w:id="786" w:author="Peter Dobson" w:date="2016-04-13T12:04:00Z">
        <w:r w:rsidRPr="006E022A" w:rsidDel="006E022A">
          <w:rPr>
            <w:rStyle w:val="Hyperlink"/>
            <w:bCs w:val="0"/>
            <w:noProof/>
          </w:rPr>
          <w:delText>3.2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6</w:delText>
        </w:r>
      </w:del>
    </w:p>
    <w:p w14:paraId="64F1C819" w14:textId="77777777" w:rsidR="00BB0317" w:rsidDel="006E022A" w:rsidRDefault="00BB0317">
      <w:pPr>
        <w:pStyle w:val="TOC2"/>
        <w:rPr>
          <w:del w:id="787" w:author="Peter Dobson" w:date="2016-04-13T12:04:00Z"/>
          <w:rFonts w:asciiTheme="minorHAnsi" w:eastAsiaTheme="minorEastAsia" w:hAnsiTheme="minorHAnsi" w:cstheme="minorBidi"/>
          <w:bCs w:val="0"/>
          <w:noProof/>
          <w:szCs w:val="22"/>
          <w:lang w:eastAsia="en-GB"/>
        </w:rPr>
      </w:pPr>
      <w:del w:id="788" w:author="Peter Dobson" w:date="2016-04-13T12:04:00Z">
        <w:r w:rsidRPr="006E022A" w:rsidDel="006E022A">
          <w:rPr>
            <w:rStyle w:val="Hyperlink"/>
            <w:bCs w:val="0"/>
            <w:noProof/>
          </w:rPr>
          <w:delText>3.3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6</w:delText>
        </w:r>
      </w:del>
    </w:p>
    <w:p w14:paraId="2A965873" w14:textId="77777777" w:rsidR="00BB0317" w:rsidDel="006E022A" w:rsidRDefault="00BB0317">
      <w:pPr>
        <w:pStyle w:val="TOC1"/>
        <w:rPr>
          <w:del w:id="789" w:author="Peter Dobson" w:date="2016-04-13T12:04:00Z"/>
          <w:rFonts w:asciiTheme="minorHAnsi" w:eastAsiaTheme="minorEastAsia" w:hAnsiTheme="minorHAnsi" w:cstheme="minorBidi"/>
          <w:b w:val="0"/>
          <w:bCs w:val="0"/>
          <w:caps w:val="0"/>
          <w:noProof/>
          <w:szCs w:val="22"/>
          <w:lang w:eastAsia="en-GB"/>
        </w:rPr>
      </w:pPr>
      <w:del w:id="790" w:author="Peter Dobson" w:date="2016-04-13T12:04:00Z">
        <w:r w:rsidRPr="006E022A" w:rsidDel="006E022A">
          <w:rPr>
            <w:rStyle w:val="Hyperlink"/>
            <w:b w:val="0"/>
            <w:bCs w:val="0"/>
            <w:caps w:val="0"/>
            <w:noProof/>
          </w:rPr>
          <w:delText>4</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PHOTOVOLTAIC POWER (PV)</w:delText>
        </w:r>
        <w:r w:rsidDel="006E022A">
          <w:rPr>
            <w:noProof/>
            <w:webHidden/>
          </w:rPr>
          <w:tab/>
          <w:delText>7</w:delText>
        </w:r>
      </w:del>
    </w:p>
    <w:p w14:paraId="64CC06CC" w14:textId="77777777" w:rsidR="00BB0317" w:rsidDel="006E022A" w:rsidRDefault="00BB0317">
      <w:pPr>
        <w:pStyle w:val="TOC2"/>
        <w:rPr>
          <w:del w:id="791" w:author="Peter Dobson" w:date="2016-04-13T12:04:00Z"/>
          <w:rFonts w:asciiTheme="minorHAnsi" w:eastAsiaTheme="minorEastAsia" w:hAnsiTheme="minorHAnsi" w:cstheme="minorBidi"/>
          <w:bCs w:val="0"/>
          <w:noProof/>
          <w:szCs w:val="22"/>
          <w:lang w:eastAsia="en-GB"/>
        </w:rPr>
      </w:pPr>
      <w:del w:id="792" w:author="Peter Dobson" w:date="2016-04-13T12:04:00Z">
        <w:r w:rsidRPr="006E022A" w:rsidDel="006E022A">
          <w:rPr>
            <w:rStyle w:val="Hyperlink"/>
            <w:bCs w:val="0"/>
            <w:noProof/>
          </w:rPr>
          <w:delText>4.1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7</w:delText>
        </w:r>
      </w:del>
    </w:p>
    <w:p w14:paraId="022DA3D8" w14:textId="77777777" w:rsidR="00BB0317" w:rsidDel="006E022A" w:rsidRDefault="00BB0317">
      <w:pPr>
        <w:pStyle w:val="TOC2"/>
        <w:rPr>
          <w:del w:id="793" w:author="Peter Dobson" w:date="2016-04-13T12:04:00Z"/>
          <w:rFonts w:asciiTheme="minorHAnsi" w:eastAsiaTheme="minorEastAsia" w:hAnsiTheme="minorHAnsi" w:cstheme="minorBidi"/>
          <w:bCs w:val="0"/>
          <w:noProof/>
          <w:szCs w:val="22"/>
          <w:lang w:eastAsia="en-GB"/>
        </w:rPr>
      </w:pPr>
      <w:del w:id="794" w:author="Peter Dobson" w:date="2016-04-13T12:04:00Z">
        <w:r w:rsidRPr="006E022A" w:rsidDel="006E022A">
          <w:rPr>
            <w:rStyle w:val="Hyperlink"/>
            <w:bCs w:val="0"/>
            <w:noProof/>
          </w:rPr>
          <w:delText>4.2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7</w:delText>
        </w:r>
      </w:del>
    </w:p>
    <w:p w14:paraId="2BF33FE1" w14:textId="77777777" w:rsidR="00BB0317" w:rsidDel="006E022A" w:rsidRDefault="00BB0317">
      <w:pPr>
        <w:pStyle w:val="TOC2"/>
        <w:rPr>
          <w:del w:id="795" w:author="Peter Dobson" w:date="2016-04-13T12:04:00Z"/>
          <w:rFonts w:asciiTheme="minorHAnsi" w:eastAsiaTheme="minorEastAsia" w:hAnsiTheme="minorHAnsi" w:cstheme="minorBidi"/>
          <w:bCs w:val="0"/>
          <w:noProof/>
          <w:szCs w:val="22"/>
          <w:lang w:eastAsia="en-GB"/>
        </w:rPr>
      </w:pPr>
      <w:del w:id="796" w:author="Peter Dobson" w:date="2016-04-13T12:04:00Z">
        <w:r w:rsidRPr="006E022A" w:rsidDel="006E022A">
          <w:rPr>
            <w:rStyle w:val="Hyperlink"/>
            <w:bCs w:val="0"/>
            <w:noProof/>
          </w:rPr>
          <w:delText>4.3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7</w:delText>
        </w:r>
      </w:del>
    </w:p>
    <w:p w14:paraId="2DE66D3D" w14:textId="77777777" w:rsidR="00BB0317" w:rsidDel="006E022A" w:rsidRDefault="00BB0317">
      <w:pPr>
        <w:pStyle w:val="TOC2"/>
        <w:rPr>
          <w:del w:id="797" w:author="Peter Dobson" w:date="2016-04-13T12:04:00Z"/>
          <w:rFonts w:asciiTheme="minorHAnsi" w:eastAsiaTheme="minorEastAsia" w:hAnsiTheme="minorHAnsi" w:cstheme="minorBidi"/>
          <w:bCs w:val="0"/>
          <w:noProof/>
          <w:szCs w:val="22"/>
          <w:lang w:eastAsia="en-GB"/>
        </w:rPr>
      </w:pPr>
      <w:del w:id="798" w:author="Peter Dobson" w:date="2016-04-13T12:04:00Z">
        <w:r w:rsidRPr="006E022A" w:rsidDel="006E022A">
          <w:rPr>
            <w:rStyle w:val="Hyperlink"/>
            <w:bCs w:val="0"/>
            <w:noProof/>
          </w:rPr>
          <w:delText>4.4</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Detailed information:</w:delText>
        </w:r>
        <w:r w:rsidDel="006E022A">
          <w:rPr>
            <w:noProof/>
            <w:webHidden/>
          </w:rPr>
          <w:tab/>
          <w:delText>7</w:delText>
        </w:r>
      </w:del>
    </w:p>
    <w:p w14:paraId="7BF9871C" w14:textId="77777777" w:rsidR="00BB0317" w:rsidDel="006E022A" w:rsidRDefault="00BB0317">
      <w:pPr>
        <w:pStyle w:val="TOC1"/>
        <w:rPr>
          <w:del w:id="799" w:author="Peter Dobson" w:date="2016-04-13T12:04:00Z"/>
          <w:rFonts w:asciiTheme="minorHAnsi" w:eastAsiaTheme="minorEastAsia" w:hAnsiTheme="minorHAnsi" w:cstheme="minorBidi"/>
          <w:b w:val="0"/>
          <w:bCs w:val="0"/>
          <w:caps w:val="0"/>
          <w:noProof/>
          <w:szCs w:val="22"/>
          <w:lang w:eastAsia="en-GB"/>
        </w:rPr>
      </w:pPr>
      <w:del w:id="800" w:author="Peter Dobson" w:date="2016-04-13T12:04:00Z">
        <w:r w:rsidRPr="006E022A" w:rsidDel="006E022A">
          <w:rPr>
            <w:rStyle w:val="Hyperlink"/>
            <w:b w:val="0"/>
            <w:bCs w:val="0"/>
            <w:caps w:val="0"/>
            <w:noProof/>
          </w:rPr>
          <w:delText>5</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Wind power</w:delText>
        </w:r>
        <w:r w:rsidDel="006E022A">
          <w:rPr>
            <w:noProof/>
            <w:webHidden/>
          </w:rPr>
          <w:tab/>
          <w:delText>7</w:delText>
        </w:r>
      </w:del>
    </w:p>
    <w:p w14:paraId="2EC14817" w14:textId="77777777" w:rsidR="00BB0317" w:rsidDel="006E022A" w:rsidRDefault="00BB0317">
      <w:pPr>
        <w:pStyle w:val="TOC2"/>
        <w:rPr>
          <w:del w:id="801" w:author="Peter Dobson" w:date="2016-04-13T12:04:00Z"/>
          <w:rFonts w:asciiTheme="minorHAnsi" w:eastAsiaTheme="minorEastAsia" w:hAnsiTheme="minorHAnsi" w:cstheme="minorBidi"/>
          <w:bCs w:val="0"/>
          <w:noProof/>
          <w:szCs w:val="22"/>
          <w:lang w:eastAsia="en-GB"/>
        </w:rPr>
      </w:pPr>
      <w:del w:id="802" w:author="Peter Dobson" w:date="2016-04-13T12:04:00Z">
        <w:r w:rsidRPr="006E022A" w:rsidDel="006E022A">
          <w:rPr>
            <w:rStyle w:val="Hyperlink"/>
            <w:bCs w:val="0"/>
            <w:noProof/>
          </w:rPr>
          <w:delText>5.1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7</w:delText>
        </w:r>
      </w:del>
    </w:p>
    <w:p w14:paraId="47F76B34" w14:textId="77777777" w:rsidR="00BB0317" w:rsidDel="006E022A" w:rsidRDefault="00BB0317">
      <w:pPr>
        <w:pStyle w:val="TOC2"/>
        <w:rPr>
          <w:del w:id="803" w:author="Peter Dobson" w:date="2016-04-13T12:04:00Z"/>
          <w:rFonts w:asciiTheme="minorHAnsi" w:eastAsiaTheme="minorEastAsia" w:hAnsiTheme="minorHAnsi" w:cstheme="minorBidi"/>
          <w:bCs w:val="0"/>
          <w:noProof/>
          <w:szCs w:val="22"/>
          <w:lang w:eastAsia="en-GB"/>
        </w:rPr>
      </w:pPr>
      <w:del w:id="804" w:author="Peter Dobson" w:date="2016-04-13T12:04:00Z">
        <w:r w:rsidRPr="006E022A" w:rsidDel="006E022A">
          <w:rPr>
            <w:rStyle w:val="Hyperlink"/>
            <w:bCs w:val="0"/>
            <w:noProof/>
          </w:rPr>
          <w:delText>5.2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7</w:delText>
        </w:r>
      </w:del>
    </w:p>
    <w:p w14:paraId="79D8835A" w14:textId="77777777" w:rsidR="00BB0317" w:rsidDel="006E022A" w:rsidRDefault="00BB0317">
      <w:pPr>
        <w:pStyle w:val="TOC2"/>
        <w:rPr>
          <w:del w:id="805" w:author="Peter Dobson" w:date="2016-04-13T12:04:00Z"/>
          <w:rFonts w:asciiTheme="minorHAnsi" w:eastAsiaTheme="minorEastAsia" w:hAnsiTheme="minorHAnsi" w:cstheme="minorBidi"/>
          <w:bCs w:val="0"/>
          <w:noProof/>
          <w:szCs w:val="22"/>
          <w:lang w:eastAsia="en-GB"/>
        </w:rPr>
      </w:pPr>
      <w:del w:id="806" w:author="Peter Dobson" w:date="2016-04-13T12:04:00Z">
        <w:r w:rsidRPr="006E022A" w:rsidDel="006E022A">
          <w:rPr>
            <w:rStyle w:val="Hyperlink"/>
            <w:bCs w:val="0"/>
            <w:noProof/>
          </w:rPr>
          <w:delText>5.3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8</w:delText>
        </w:r>
      </w:del>
    </w:p>
    <w:p w14:paraId="02340F42" w14:textId="77777777" w:rsidR="00BB0317" w:rsidDel="006E022A" w:rsidRDefault="00BB0317">
      <w:pPr>
        <w:pStyle w:val="TOC2"/>
        <w:rPr>
          <w:del w:id="807" w:author="Peter Dobson" w:date="2016-04-13T12:04:00Z"/>
          <w:rFonts w:asciiTheme="minorHAnsi" w:eastAsiaTheme="minorEastAsia" w:hAnsiTheme="minorHAnsi" w:cstheme="minorBidi"/>
          <w:bCs w:val="0"/>
          <w:noProof/>
          <w:szCs w:val="22"/>
          <w:lang w:eastAsia="en-GB"/>
        </w:rPr>
      </w:pPr>
      <w:del w:id="808" w:author="Peter Dobson" w:date="2016-04-13T12:04:00Z">
        <w:r w:rsidRPr="006E022A" w:rsidDel="006E022A">
          <w:rPr>
            <w:rStyle w:val="Hyperlink"/>
            <w:bCs w:val="0"/>
            <w:noProof/>
          </w:rPr>
          <w:delText>5.4</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Detailed information</w:delText>
        </w:r>
        <w:r w:rsidDel="006E022A">
          <w:rPr>
            <w:noProof/>
            <w:webHidden/>
          </w:rPr>
          <w:tab/>
          <w:delText>8</w:delText>
        </w:r>
      </w:del>
    </w:p>
    <w:p w14:paraId="2239F852" w14:textId="77777777" w:rsidR="00BB0317" w:rsidDel="006E022A" w:rsidRDefault="00BB0317">
      <w:pPr>
        <w:pStyle w:val="TOC1"/>
        <w:rPr>
          <w:del w:id="809" w:author="Peter Dobson" w:date="2016-04-13T12:04:00Z"/>
          <w:rFonts w:asciiTheme="minorHAnsi" w:eastAsiaTheme="minorEastAsia" w:hAnsiTheme="minorHAnsi" w:cstheme="minorBidi"/>
          <w:b w:val="0"/>
          <w:bCs w:val="0"/>
          <w:caps w:val="0"/>
          <w:noProof/>
          <w:szCs w:val="22"/>
          <w:lang w:eastAsia="en-GB"/>
        </w:rPr>
      </w:pPr>
      <w:del w:id="810" w:author="Peter Dobson" w:date="2016-04-13T12:04:00Z">
        <w:r w:rsidRPr="006E022A" w:rsidDel="006E022A">
          <w:rPr>
            <w:rStyle w:val="Hyperlink"/>
            <w:b w:val="0"/>
            <w:bCs w:val="0"/>
            <w:caps w:val="0"/>
            <w:noProof/>
          </w:rPr>
          <w:delText>6</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Wave Activated Generator (WAG)</w:delText>
        </w:r>
        <w:r w:rsidDel="006E022A">
          <w:rPr>
            <w:noProof/>
            <w:webHidden/>
          </w:rPr>
          <w:tab/>
          <w:delText>8</w:delText>
        </w:r>
      </w:del>
    </w:p>
    <w:p w14:paraId="24F8351D" w14:textId="77777777" w:rsidR="00BB0317" w:rsidDel="006E022A" w:rsidRDefault="00BB0317">
      <w:pPr>
        <w:pStyle w:val="TOC2"/>
        <w:rPr>
          <w:del w:id="811" w:author="Peter Dobson" w:date="2016-04-13T12:04:00Z"/>
          <w:rFonts w:asciiTheme="minorHAnsi" w:eastAsiaTheme="minorEastAsia" w:hAnsiTheme="minorHAnsi" w:cstheme="minorBidi"/>
          <w:bCs w:val="0"/>
          <w:noProof/>
          <w:szCs w:val="22"/>
          <w:lang w:eastAsia="en-GB"/>
        </w:rPr>
      </w:pPr>
      <w:del w:id="812" w:author="Peter Dobson" w:date="2016-04-13T12:04:00Z">
        <w:r w:rsidRPr="006E022A" w:rsidDel="006E022A">
          <w:rPr>
            <w:rStyle w:val="Hyperlink"/>
            <w:bCs w:val="0"/>
            <w:noProof/>
          </w:rPr>
          <w:delText>6.1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8</w:delText>
        </w:r>
      </w:del>
    </w:p>
    <w:p w14:paraId="611A636A" w14:textId="77777777" w:rsidR="00BB0317" w:rsidDel="006E022A" w:rsidRDefault="00BB0317">
      <w:pPr>
        <w:pStyle w:val="TOC2"/>
        <w:rPr>
          <w:del w:id="813" w:author="Peter Dobson" w:date="2016-04-13T12:04:00Z"/>
          <w:rFonts w:asciiTheme="minorHAnsi" w:eastAsiaTheme="minorEastAsia" w:hAnsiTheme="minorHAnsi" w:cstheme="minorBidi"/>
          <w:bCs w:val="0"/>
          <w:noProof/>
          <w:szCs w:val="22"/>
          <w:lang w:eastAsia="en-GB"/>
        </w:rPr>
      </w:pPr>
      <w:del w:id="814" w:author="Peter Dobson" w:date="2016-04-13T12:04:00Z">
        <w:r w:rsidRPr="006E022A" w:rsidDel="006E022A">
          <w:rPr>
            <w:rStyle w:val="Hyperlink"/>
            <w:bCs w:val="0"/>
            <w:noProof/>
          </w:rPr>
          <w:delText>6.2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8</w:delText>
        </w:r>
      </w:del>
    </w:p>
    <w:p w14:paraId="4C64B718" w14:textId="77777777" w:rsidR="00BB0317" w:rsidDel="006E022A" w:rsidRDefault="00BB0317">
      <w:pPr>
        <w:pStyle w:val="TOC2"/>
        <w:rPr>
          <w:del w:id="815" w:author="Peter Dobson" w:date="2016-04-13T12:04:00Z"/>
          <w:rFonts w:asciiTheme="minorHAnsi" w:eastAsiaTheme="minorEastAsia" w:hAnsiTheme="minorHAnsi" w:cstheme="minorBidi"/>
          <w:bCs w:val="0"/>
          <w:noProof/>
          <w:szCs w:val="22"/>
          <w:lang w:eastAsia="en-GB"/>
        </w:rPr>
      </w:pPr>
      <w:del w:id="816" w:author="Peter Dobson" w:date="2016-04-13T12:04:00Z">
        <w:r w:rsidRPr="006E022A" w:rsidDel="006E022A">
          <w:rPr>
            <w:rStyle w:val="Hyperlink"/>
            <w:bCs w:val="0"/>
            <w:noProof/>
          </w:rPr>
          <w:delText>6.3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8</w:delText>
        </w:r>
      </w:del>
    </w:p>
    <w:p w14:paraId="4ED0E889" w14:textId="77777777" w:rsidR="00BB0317" w:rsidDel="006E022A" w:rsidRDefault="00BB0317">
      <w:pPr>
        <w:pStyle w:val="TOC1"/>
        <w:rPr>
          <w:del w:id="817" w:author="Peter Dobson" w:date="2016-04-13T12:04:00Z"/>
          <w:rFonts w:asciiTheme="minorHAnsi" w:eastAsiaTheme="minorEastAsia" w:hAnsiTheme="minorHAnsi" w:cstheme="minorBidi"/>
          <w:b w:val="0"/>
          <w:bCs w:val="0"/>
          <w:caps w:val="0"/>
          <w:noProof/>
          <w:szCs w:val="22"/>
          <w:lang w:eastAsia="en-GB"/>
        </w:rPr>
      </w:pPr>
      <w:del w:id="818" w:author="Peter Dobson" w:date="2016-04-13T12:04:00Z">
        <w:r w:rsidRPr="006E022A" w:rsidDel="006E022A">
          <w:rPr>
            <w:rStyle w:val="Hyperlink"/>
            <w:b w:val="0"/>
            <w:bCs w:val="0"/>
            <w:caps w:val="0"/>
            <w:noProof/>
          </w:rPr>
          <w:delText>7</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Fuel Cells</w:delText>
        </w:r>
        <w:r w:rsidDel="006E022A">
          <w:rPr>
            <w:noProof/>
            <w:webHidden/>
          </w:rPr>
          <w:tab/>
          <w:delText>8</w:delText>
        </w:r>
      </w:del>
    </w:p>
    <w:p w14:paraId="3F75C149" w14:textId="77777777" w:rsidR="00BB0317" w:rsidDel="006E022A" w:rsidRDefault="00BB0317">
      <w:pPr>
        <w:pStyle w:val="TOC2"/>
        <w:rPr>
          <w:del w:id="819" w:author="Peter Dobson" w:date="2016-04-13T12:04:00Z"/>
          <w:rFonts w:asciiTheme="minorHAnsi" w:eastAsiaTheme="minorEastAsia" w:hAnsiTheme="minorHAnsi" w:cstheme="minorBidi"/>
          <w:bCs w:val="0"/>
          <w:noProof/>
          <w:szCs w:val="22"/>
          <w:lang w:eastAsia="en-GB"/>
        </w:rPr>
      </w:pPr>
      <w:del w:id="820" w:author="Peter Dobson" w:date="2016-04-13T12:04:00Z">
        <w:r w:rsidRPr="006E022A" w:rsidDel="006E022A">
          <w:rPr>
            <w:rStyle w:val="Hyperlink"/>
            <w:bCs w:val="0"/>
            <w:noProof/>
          </w:rPr>
          <w:delText>7.1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8</w:delText>
        </w:r>
      </w:del>
    </w:p>
    <w:p w14:paraId="2384EE7B" w14:textId="77777777" w:rsidR="00BB0317" w:rsidDel="006E022A" w:rsidRDefault="00BB0317">
      <w:pPr>
        <w:pStyle w:val="TOC2"/>
        <w:rPr>
          <w:del w:id="821" w:author="Peter Dobson" w:date="2016-04-13T12:04:00Z"/>
          <w:rFonts w:asciiTheme="minorHAnsi" w:eastAsiaTheme="minorEastAsia" w:hAnsiTheme="minorHAnsi" w:cstheme="minorBidi"/>
          <w:bCs w:val="0"/>
          <w:noProof/>
          <w:szCs w:val="22"/>
          <w:lang w:eastAsia="en-GB"/>
        </w:rPr>
      </w:pPr>
      <w:del w:id="822" w:author="Peter Dobson" w:date="2016-04-13T12:04:00Z">
        <w:r w:rsidRPr="006E022A" w:rsidDel="006E022A">
          <w:rPr>
            <w:rStyle w:val="Hyperlink"/>
            <w:bCs w:val="0"/>
            <w:noProof/>
          </w:rPr>
          <w:delText>7.2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9</w:delText>
        </w:r>
      </w:del>
    </w:p>
    <w:p w14:paraId="3DBD99CF" w14:textId="77777777" w:rsidR="00BB0317" w:rsidDel="006E022A" w:rsidRDefault="00BB0317">
      <w:pPr>
        <w:pStyle w:val="TOC2"/>
        <w:rPr>
          <w:del w:id="823" w:author="Peter Dobson" w:date="2016-04-13T12:04:00Z"/>
          <w:rFonts w:asciiTheme="minorHAnsi" w:eastAsiaTheme="minorEastAsia" w:hAnsiTheme="minorHAnsi" w:cstheme="minorBidi"/>
          <w:bCs w:val="0"/>
          <w:noProof/>
          <w:szCs w:val="22"/>
          <w:lang w:eastAsia="en-GB"/>
        </w:rPr>
      </w:pPr>
      <w:del w:id="824" w:author="Peter Dobson" w:date="2016-04-13T12:04:00Z">
        <w:r w:rsidRPr="006E022A" w:rsidDel="006E022A">
          <w:rPr>
            <w:rStyle w:val="Hyperlink"/>
            <w:bCs w:val="0"/>
            <w:noProof/>
          </w:rPr>
          <w:delText>7.3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9</w:delText>
        </w:r>
      </w:del>
    </w:p>
    <w:p w14:paraId="2DC26BB9" w14:textId="77777777" w:rsidR="00BB0317" w:rsidDel="006E022A" w:rsidRDefault="00BB0317">
      <w:pPr>
        <w:pStyle w:val="TOC1"/>
        <w:rPr>
          <w:del w:id="825" w:author="Peter Dobson" w:date="2016-04-13T12:04:00Z"/>
          <w:rFonts w:asciiTheme="minorHAnsi" w:eastAsiaTheme="minorEastAsia" w:hAnsiTheme="minorHAnsi" w:cstheme="minorBidi"/>
          <w:b w:val="0"/>
          <w:bCs w:val="0"/>
          <w:caps w:val="0"/>
          <w:noProof/>
          <w:szCs w:val="22"/>
          <w:lang w:eastAsia="en-GB"/>
        </w:rPr>
      </w:pPr>
      <w:del w:id="826" w:author="Peter Dobson" w:date="2016-04-13T12:04:00Z">
        <w:r w:rsidRPr="006E022A" w:rsidDel="006E022A">
          <w:rPr>
            <w:rStyle w:val="Hyperlink"/>
            <w:b w:val="0"/>
            <w:bCs w:val="0"/>
            <w:caps w:val="0"/>
            <w:noProof/>
          </w:rPr>
          <w:delText>8</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Diesel Generators</w:delText>
        </w:r>
        <w:r w:rsidDel="006E022A">
          <w:rPr>
            <w:noProof/>
            <w:webHidden/>
          </w:rPr>
          <w:tab/>
          <w:delText>9</w:delText>
        </w:r>
      </w:del>
    </w:p>
    <w:p w14:paraId="16AB63AA" w14:textId="77777777" w:rsidR="00BB0317" w:rsidDel="006E022A" w:rsidRDefault="00BB0317">
      <w:pPr>
        <w:pStyle w:val="TOC2"/>
        <w:rPr>
          <w:del w:id="827" w:author="Peter Dobson" w:date="2016-04-13T12:04:00Z"/>
          <w:rFonts w:asciiTheme="minorHAnsi" w:eastAsiaTheme="minorEastAsia" w:hAnsiTheme="minorHAnsi" w:cstheme="minorBidi"/>
          <w:bCs w:val="0"/>
          <w:noProof/>
          <w:szCs w:val="22"/>
          <w:lang w:eastAsia="en-GB"/>
        </w:rPr>
      </w:pPr>
      <w:del w:id="828" w:author="Peter Dobson" w:date="2016-04-13T12:04:00Z">
        <w:r w:rsidRPr="006E022A" w:rsidDel="006E022A">
          <w:rPr>
            <w:rStyle w:val="Hyperlink"/>
            <w:bCs w:val="0"/>
            <w:noProof/>
          </w:rPr>
          <w:delText>8.1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9</w:delText>
        </w:r>
      </w:del>
    </w:p>
    <w:p w14:paraId="481B20DD" w14:textId="77777777" w:rsidR="00BB0317" w:rsidDel="006E022A" w:rsidRDefault="00BB0317">
      <w:pPr>
        <w:pStyle w:val="TOC2"/>
        <w:rPr>
          <w:del w:id="829" w:author="Peter Dobson" w:date="2016-04-13T12:04:00Z"/>
          <w:rFonts w:asciiTheme="minorHAnsi" w:eastAsiaTheme="minorEastAsia" w:hAnsiTheme="minorHAnsi" w:cstheme="minorBidi"/>
          <w:bCs w:val="0"/>
          <w:noProof/>
          <w:szCs w:val="22"/>
          <w:lang w:eastAsia="en-GB"/>
        </w:rPr>
      </w:pPr>
      <w:del w:id="830" w:author="Peter Dobson" w:date="2016-04-13T12:04:00Z">
        <w:r w:rsidRPr="006E022A" w:rsidDel="006E022A">
          <w:rPr>
            <w:rStyle w:val="Hyperlink"/>
            <w:bCs w:val="0"/>
            <w:noProof/>
          </w:rPr>
          <w:delText>8.2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9</w:delText>
        </w:r>
      </w:del>
    </w:p>
    <w:p w14:paraId="53C8894A" w14:textId="77777777" w:rsidR="00BB0317" w:rsidDel="006E022A" w:rsidRDefault="00BB0317">
      <w:pPr>
        <w:pStyle w:val="TOC2"/>
        <w:rPr>
          <w:del w:id="831" w:author="Peter Dobson" w:date="2016-04-13T12:04:00Z"/>
          <w:rFonts w:asciiTheme="minorHAnsi" w:eastAsiaTheme="minorEastAsia" w:hAnsiTheme="minorHAnsi" w:cstheme="minorBidi"/>
          <w:bCs w:val="0"/>
          <w:noProof/>
          <w:szCs w:val="22"/>
          <w:lang w:eastAsia="en-GB"/>
        </w:rPr>
      </w:pPr>
      <w:del w:id="832" w:author="Peter Dobson" w:date="2016-04-13T12:04:00Z">
        <w:r w:rsidRPr="006E022A" w:rsidDel="006E022A">
          <w:rPr>
            <w:rStyle w:val="Hyperlink"/>
            <w:bCs w:val="0"/>
            <w:noProof/>
          </w:rPr>
          <w:delText>8.3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9</w:delText>
        </w:r>
      </w:del>
    </w:p>
    <w:p w14:paraId="4F47AEE7" w14:textId="77777777" w:rsidR="00BB0317" w:rsidDel="006E022A" w:rsidRDefault="00BB0317">
      <w:pPr>
        <w:pStyle w:val="TOC1"/>
        <w:rPr>
          <w:del w:id="833" w:author="Peter Dobson" w:date="2016-04-13T12:04:00Z"/>
          <w:rFonts w:asciiTheme="minorHAnsi" w:eastAsiaTheme="minorEastAsia" w:hAnsiTheme="minorHAnsi" w:cstheme="minorBidi"/>
          <w:b w:val="0"/>
          <w:bCs w:val="0"/>
          <w:caps w:val="0"/>
          <w:noProof/>
          <w:szCs w:val="22"/>
          <w:lang w:eastAsia="en-GB"/>
        </w:rPr>
      </w:pPr>
      <w:del w:id="834" w:author="Peter Dobson" w:date="2016-04-13T12:04:00Z">
        <w:r w:rsidRPr="006E022A" w:rsidDel="006E022A">
          <w:rPr>
            <w:rStyle w:val="Hyperlink"/>
            <w:b w:val="0"/>
            <w:bCs w:val="0"/>
            <w:caps w:val="0"/>
            <w:noProof/>
          </w:rPr>
          <w:delText>9</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Petrol/Gas Engine Generators</w:delText>
        </w:r>
        <w:r w:rsidDel="006E022A">
          <w:rPr>
            <w:noProof/>
            <w:webHidden/>
          </w:rPr>
          <w:tab/>
          <w:delText>10</w:delText>
        </w:r>
      </w:del>
    </w:p>
    <w:p w14:paraId="0C0DB7A7" w14:textId="77777777" w:rsidR="00BB0317" w:rsidDel="006E022A" w:rsidRDefault="00BB0317">
      <w:pPr>
        <w:pStyle w:val="TOC2"/>
        <w:rPr>
          <w:del w:id="835" w:author="Peter Dobson" w:date="2016-04-13T12:04:00Z"/>
          <w:rFonts w:asciiTheme="minorHAnsi" w:eastAsiaTheme="minorEastAsia" w:hAnsiTheme="minorHAnsi" w:cstheme="minorBidi"/>
          <w:bCs w:val="0"/>
          <w:noProof/>
          <w:szCs w:val="22"/>
          <w:lang w:eastAsia="en-GB"/>
        </w:rPr>
      </w:pPr>
      <w:del w:id="836" w:author="Peter Dobson" w:date="2016-04-13T12:04:00Z">
        <w:r w:rsidRPr="006E022A" w:rsidDel="006E022A">
          <w:rPr>
            <w:rStyle w:val="Hyperlink"/>
            <w:bCs w:val="0"/>
            <w:noProof/>
          </w:rPr>
          <w:delText>9.1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10</w:delText>
        </w:r>
      </w:del>
    </w:p>
    <w:p w14:paraId="054B2C15" w14:textId="77777777" w:rsidR="00BB0317" w:rsidDel="006E022A" w:rsidRDefault="00BB0317">
      <w:pPr>
        <w:pStyle w:val="TOC2"/>
        <w:rPr>
          <w:del w:id="837" w:author="Peter Dobson" w:date="2016-04-13T12:04:00Z"/>
          <w:rFonts w:asciiTheme="minorHAnsi" w:eastAsiaTheme="minorEastAsia" w:hAnsiTheme="minorHAnsi" w:cstheme="minorBidi"/>
          <w:bCs w:val="0"/>
          <w:noProof/>
          <w:szCs w:val="22"/>
          <w:lang w:eastAsia="en-GB"/>
        </w:rPr>
      </w:pPr>
      <w:del w:id="838" w:author="Peter Dobson" w:date="2016-04-13T12:04:00Z">
        <w:r w:rsidRPr="006E022A" w:rsidDel="006E022A">
          <w:rPr>
            <w:rStyle w:val="Hyperlink"/>
            <w:bCs w:val="0"/>
            <w:noProof/>
          </w:rPr>
          <w:delText>9.2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10</w:delText>
        </w:r>
      </w:del>
    </w:p>
    <w:p w14:paraId="2FE6CDC3" w14:textId="77777777" w:rsidR="00BB0317" w:rsidDel="006E022A" w:rsidRDefault="00BB0317">
      <w:pPr>
        <w:pStyle w:val="TOC2"/>
        <w:rPr>
          <w:del w:id="839" w:author="Peter Dobson" w:date="2016-04-13T12:04:00Z"/>
          <w:rFonts w:asciiTheme="minorHAnsi" w:eastAsiaTheme="minorEastAsia" w:hAnsiTheme="minorHAnsi" w:cstheme="minorBidi"/>
          <w:bCs w:val="0"/>
          <w:noProof/>
          <w:szCs w:val="22"/>
          <w:lang w:eastAsia="en-GB"/>
        </w:rPr>
      </w:pPr>
      <w:del w:id="840" w:author="Peter Dobson" w:date="2016-04-13T12:04:00Z">
        <w:r w:rsidRPr="006E022A" w:rsidDel="006E022A">
          <w:rPr>
            <w:rStyle w:val="Hyperlink"/>
            <w:bCs w:val="0"/>
            <w:noProof/>
          </w:rPr>
          <w:delText>9.3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10</w:delText>
        </w:r>
      </w:del>
    </w:p>
    <w:p w14:paraId="44708B28" w14:textId="77777777" w:rsidR="00BB0317" w:rsidDel="006E022A" w:rsidRDefault="00BB0317">
      <w:pPr>
        <w:pStyle w:val="TOC1"/>
        <w:rPr>
          <w:del w:id="841" w:author="Peter Dobson" w:date="2016-04-13T12:04:00Z"/>
          <w:rFonts w:asciiTheme="minorHAnsi" w:eastAsiaTheme="minorEastAsia" w:hAnsiTheme="minorHAnsi" w:cstheme="minorBidi"/>
          <w:b w:val="0"/>
          <w:bCs w:val="0"/>
          <w:caps w:val="0"/>
          <w:noProof/>
          <w:szCs w:val="22"/>
          <w:lang w:eastAsia="en-GB"/>
        </w:rPr>
      </w:pPr>
      <w:del w:id="842" w:author="Peter Dobson" w:date="2016-04-13T12:04:00Z">
        <w:r w:rsidRPr="006E022A" w:rsidDel="006E022A">
          <w:rPr>
            <w:rStyle w:val="Hyperlink"/>
            <w:b w:val="0"/>
            <w:bCs w:val="0"/>
            <w:caps w:val="0"/>
            <w:noProof/>
          </w:rPr>
          <w:delText>10</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Hybrid Power Systems</w:delText>
        </w:r>
        <w:r w:rsidDel="006E022A">
          <w:rPr>
            <w:noProof/>
            <w:webHidden/>
          </w:rPr>
          <w:tab/>
          <w:delText>10</w:delText>
        </w:r>
      </w:del>
    </w:p>
    <w:p w14:paraId="2C9744CA" w14:textId="77777777" w:rsidR="00BB0317" w:rsidDel="006E022A" w:rsidRDefault="00BB0317">
      <w:pPr>
        <w:pStyle w:val="TOC2"/>
        <w:rPr>
          <w:del w:id="843" w:author="Peter Dobson" w:date="2016-04-13T12:04:00Z"/>
          <w:rFonts w:asciiTheme="minorHAnsi" w:eastAsiaTheme="minorEastAsia" w:hAnsiTheme="minorHAnsi" w:cstheme="minorBidi"/>
          <w:bCs w:val="0"/>
          <w:noProof/>
          <w:szCs w:val="22"/>
          <w:lang w:eastAsia="en-GB"/>
        </w:rPr>
      </w:pPr>
      <w:del w:id="844" w:author="Peter Dobson" w:date="2016-04-13T12:04:00Z">
        <w:r w:rsidRPr="006E022A" w:rsidDel="006E022A">
          <w:rPr>
            <w:rStyle w:val="Hyperlink"/>
            <w:bCs w:val="0"/>
            <w:noProof/>
          </w:rPr>
          <w:delText>10.1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10</w:delText>
        </w:r>
      </w:del>
    </w:p>
    <w:p w14:paraId="4236C942" w14:textId="77777777" w:rsidR="00BB0317" w:rsidDel="006E022A" w:rsidRDefault="00BB0317">
      <w:pPr>
        <w:pStyle w:val="TOC2"/>
        <w:rPr>
          <w:del w:id="845" w:author="Peter Dobson" w:date="2016-04-13T12:04:00Z"/>
          <w:rFonts w:asciiTheme="minorHAnsi" w:eastAsiaTheme="minorEastAsia" w:hAnsiTheme="minorHAnsi" w:cstheme="minorBidi"/>
          <w:bCs w:val="0"/>
          <w:noProof/>
          <w:szCs w:val="22"/>
          <w:lang w:eastAsia="en-GB"/>
        </w:rPr>
      </w:pPr>
      <w:del w:id="846" w:author="Peter Dobson" w:date="2016-04-13T12:04:00Z">
        <w:r w:rsidRPr="006E022A" w:rsidDel="006E022A">
          <w:rPr>
            <w:rStyle w:val="Hyperlink"/>
            <w:bCs w:val="0"/>
            <w:noProof/>
          </w:rPr>
          <w:delText>10.2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Advantages</w:delText>
        </w:r>
        <w:r w:rsidDel="006E022A">
          <w:rPr>
            <w:noProof/>
            <w:webHidden/>
          </w:rPr>
          <w:tab/>
          <w:delText>10</w:delText>
        </w:r>
      </w:del>
    </w:p>
    <w:p w14:paraId="4AD3B494" w14:textId="77777777" w:rsidR="00BB0317" w:rsidDel="006E022A" w:rsidRDefault="00BB0317">
      <w:pPr>
        <w:pStyle w:val="TOC2"/>
        <w:rPr>
          <w:del w:id="847" w:author="Peter Dobson" w:date="2016-04-13T12:04:00Z"/>
          <w:rFonts w:asciiTheme="minorHAnsi" w:eastAsiaTheme="minorEastAsia" w:hAnsiTheme="minorHAnsi" w:cstheme="minorBidi"/>
          <w:bCs w:val="0"/>
          <w:noProof/>
          <w:szCs w:val="22"/>
          <w:lang w:eastAsia="en-GB"/>
        </w:rPr>
      </w:pPr>
      <w:del w:id="848" w:author="Peter Dobson" w:date="2016-04-13T12:04:00Z">
        <w:r w:rsidRPr="006E022A" w:rsidDel="006E022A">
          <w:rPr>
            <w:rStyle w:val="Hyperlink"/>
            <w:bCs w:val="0"/>
            <w:noProof/>
          </w:rPr>
          <w:delText>10.3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Disadvantages</w:delText>
        </w:r>
        <w:r w:rsidDel="006E022A">
          <w:rPr>
            <w:noProof/>
            <w:webHidden/>
          </w:rPr>
          <w:tab/>
          <w:delText>10</w:delText>
        </w:r>
      </w:del>
    </w:p>
    <w:p w14:paraId="36C3762C" w14:textId="77777777" w:rsidR="00BB0317" w:rsidDel="006E022A" w:rsidRDefault="00BB0317">
      <w:pPr>
        <w:pStyle w:val="TOC2"/>
        <w:rPr>
          <w:del w:id="849" w:author="Peter Dobson" w:date="2016-04-13T12:04:00Z"/>
          <w:rFonts w:asciiTheme="minorHAnsi" w:eastAsiaTheme="minorEastAsia" w:hAnsiTheme="minorHAnsi" w:cstheme="minorBidi"/>
          <w:bCs w:val="0"/>
          <w:noProof/>
          <w:szCs w:val="22"/>
          <w:lang w:eastAsia="en-GB"/>
        </w:rPr>
      </w:pPr>
      <w:del w:id="850" w:author="Peter Dobson" w:date="2016-04-13T12:04:00Z">
        <w:r w:rsidRPr="006E022A" w:rsidDel="006E022A">
          <w:rPr>
            <w:rStyle w:val="Hyperlink"/>
            <w:bCs w:val="0"/>
            <w:noProof/>
          </w:rPr>
          <w:delText>10.4</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Comments</w:delText>
        </w:r>
        <w:r w:rsidDel="006E022A">
          <w:rPr>
            <w:noProof/>
            <w:webHidden/>
          </w:rPr>
          <w:tab/>
          <w:delText>10</w:delText>
        </w:r>
      </w:del>
    </w:p>
    <w:p w14:paraId="039938C0" w14:textId="77777777" w:rsidR="00BB0317" w:rsidDel="006E022A" w:rsidRDefault="00BB0317">
      <w:pPr>
        <w:pStyle w:val="TOC2"/>
        <w:rPr>
          <w:del w:id="851" w:author="Peter Dobson" w:date="2016-04-13T12:04:00Z"/>
          <w:rFonts w:asciiTheme="minorHAnsi" w:eastAsiaTheme="minorEastAsia" w:hAnsiTheme="minorHAnsi" w:cstheme="minorBidi"/>
          <w:bCs w:val="0"/>
          <w:noProof/>
          <w:szCs w:val="22"/>
          <w:lang w:eastAsia="en-GB"/>
        </w:rPr>
      </w:pPr>
      <w:del w:id="852" w:author="Peter Dobson" w:date="2016-04-13T12:04:00Z">
        <w:r w:rsidRPr="006E022A" w:rsidDel="006E022A">
          <w:rPr>
            <w:rStyle w:val="Hyperlink"/>
            <w:bCs w:val="0"/>
            <w:noProof/>
          </w:rPr>
          <w:delText>10.5</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Design considerations:</w:delText>
        </w:r>
        <w:r w:rsidDel="006E022A">
          <w:rPr>
            <w:noProof/>
            <w:webHidden/>
          </w:rPr>
          <w:tab/>
          <w:delText>10</w:delText>
        </w:r>
      </w:del>
    </w:p>
    <w:p w14:paraId="2822CB29" w14:textId="77777777" w:rsidR="00BB0317" w:rsidDel="006E022A" w:rsidRDefault="00BB0317">
      <w:pPr>
        <w:pStyle w:val="TOC1"/>
        <w:rPr>
          <w:del w:id="853" w:author="Peter Dobson" w:date="2016-04-13T12:04:00Z"/>
          <w:rFonts w:asciiTheme="minorHAnsi" w:eastAsiaTheme="minorEastAsia" w:hAnsiTheme="minorHAnsi" w:cstheme="minorBidi"/>
          <w:b w:val="0"/>
          <w:bCs w:val="0"/>
          <w:caps w:val="0"/>
          <w:noProof/>
          <w:szCs w:val="22"/>
          <w:lang w:eastAsia="en-GB"/>
        </w:rPr>
      </w:pPr>
      <w:del w:id="854" w:author="Peter Dobson" w:date="2016-04-13T12:04:00Z">
        <w:r w:rsidRPr="006E022A" w:rsidDel="006E022A">
          <w:rPr>
            <w:rStyle w:val="Hyperlink"/>
            <w:b w:val="0"/>
            <w:bCs w:val="0"/>
            <w:caps w:val="0"/>
            <w:noProof/>
          </w:rPr>
          <w:delText>11</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Energy Source Selection</w:delText>
        </w:r>
        <w:r w:rsidDel="006E022A">
          <w:rPr>
            <w:noProof/>
            <w:webHidden/>
          </w:rPr>
          <w:tab/>
          <w:delText>11</w:delText>
        </w:r>
      </w:del>
    </w:p>
    <w:p w14:paraId="59D89A37" w14:textId="77777777" w:rsidR="00BB0317" w:rsidDel="006E022A" w:rsidRDefault="00BB0317">
      <w:pPr>
        <w:pStyle w:val="TOC1"/>
        <w:rPr>
          <w:del w:id="855" w:author="Peter Dobson" w:date="2016-04-13T12:04:00Z"/>
          <w:rFonts w:asciiTheme="minorHAnsi" w:eastAsiaTheme="minorEastAsia" w:hAnsiTheme="minorHAnsi" w:cstheme="minorBidi"/>
          <w:b w:val="0"/>
          <w:bCs w:val="0"/>
          <w:caps w:val="0"/>
          <w:noProof/>
          <w:szCs w:val="22"/>
          <w:lang w:eastAsia="en-GB"/>
        </w:rPr>
      </w:pPr>
      <w:del w:id="856" w:author="Peter Dobson" w:date="2016-04-13T12:04:00Z">
        <w:r w:rsidRPr="006E022A" w:rsidDel="006E022A">
          <w:rPr>
            <w:rStyle w:val="Hyperlink"/>
            <w:b w:val="0"/>
            <w:bCs w:val="0"/>
            <w:caps w:val="0"/>
            <w:noProof/>
          </w:rPr>
          <w:delText>12</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Energy Regulation</w:delText>
        </w:r>
        <w:r w:rsidDel="006E022A">
          <w:rPr>
            <w:noProof/>
            <w:webHidden/>
          </w:rPr>
          <w:tab/>
          <w:delText>11</w:delText>
        </w:r>
      </w:del>
    </w:p>
    <w:p w14:paraId="65A12444" w14:textId="77777777" w:rsidR="00BB0317" w:rsidDel="006E022A" w:rsidRDefault="00BB0317">
      <w:pPr>
        <w:pStyle w:val="TOC1"/>
        <w:rPr>
          <w:del w:id="857" w:author="Peter Dobson" w:date="2016-04-13T12:04:00Z"/>
          <w:rFonts w:asciiTheme="minorHAnsi" w:eastAsiaTheme="minorEastAsia" w:hAnsiTheme="minorHAnsi" w:cstheme="minorBidi"/>
          <w:b w:val="0"/>
          <w:bCs w:val="0"/>
          <w:caps w:val="0"/>
          <w:noProof/>
          <w:szCs w:val="22"/>
          <w:lang w:eastAsia="en-GB"/>
        </w:rPr>
      </w:pPr>
      <w:del w:id="858" w:author="Peter Dobson" w:date="2016-04-13T12:04:00Z">
        <w:r w:rsidRPr="006E022A" w:rsidDel="006E022A">
          <w:rPr>
            <w:rStyle w:val="Hyperlink"/>
            <w:b w:val="0"/>
            <w:bCs w:val="0"/>
            <w:caps w:val="0"/>
            <w:noProof/>
          </w:rPr>
          <w:delText>13</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Lightning/surge Protection</w:delText>
        </w:r>
        <w:r w:rsidDel="006E022A">
          <w:rPr>
            <w:noProof/>
            <w:webHidden/>
          </w:rPr>
          <w:tab/>
          <w:delText>11</w:delText>
        </w:r>
      </w:del>
    </w:p>
    <w:p w14:paraId="71F9414E" w14:textId="77777777" w:rsidR="00BB0317" w:rsidDel="006E022A" w:rsidRDefault="00BB0317">
      <w:pPr>
        <w:pStyle w:val="TOC1"/>
        <w:rPr>
          <w:del w:id="859" w:author="Peter Dobson" w:date="2016-04-13T12:04:00Z"/>
          <w:rFonts w:asciiTheme="minorHAnsi" w:eastAsiaTheme="minorEastAsia" w:hAnsiTheme="minorHAnsi" w:cstheme="minorBidi"/>
          <w:b w:val="0"/>
          <w:bCs w:val="0"/>
          <w:caps w:val="0"/>
          <w:noProof/>
          <w:szCs w:val="22"/>
          <w:lang w:eastAsia="en-GB"/>
        </w:rPr>
      </w:pPr>
      <w:del w:id="860" w:author="Peter Dobson" w:date="2016-04-13T12:04:00Z">
        <w:r w:rsidRPr="006E022A" w:rsidDel="006E022A">
          <w:rPr>
            <w:rStyle w:val="Hyperlink"/>
            <w:b w:val="0"/>
            <w:bCs w:val="0"/>
            <w:caps w:val="0"/>
            <w:noProof/>
          </w:rPr>
          <w:delText>14</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Installation</w:delText>
        </w:r>
        <w:r w:rsidDel="006E022A">
          <w:rPr>
            <w:noProof/>
            <w:webHidden/>
          </w:rPr>
          <w:tab/>
          <w:delText>11</w:delText>
        </w:r>
      </w:del>
    </w:p>
    <w:p w14:paraId="024B502A" w14:textId="77777777" w:rsidR="00BB0317" w:rsidDel="006E022A" w:rsidRDefault="00BB0317">
      <w:pPr>
        <w:pStyle w:val="TOC2"/>
        <w:rPr>
          <w:del w:id="861" w:author="Peter Dobson" w:date="2016-04-13T12:04:00Z"/>
          <w:rFonts w:asciiTheme="minorHAnsi" w:eastAsiaTheme="minorEastAsia" w:hAnsiTheme="minorHAnsi" w:cstheme="minorBidi"/>
          <w:bCs w:val="0"/>
          <w:noProof/>
          <w:szCs w:val="22"/>
          <w:lang w:eastAsia="en-GB"/>
        </w:rPr>
      </w:pPr>
      <w:del w:id="862" w:author="Peter Dobson" w:date="2016-04-13T12:04:00Z">
        <w:r w:rsidRPr="006E022A" w:rsidDel="006E022A">
          <w:rPr>
            <w:rStyle w:val="Hyperlink"/>
            <w:bCs w:val="0"/>
            <w:noProof/>
          </w:rPr>
          <w:delText>14.1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General</w:delText>
        </w:r>
        <w:r w:rsidDel="006E022A">
          <w:rPr>
            <w:noProof/>
            <w:webHidden/>
          </w:rPr>
          <w:tab/>
          <w:delText>11</w:delText>
        </w:r>
      </w:del>
    </w:p>
    <w:p w14:paraId="1E4F146E" w14:textId="77777777" w:rsidR="00BB0317" w:rsidDel="006E022A" w:rsidRDefault="00BB0317">
      <w:pPr>
        <w:pStyle w:val="TOC3"/>
        <w:rPr>
          <w:del w:id="863" w:author="Peter Dobson" w:date="2016-04-13T12:04:00Z"/>
          <w:rFonts w:asciiTheme="minorHAnsi" w:eastAsiaTheme="minorEastAsia" w:hAnsiTheme="minorHAnsi" w:cstheme="minorBidi"/>
          <w:noProof/>
          <w:sz w:val="22"/>
          <w:szCs w:val="22"/>
          <w:lang w:eastAsia="en-GB"/>
        </w:rPr>
      </w:pPr>
      <w:del w:id="864" w:author="Peter Dobson" w:date="2016-04-13T12:04:00Z">
        <w:r w:rsidRPr="006E022A" w:rsidDel="006E022A">
          <w:rPr>
            <w:rStyle w:val="Hyperlink"/>
            <w:noProof/>
          </w:rPr>
          <w:delText>14.1.1</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Electrical Connections</w:delText>
        </w:r>
        <w:r w:rsidDel="006E022A">
          <w:rPr>
            <w:noProof/>
            <w:webHidden/>
          </w:rPr>
          <w:tab/>
          <w:delText>11</w:delText>
        </w:r>
      </w:del>
    </w:p>
    <w:p w14:paraId="5ACF8A24" w14:textId="77777777" w:rsidR="00BB0317" w:rsidDel="006E022A" w:rsidRDefault="00BB0317">
      <w:pPr>
        <w:pStyle w:val="TOC2"/>
        <w:rPr>
          <w:del w:id="865" w:author="Peter Dobson" w:date="2016-04-13T12:04:00Z"/>
          <w:rFonts w:asciiTheme="minorHAnsi" w:eastAsiaTheme="minorEastAsia" w:hAnsiTheme="minorHAnsi" w:cstheme="minorBidi"/>
          <w:bCs w:val="0"/>
          <w:noProof/>
          <w:szCs w:val="22"/>
          <w:lang w:eastAsia="en-GB"/>
        </w:rPr>
      </w:pPr>
      <w:del w:id="866" w:author="Peter Dobson" w:date="2016-04-13T12:04:00Z">
        <w:r w:rsidRPr="006E022A" w:rsidDel="006E022A">
          <w:rPr>
            <w:rStyle w:val="Hyperlink"/>
            <w:bCs w:val="0"/>
            <w:noProof/>
            <w:highlight w:val="yellow"/>
          </w:rPr>
          <w:delText>14.2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highlight w:val="yellow"/>
          </w:rPr>
          <w:delText>Installation</w:delText>
        </w:r>
        <w:r w:rsidDel="006E022A">
          <w:rPr>
            <w:noProof/>
            <w:webHidden/>
          </w:rPr>
          <w:tab/>
          <w:delText>11</w:delText>
        </w:r>
      </w:del>
    </w:p>
    <w:p w14:paraId="66F3712D" w14:textId="77777777" w:rsidR="00BB0317" w:rsidDel="006E022A" w:rsidRDefault="00BB0317">
      <w:pPr>
        <w:pStyle w:val="TOC3"/>
        <w:rPr>
          <w:del w:id="867" w:author="Peter Dobson" w:date="2016-04-13T12:04:00Z"/>
          <w:rFonts w:asciiTheme="minorHAnsi" w:eastAsiaTheme="minorEastAsia" w:hAnsiTheme="minorHAnsi" w:cstheme="minorBidi"/>
          <w:noProof/>
          <w:sz w:val="22"/>
          <w:szCs w:val="22"/>
          <w:lang w:eastAsia="en-GB"/>
        </w:rPr>
      </w:pPr>
      <w:del w:id="868" w:author="Peter Dobson" w:date="2016-04-13T12:04:00Z">
        <w:r w:rsidRPr="006E022A" w:rsidDel="006E022A">
          <w:rPr>
            <w:rStyle w:val="Hyperlink"/>
            <w:noProof/>
          </w:rPr>
          <w:delText>14.2.1</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General</w:delText>
        </w:r>
        <w:r w:rsidDel="006E022A">
          <w:rPr>
            <w:noProof/>
            <w:webHidden/>
          </w:rPr>
          <w:tab/>
          <w:delText>11</w:delText>
        </w:r>
      </w:del>
    </w:p>
    <w:p w14:paraId="2449ACFB" w14:textId="77777777" w:rsidR="00BB0317" w:rsidDel="006E022A" w:rsidRDefault="00BB0317">
      <w:pPr>
        <w:pStyle w:val="TOC3"/>
        <w:rPr>
          <w:del w:id="869" w:author="Peter Dobson" w:date="2016-04-13T12:04:00Z"/>
          <w:rFonts w:asciiTheme="minorHAnsi" w:eastAsiaTheme="minorEastAsia" w:hAnsiTheme="minorHAnsi" w:cstheme="minorBidi"/>
          <w:noProof/>
          <w:sz w:val="22"/>
          <w:szCs w:val="22"/>
          <w:lang w:eastAsia="en-GB"/>
        </w:rPr>
      </w:pPr>
      <w:del w:id="870" w:author="Peter Dobson" w:date="2016-04-13T12:04:00Z">
        <w:r w:rsidRPr="006E022A" w:rsidDel="006E022A">
          <w:rPr>
            <w:rStyle w:val="Hyperlink"/>
            <w:noProof/>
          </w:rPr>
          <w:delText>14.2.2</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Details for PV systems</w:delText>
        </w:r>
        <w:r w:rsidDel="006E022A">
          <w:rPr>
            <w:noProof/>
            <w:webHidden/>
          </w:rPr>
          <w:tab/>
          <w:delText>12</w:delText>
        </w:r>
      </w:del>
    </w:p>
    <w:p w14:paraId="397DE6A9" w14:textId="77777777" w:rsidR="00BB0317" w:rsidDel="006E022A" w:rsidRDefault="00BB0317">
      <w:pPr>
        <w:pStyle w:val="TOC1"/>
        <w:rPr>
          <w:del w:id="871" w:author="Peter Dobson" w:date="2016-04-13T12:04:00Z"/>
          <w:rFonts w:asciiTheme="minorHAnsi" w:eastAsiaTheme="minorEastAsia" w:hAnsiTheme="minorHAnsi" w:cstheme="minorBidi"/>
          <w:b w:val="0"/>
          <w:bCs w:val="0"/>
          <w:caps w:val="0"/>
          <w:noProof/>
          <w:szCs w:val="22"/>
          <w:lang w:eastAsia="en-GB"/>
        </w:rPr>
      </w:pPr>
      <w:del w:id="872" w:author="Peter Dobson" w:date="2016-04-13T12:04:00Z">
        <w:r w:rsidRPr="006E022A" w:rsidDel="006E022A">
          <w:rPr>
            <w:rStyle w:val="Hyperlink"/>
            <w:b w:val="0"/>
            <w:bCs w:val="0"/>
            <w:caps w:val="0"/>
            <w:noProof/>
          </w:rPr>
          <w:delText>15</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Maintenance</w:delText>
        </w:r>
        <w:r w:rsidDel="006E022A">
          <w:rPr>
            <w:noProof/>
            <w:webHidden/>
          </w:rPr>
          <w:tab/>
          <w:delText>12</w:delText>
        </w:r>
      </w:del>
    </w:p>
    <w:p w14:paraId="2E06B431" w14:textId="77777777" w:rsidR="00BB0317" w:rsidDel="006E022A" w:rsidRDefault="00BB0317">
      <w:pPr>
        <w:pStyle w:val="TOC2"/>
        <w:rPr>
          <w:del w:id="873" w:author="Peter Dobson" w:date="2016-04-13T12:04:00Z"/>
          <w:rFonts w:asciiTheme="minorHAnsi" w:eastAsiaTheme="minorEastAsia" w:hAnsiTheme="minorHAnsi" w:cstheme="minorBidi"/>
          <w:bCs w:val="0"/>
          <w:noProof/>
          <w:szCs w:val="22"/>
          <w:lang w:eastAsia="en-GB"/>
        </w:rPr>
      </w:pPr>
      <w:del w:id="874" w:author="Peter Dobson" w:date="2016-04-13T12:04:00Z">
        <w:r w:rsidRPr="006E022A" w:rsidDel="006E022A">
          <w:rPr>
            <w:rStyle w:val="Hyperlink"/>
            <w:bCs w:val="0"/>
            <w:noProof/>
          </w:rPr>
          <w:delText>15.1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Programmed Maintenance</w:delText>
        </w:r>
        <w:r w:rsidDel="006E022A">
          <w:rPr>
            <w:noProof/>
            <w:webHidden/>
          </w:rPr>
          <w:tab/>
          <w:delText>12</w:delText>
        </w:r>
      </w:del>
    </w:p>
    <w:p w14:paraId="523B8AA0" w14:textId="77777777" w:rsidR="00BB0317" w:rsidDel="006E022A" w:rsidRDefault="00BB0317">
      <w:pPr>
        <w:pStyle w:val="TOC2"/>
        <w:rPr>
          <w:del w:id="875" w:author="Peter Dobson" w:date="2016-04-13T12:04:00Z"/>
          <w:rFonts w:asciiTheme="minorHAnsi" w:eastAsiaTheme="minorEastAsia" w:hAnsiTheme="minorHAnsi" w:cstheme="minorBidi"/>
          <w:bCs w:val="0"/>
          <w:noProof/>
          <w:szCs w:val="22"/>
          <w:lang w:eastAsia="en-GB"/>
        </w:rPr>
      </w:pPr>
      <w:del w:id="876" w:author="Peter Dobson" w:date="2016-04-13T12:04:00Z">
        <w:r w:rsidRPr="006E022A" w:rsidDel="006E022A">
          <w:rPr>
            <w:rStyle w:val="Hyperlink"/>
            <w:bCs w:val="0"/>
            <w:noProof/>
          </w:rPr>
          <w:delText>15.2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Frequency of Maintenance Visits</w:delText>
        </w:r>
        <w:r w:rsidDel="006E022A">
          <w:rPr>
            <w:noProof/>
            <w:webHidden/>
          </w:rPr>
          <w:tab/>
          <w:delText>13</w:delText>
        </w:r>
      </w:del>
    </w:p>
    <w:p w14:paraId="5141F943" w14:textId="77777777" w:rsidR="00BB0317" w:rsidDel="006E022A" w:rsidRDefault="00BB0317">
      <w:pPr>
        <w:pStyle w:val="TOC2"/>
        <w:rPr>
          <w:del w:id="877" w:author="Peter Dobson" w:date="2016-04-13T12:04:00Z"/>
          <w:rFonts w:asciiTheme="minorHAnsi" w:eastAsiaTheme="minorEastAsia" w:hAnsiTheme="minorHAnsi" w:cstheme="minorBidi"/>
          <w:bCs w:val="0"/>
          <w:noProof/>
          <w:szCs w:val="22"/>
          <w:lang w:eastAsia="en-GB"/>
        </w:rPr>
      </w:pPr>
      <w:del w:id="878" w:author="Peter Dobson" w:date="2016-04-13T12:04:00Z">
        <w:r w:rsidRPr="006E022A" w:rsidDel="006E022A">
          <w:rPr>
            <w:rStyle w:val="Hyperlink"/>
            <w:bCs w:val="0"/>
            <w:noProof/>
          </w:rPr>
          <w:delText>15.3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Training of Maintenance Personnel</w:delText>
        </w:r>
        <w:r w:rsidDel="006E022A">
          <w:rPr>
            <w:noProof/>
            <w:webHidden/>
          </w:rPr>
          <w:tab/>
          <w:delText>13</w:delText>
        </w:r>
      </w:del>
    </w:p>
    <w:p w14:paraId="6B0450B6" w14:textId="77777777" w:rsidR="00BB0317" w:rsidDel="006E022A" w:rsidRDefault="00BB0317">
      <w:pPr>
        <w:pStyle w:val="TOC1"/>
        <w:rPr>
          <w:del w:id="879" w:author="Peter Dobson" w:date="2016-04-13T12:04:00Z"/>
          <w:rFonts w:asciiTheme="minorHAnsi" w:eastAsiaTheme="minorEastAsia" w:hAnsiTheme="minorHAnsi" w:cstheme="minorBidi"/>
          <w:b w:val="0"/>
          <w:bCs w:val="0"/>
          <w:caps w:val="0"/>
          <w:noProof/>
          <w:szCs w:val="22"/>
          <w:lang w:eastAsia="en-GB"/>
        </w:rPr>
      </w:pPr>
      <w:del w:id="880" w:author="Peter Dobson" w:date="2016-04-13T12:04:00Z">
        <w:r w:rsidRPr="006E022A" w:rsidDel="006E022A">
          <w:rPr>
            <w:rStyle w:val="Hyperlink"/>
            <w:b w:val="0"/>
            <w:bCs w:val="0"/>
            <w:caps w:val="0"/>
            <w:noProof/>
          </w:rPr>
          <w:delText>16</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Service Life</w:delText>
        </w:r>
        <w:r w:rsidDel="006E022A">
          <w:rPr>
            <w:noProof/>
            <w:webHidden/>
          </w:rPr>
          <w:tab/>
          <w:delText>14</w:delText>
        </w:r>
      </w:del>
    </w:p>
    <w:p w14:paraId="1F993A00" w14:textId="77777777" w:rsidR="00BB0317" w:rsidDel="006E022A" w:rsidRDefault="00BB0317">
      <w:pPr>
        <w:pStyle w:val="TOC4"/>
        <w:rPr>
          <w:del w:id="881" w:author="Peter Dobson" w:date="2016-04-13T12:04:00Z"/>
          <w:rFonts w:asciiTheme="minorHAnsi" w:eastAsiaTheme="minorEastAsia" w:hAnsiTheme="minorHAnsi" w:cstheme="minorBidi"/>
          <w:b w:val="0"/>
          <w:caps w:val="0"/>
        </w:rPr>
      </w:pPr>
      <w:del w:id="882" w:author="Peter Dobson" w:date="2016-04-13T12:04:00Z">
        <w:r w:rsidRPr="006E022A" w:rsidDel="006E022A">
          <w:rPr>
            <w:rStyle w:val="Hyperlink"/>
            <w:b w:val="0"/>
            <w:caps w:val="0"/>
          </w:rPr>
          <w:delText>ANNEX 1</w:delText>
        </w:r>
        <w:r w:rsidDel="006E022A">
          <w:rPr>
            <w:rFonts w:asciiTheme="minorHAnsi" w:eastAsiaTheme="minorEastAsia" w:hAnsiTheme="minorHAnsi" w:cstheme="minorBidi"/>
            <w:b w:val="0"/>
            <w:caps w:val="0"/>
          </w:rPr>
          <w:tab/>
        </w:r>
        <w:r w:rsidRPr="006E022A" w:rsidDel="006E022A">
          <w:rPr>
            <w:rStyle w:val="Hyperlink"/>
            <w:b w:val="0"/>
            <w:caps w:val="0"/>
          </w:rPr>
          <w:delText>PHOTOVOLTAIC POWER</w:delText>
        </w:r>
        <w:r w:rsidDel="006E022A">
          <w:rPr>
            <w:webHidden/>
          </w:rPr>
          <w:tab/>
          <w:delText>15</w:delText>
        </w:r>
      </w:del>
    </w:p>
    <w:p w14:paraId="5452CA6C" w14:textId="77777777" w:rsidR="00BB0317" w:rsidDel="006E022A" w:rsidRDefault="00BB0317">
      <w:pPr>
        <w:pStyle w:val="TOC1"/>
        <w:rPr>
          <w:del w:id="883" w:author="Peter Dobson" w:date="2016-04-13T12:04:00Z"/>
          <w:rFonts w:asciiTheme="minorHAnsi" w:eastAsiaTheme="minorEastAsia" w:hAnsiTheme="minorHAnsi" w:cstheme="minorBidi"/>
          <w:b w:val="0"/>
          <w:bCs w:val="0"/>
          <w:caps w:val="0"/>
          <w:noProof/>
          <w:szCs w:val="22"/>
          <w:lang w:eastAsia="en-GB"/>
        </w:rPr>
      </w:pPr>
      <w:del w:id="884" w:author="Peter Dobson" w:date="2016-04-13T12:04:00Z">
        <w:r w:rsidRPr="006E022A" w:rsidDel="006E022A">
          <w:rPr>
            <w:rStyle w:val="Hyperlink"/>
            <w:b w:val="0"/>
            <w:bCs w:val="0"/>
            <w:caps w:val="0"/>
            <w:noProof/>
          </w:rPr>
          <w:delText>1</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PV Module Technology</w:delText>
        </w:r>
        <w:r w:rsidDel="006E022A">
          <w:rPr>
            <w:noProof/>
            <w:webHidden/>
          </w:rPr>
          <w:tab/>
          <w:delText>15</w:delText>
        </w:r>
      </w:del>
    </w:p>
    <w:p w14:paraId="072C6276" w14:textId="77777777" w:rsidR="00BB0317" w:rsidDel="006E022A" w:rsidRDefault="00BB0317">
      <w:pPr>
        <w:pStyle w:val="TOC2"/>
        <w:rPr>
          <w:del w:id="885" w:author="Peter Dobson" w:date="2016-04-13T12:04:00Z"/>
          <w:rFonts w:asciiTheme="minorHAnsi" w:eastAsiaTheme="minorEastAsia" w:hAnsiTheme="minorHAnsi" w:cstheme="minorBidi"/>
          <w:bCs w:val="0"/>
          <w:noProof/>
          <w:szCs w:val="22"/>
          <w:lang w:eastAsia="en-GB"/>
        </w:rPr>
      </w:pPr>
      <w:del w:id="886" w:author="Peter Dobson" w:date="2016-04-13T12:04:00Z">
        <w:r w:rsidRPr="006E022A" w:rsidDel="006E022A">
          <w:rPr>
            <w:rStyle w:val="Hyperlink"/>
            <w:bCs w:val="0"/>
            <w:noProof/>
          </w:rPr>
          <w:delText>1.1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Modular Design Considerations</w:delText>
        </w:r>
        <w:r w:rsidDel="006E022A">
          <w:rPr>
            <w:noProof/>
            <w:webHidden/>
          </w:rPr>
          <w:tab/>
          <w:delText>15</w:delText>
        </w:r>
      </w:del>
    </w:p>
    <w:p w14:paraId="4CC9F872" w14:textId="77777777" w:rsidR="00BB0317" w:rsidDel="006E022A" w:rsidRDefault="00BB0317">
      <w:pPr>
        <w:pStyle w:val="TOC3"/>
        <w:rPr>
          <w:del w:id="887" w:author="Peter Dobson" w:date="2016-04-13T12:04:00Z"/>
          <w:rFonts w:asciiTheme="minorHAnsi" w:eastAsiaTheme="minorEastAsia" w:hAnsiTheme="minorHAnsi" w:cstheme="minorBidi"/>
          <w:noProof/>
          <w:sz w:val="22"/>
          <w:szCs w:val="22"/>
          <w:lang w:eastAsia="en-GB"/>
        </w:rPr>
      </w:pPr>
      <w:del w:id="888" w:author="Peter Dobson" w:date="2016-04-13T12:04:00Z">
        <w:r w:rsidRPr="006E022A" w:rsidDel="006E022A">
          <w:rPr>
            <w:rStyle w:val="Hyperlink"/>
            <w:noProof/>
          </w:rPr>
          <w:delText>1.1.1</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Example of a Modular Design Concept</w:delText>
        </w:r>
        <w:r w:rsidDel="006E022A">
          <w:rPr>
            <w:noProof/>
            <w:webHidden/>
          </w:rPr>
          <w:tab/>
          <w:delText>15</w:delText>
        </w:r>
      </w:del>
    </w:p>
    <w:p w14:paraId="7B4D145D" w14:textId="77777777" w:rsidR="00BB0317" w:rsidDel="006E022A" w:rsidRDefault="00BB0317">
      <w:pPr>
        <w:pStyle w:val="TOC2"/>
        <w:rPr>
          <w:del w:id="889" w:author="Peter Dobson" w:date="2016-04-13T12:04:00Z"/>
          <w:rFonts w:asciiTheme="minorHAnsi" w:eastAsiaTheme="minorEastAsia" w:hAnsiTheme="minorHAnsi" w:cstheme="minorBidi"/>
          <w:bCs w:val="0"/>
          <w:noProof/>
          <w:szCs w:val="22"/>
          <w:lang w:eastAsia="en-GB"/>
        </w:rPr>
      </w:pPr>
      <w:del w:id="890" w:author="Peter Dobson" w:date="2016-04-13T12:04:00Z">
        <w:r w:rsidRPr="006E022A" w:rsidDel="006E022A">
          <w:rPr>
            <w:rStyle w:val="Hyperlink"/>
            <w:bCs w:val="0"/>
            <w:noProof/>
          </w:rPr>
          <w:delText>1.2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Solar Sizing Design Computer Programs</w:delText>
        </w:r>
        <w:r w:rsidDel="006E022A">
          <w:rPr>
            <w:noProof/>
            <w:webHidden/>
          </w:rPr>
          <w:tab/>
          <w:delText>15</w:delText>
        </w:r>
      </w:del>
    </w:p>
    <w:p w14:paraId="571323A7" w14:textId="77777777" w:rsidR="00BB0317" w:rsidDel="006E022A" w:rsidRDefault="00BB0317">
      <w:pPr>
        <w:pStyle w:val="TOC3"/>
        <w:rPr>
          <w:del w:id="891" w:author="Peter Dobson" w:date="2016-04-13T12:04:00Z"/>
          <w:rFonts w:asciiTheme="minorHAnsi" w:eastAsiaTheme="minorEastAsia" w:hAnsiTheme="minorHAnsi" w:cstheme="minorBidi"/>
          <w:noProof/>
          <w:sz w:val="22"/>
          <w:szCs w:val="22"/>
          <w:lang w:eastAsia="en-GB"/>
        </w:rPr>
      </w:pPr>
      <w:del w:id="892" w:author="Peter Dobson" w:date="2016-04-13T12:04:00Z">
        <w:r w:rsidRPr="006E022A" w:rsidDel="006E022A">
          <w:rPr>
            <w:rStyle w:val="Hyperlink"/>
            <w:noProof/>
          </w:rPr>
          <w:delText>1.2.1</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PV Energy on Buoys</w:delText>
        </w:r>
        <w:r w:rsidDel="006E022A">
          <w:rPr>
            <w:noProof/>
            <w:webHidden/>
          </w:rPr>
          <w:tab/>
          <w:delText>16</w:delText>
        </w:r>
      </w:del>
    </w:p>
    <w:p w14:paraId="144B9EDA" w14:textId="77777777" w:rsidR="00BB0317" w:rsidDel="006E022A" w:rsidRDefault="00BB0317">
      <w:pPr>
        <w:pStyle w:val="TOC2"/>
        <w:rPr>
          <w:del w:id="893" w:author="Peter Dobson" w:date="2016-04-13T12:04:00Z"/>
          <w:rFonts w:asciiTheme="minorHAnsi" w:eastAsiaTheme="minorEastAsia" w:hAnsiTheme="minorHAnsi" w:cstheme="minorBidi"/>
          <w:bCs w:val="0"/>
          <w:noProof/>
          <w:szCs w:val="22"/>
          <w:lang w:eastAsia="en-GB"/>
        </w:rPr>
      </w:pPr>
      <w:del w:id="894" w:author="Peter Dobson" w:date="2016-04-13T12:04:00Z">
        <w:r w:rsidRPr="006E022A" w:rsidDel="006E022A">
          <w:rPr>
            <w:rStyle w:val="Hyperlink"/>
            <w:bCs w:val="0"/>
            <w:noProof/>
          </w:rPr>
          <w:delText>1.3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Charge Regulation</w:delText>
        </w:r>
        <w:r w:rsidDel="006E022A">
          <w:rPr>
            <w:noProof/>
            <w:webHidden/>
          </w:rPr>
          <w:tab/>
          <w:delText>16</w:delText>
        </w:r>
      </w:del>
    </w:p>
    <w:p w14:paraId="3419DB3A" w14:textId="77777777" w:rsidR="00BB0317" w:rsidDel="006E022A" w:rsidRDefault="00BB0317">
      <w:pPr>
        <w:pStyle w:val="TOC3"/>
        <w:rPr>
          <w:del w:id="895" w:author="Peter Dobson" w:date="2016-04-13T12:04:00Z"/>
          <w:rFonts w:asciiTheme="minorHAnsi" w:eastAsiaTheme="minorEastAsia" w:hAnsiTheme="minorHAnsi" w:cstheme="minorBidi"/>
          <w:noProof/>
          <w:sz w:val="22"/>
          <w:szCs w:val="22"/>
          <w:lang w:eastAsia="en-GB"/>
        </w:rPr>
      </w:pPr>
      <w:del w:id="896" w:author="Peter Dobson" w:date="2016-04-13T12:04:00Z">
        <w:r w:rsidRPr="006E022A" w:rsidDel="006E022A">
          <w:rPr>
            <w:rStyle w:val="Hyperlink"/>
            <w:noProof/>
          </w:rPr>
          <w:delText>1.3.1</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Self-regulated PV Modules</w:delText>
        </w:r>
        <w:r w:rsidDel="006E022A">
          <w:rPr>
            <w:noProof/>
            <w:webHidden/>
          </w:rPr>
          <w:tab/>
          <w:delText>16</w:delText>
        </w:r>
      </w:del>
    </w:p>
    <w:p w14:paraId="5EFC053A" w14:textId="77777777" w:rsidR="00BB0317" w:rsidDel="006E022A" w:rsidRDefault="00BB0317">
      <w:pPr>
        <w:pStyle w:val="TOC3"/>
        <w:rPr>
          <w:del w:id="897" w:author="Peter Dobson" w:date="2016-04-13T12:04:00Z"/>
          <w:rFonts w:asciiTheme="minorHAnsi" w:eastAsiaTheme="minorEastAsia" w:hAnsiTheme="minorHAnsi" w:cstheme="minorBidi"/>
          <w:noProof/>
          <w:sz w:val="22"/>
          <w:szCs w:val="22"/>
          <w:lang w:eastAsia="en-GB"/>
        </w:rPr>
      </w:pPr>
      <w:del w:id="898" w:author="Peter Dobson" w:date="2016-04-13T12:04:00Z">
        <w:r w:rsidRPr="006E022A" w:rsidDel="006E022A">
          <w:rPr>
            <w:rStyle w:val="Hyperlink"/>
            <w:noProof/>
          </w:rPr>
          <w:delText>1.3.2</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Electronic Charge Regulator</w:delText>
        </w:r>
        <w:r w:rsidDel="006E022A">
          <w:rPr>
            <w:noProof/>
            <w:webHidden/>
          </w:rPr>
          <w:tab/>
          <w:delText>17</w:delText>
        </w:r>
      </w:del>
    </w:p>
    <w:p w14:paraId="05617504" w14:textId="77777777" w:rsidR="00BB0317" w:rsidDel="006E022A" w:rsidRDefault="00BB0317">
      <w:pPr>
        <w:pStyle w:val="TOC3"/>
        <w:rPr>
          <w:del w:id="899" w:author="Peter Dobson" w:date="2016-04-13T12:04:00Z"/>
          <w:rFonts w:asciiTheme="minorHAnsi" w:eastAsiaTheme="minorEastAsia" w:hAnsiTheme="minorHAnsi" w:cstheme="minorBidi"/>
          <w:noProof/>
          <w:sz w:val="22"/>
          <w:szCs w:val="22"/>
          <w:lang w:eastAsia="en-GB"/>
        </w:rPr>
      </w:pPr>
      <w:del w:id="900" w:author="Peter Dobson" w:date="2016-04-13T12:04:00Z">
        <w:r w:rsidRPr="006E022A" w:rsidDel="006E022A">
          <w:rPr>
            <w:rStyle w:val="Hyperlink"/>
            <w:noProof/>
          </w:rPr>
          <w:delText>1.3.3</w:delText>
        </w:r>
        <w:r w:rsidDel="006E022A">
          <w:rPr>
            <w:rFonts w:asciiTheme="minorHAnsi" w:eastAsiaTheme="minorEastAsia" w:hAnsiTheme="minorHAnsi" w:cstheme="minorBidi"/>
            <w:noProof/>
            <w:sz w:val="22"/>
            <w:szCs w:val="22"/>
            <w:lang w:eastAsia="en-GB"/>
          </w:rPr>
          <w:tab/>
        </w:r>
        <w:r w:rsidRPr="006E022A" w:rsidDel="006E022A">
          <w:rPr>
            <w:rStyle w:val="Hyperlink"/>
            <w:noProof/>
          </w:rPr>
          <w:delText>Shading (or bypass) Diodes</w:delText>
        </w:r>
        <w:r w:rsidDel="006E022A">
          <w:rPr>
            <w:noProof/>
            <w:webHidden/>
          </w:rPr>
          <w:tab/>
          <w:delText>17</w:delText>
        </w:r>
      </w:del>
    </w:p>
    <w:p w14:paraId="06D2BFFF" w14:textId="77777777" w:rsidR="00BB0317" w:rsidDel="006E022A" w:rsidRDefault="00BB0317">
      <w:pPr>
        <w:pStyle w:val="TOC2"/>
        <w:rPr>
          <w:del w:id="901" w:author="Peter Dobson" w:date="2016-04-13T12:04:00Z"/>
          <w:rFonts w:asciiTheme="minorHAnsi" w:eastAsiaTheme="minorEastAsia" w:hAnsiTheme="minorHAnsi" w:cstheme="minorBidi"/>
          <w:bCs w:val="0"/>
          <w:noProof/>
          <w:szCs w:val="22"/>
          <w:lang w:eastAsia="en-GB"/>
        </w:rPr>
      </w:pPr>
      <w:del w:id="902" w:author="Peter Dobson" w:date="2016-04-13T12:04:00Z">
        <w:r w:rsidRPr="006E022A" w:rsidDel="006E022A">
          <w:rPr>
            <w:rStyle w:val="Hyperlink"/>
            <w:bCs w:val="0"/>
            <w:noProof/>
          </w:rPr>
          <w:delText>1.4</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Practical Considerations</w:delText>
        </w:r>
        <w:r w:rsidDel="006E022A">
          <w:rPr>
            <w:noProof/>
            <w:webHidden/>
          </w:rPr>
          <w:tab/>
          <w:delText>17</w:delText>
        </w:r>
      </w:del>
    </w:p>
    <w:p w14:paraId="5E1C4D30" w14:textId="77777777" w:rsidR="00BB0317" w:rsidDel="006E022A" w:rsidRDefault="00BB0317">
      <w:pPr>
        <w:pStyle w:val="TOC4"/>
        <w:rPr>
          <w:del w:id="903" w:author="Peter Dobson" w:date="2016-04-13T12:04:00Z"/>
          <w:rFonts w:asciiTheme="minorHAnsi" w:eastAsiaTheme="minorEastAsia" w:hAnsiTheme="minorHAnsi" w:cstheme="minorBidi"/>
          <w:b w:val="0"/>
          <w:caps w:val="0"/>
        </w:rPr>
      </w:pPr>
      <w:del w:id="904" w:author="Peter Dobson" w:date="2016-04-13T12:04:00Z">
        <w:r w:rsidRPr="006E022A" w:rsidDel="006E022A">
          <w:rPr>
            <w:rStyle w:val="Hyperlink"/>
            <w:b w:val="0"/>
            <w:caps w:val="0"/>
          </w:rPr>
          <w:delText>ANNEX 2</w:delText>
        </w:r>
        <w:r w:rsidDel="006E022A">
          <w:rPr>
            <w:rFonts w:asciiTheme="minorHAnsi" w:eastAsiaTheme="minorEastAsia" w:hAnsiTheme="minorHAnsi" w:cstheme="minorBidi"/>
            <w:b w:val="0"/>
            <w:caps w:val="0"/>
          </w:rPr>
          <w:tab/>
        </w:r>
        <w:r w:rsidRPr="006E022A" w:rsidDel="006E022A">
          <w:rPr>
            <w:rStyle w:val="Hyperlink"/>
            <w:b w:val="0"/>
            <w:caps w:val="0"/>
          </w:rPr>
          <w:delText>WIND GENERATION</w:delText>
        </w:r>
        <w:r w:rsidDel="006E022A">
          <w:rPr>
            <w:webHidden/>
          </w:rPr>
          <w:tab/>
          <w:delText>18</w:delText>
        </w:r>
      </w:del>
    </w:p>
    <w:p w14:paraId="7ECA0313" w14:textId="77777777" w:rsidR="00BB0317" w:rsidDel="006E022A" w:rsidRDefault="00BB0317">
      <w:pPr>
        <w:pStyle w:val="TOC1"/>
        <w:rPr>
          <w:del w:id="905" w:author="Peter Dobson" w:date="2016-04-13T12:04:00Z"/>
          <w:rFonts w:asciiTheme="minorHAnsi" w:eastAsiaTheme="minorEastAsia" w:hAnsiTheme="minorHAnsi" w:cstheme="minorBidi"/>
          <w:b w:val="0"/>
          <w:bCs w:val="0"/>
          <w:caps w:val="0"/>
          <w:noProof/>
          <w:szCs w:val="22"/>
          <w:lang w:eastAsia="en-GB"/>
        </w:rPr>
      </w:pPr>
      <w:del w:id="906" w:author="Peter Dobson" w:date="2016-04-13T12:04:00Z">
        <w:r w:rsidRPr="006E022A" w:rsidDel="006E022A">
          <w:rPr>
            <w:rStyle w:val="Hyperlink"/>
            <w:b w:val="0"/>
            <w:bCs w:val="0"/>
            <w:caps w:val="0"/>
            <w:noProof/>
          </w:rPr>
          <w:delText>1</w:delText>
        </w:r>
        <w:r w:rsidDel="006E022A">
          <w:rPr>
            <w:rFonts w:asciiTheme="minorHAnsi" w:eastAsiaTheme="minorEastAsia" w:hAnsiTheme="minorHAnsi" w:cstheme="minorBidi"/>
            <w:b w:val="0"/>
            <w:bCs w:val="0"/>
            <w:caps w:val="0"/>
            <w:noProof/>
            <w:szCs w:val="22"/>
            <w:lang w:eastAsia="en-GB"/>
          </w:rPr>
          <w:tab/>
        </w:r>
        <w:r w:rsidRPr="006E022A" w:rsidDel="006E022A">
          <w:rPr>
            <w:rStyle w:val="Hyperlink"/>
            <w:b w:val="0"/>
            <w:bCs w:val="0"/>
            <w:caps w:val="0"/>
            <w:noProof/>
          </w:rPr>
          <w:delText>Power production</w:delText>
        </w:r>
        <w:r w:rsidDel="006E022A">
          <w:rPr>
            <w:noProof/>
            <w:webHidden/>
          </w:rPr>
          <w:tab/>
          <w:delText>18</w:delText>
        </w:r>
      </w:del>
    </w:p>
    <w:p w14:paraId="26E4EB89" w14:textId="77777777" w:rsidR="00BB0317" w:rsidDel="006E022A" w:rsidRDefault="00BB0317">
      <w:pPr>
        <w:pStyle w:val="TOC2"/>
        <w:rPr>
          <w:del w:id="907" w:author="Peter Dobson" w:date="2016-04-13T12:04:00Z"/>
          <w:rFonts w:asciiTheme="minorHAnsi" w:eastAsiaTheme="minorEastAsia" w:hAnsiTheme="minorHAnsi" w:cstheme="minorBidi"/>
          <w:bCs w:val="0"/>
          <w:noProof/>
          <w:szCs w:val="22"/>
          <w:lang w:eastAsia="en-GB"/>
        </w:rPr>
      </w:pPr>
      <w:del w:id="908" w:author="Peter Dobson" w:date="2016-04-13T12:04:00Z">
        <w:r w:rsidRPr="006E022A" w:rsidDel="006E022A">
          <w:rPr>
            <w:rStyle w:val="Hyperlink"/>
            <w:bCs w:val="0"/>
            <w:noProof/>
          </w:rPr>
          <w:delText>1.1</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Horizontal axis</w:delText>
        </w:r>
        <w:r w:rsidDel="006E022A">
          <w:rPr>
            <w:noProof/>
            <w:webHidden/>
          </w:rPr>
          <w:tab/>
          <w:delText>18</w:delText>
        </w:r>
      </w:del>
    </w:p>
    <w:p w14:paraId="372CB585" w14:textId="77777777" w:rsidR="00BB0317" w:rsidDel="006E022A" w:rsidRDefault="00BB0317">
      <w:pPr>
        <w:pStyle w:val="TOC2"/>
        <w:rPr>
          <w:del w:id="909" w:author="Peter Dobson" w:date="2016-04-13T12:04:00Z"/>
          <w:rFonts w:asciiTheme="minorHAnsi" w:eastAsiaTheme="minorEastAsia" w:hAnsiTheme="minorHAnsi" w:cstheme="minorBidi"/>
          <w:bCs w:val="0"/>
          <w:noProof/>
          <w:szCs w:val="22"/>
          <w:lang w:eastAsia="en-GB"/>
        </w:rPr>
      </w:pPr>
      <w:del w:id="910" w:author="Peter Dobson" w:date="2016-04-13T12:04:00Z">
        <w:r w:rsidRPr="006E022A" w:rsidDel="006E022A">
          <w:rPr>
            <w:rStyle w:val="Hyperlink"/>
            <w:bCs w:val="0"/>
            <w:noProof/>
          </w:rPr>
          <w:delText>1.2</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Vertical axis</w:delText>
        </w:r>
        <w:r w:rsidDel="006E022A">
          <w:rPr>
            <w:noProof/>
            <w:webHidden/>
          </w:rPr>
          <w:tab/>
          <w:delText>18</w:delText>
        </w:r>
      </w:del>
    </w:p>
    <w:p w14:paraId="493C857C" w14:textId="77777777" w:rsidR="00BB0317" w:rsidDel="006E022A" w:rsidRDefault="00BB0317">
      <w:pPr>
        <w:pStyle w:val="TOC2"/>
        <w:rPr>
          <w:del w:id="911" w:author="Peter Dobson" w:date="2016-04-13T12:04:00Z"/>
          <w:rFonts w:asciiTheme="minorHAnsi" w:eastAsiaTheme="minorEastAsia" w:hAnsiTheme="minorHAnsi" w:cstheme="minorBidi"/>
          <w:bCs w:val="0"/>
          <w:noProof/>
          <w:szCs w:val="22"/>
          <w:lang w:eastAsia="en-GB"/>
        </w:rPr>
      </w:pPr>
      <w:del w:id="912" w:author="Peter Dobson" w:date="2016-04-13T12:04:00Z">
        <w:r w:rsidRPr="006E022A" w:rsidDel="006E022A">
          <w:rPr>
            <w:rStyle w:val="Hyperlink"/>
            <w:bCs w:val="0"/>
            <w:noProof/>
          </w:rPr>
          <w:delText>1.3</w:delText>
        </w:r>
        <w:r w:rsidDel="006E022A">
          <w:rPr>
            <w:rFonts w:asciiTheme="minorHAnsi" w:eastAsiaTheme="minorEastAsia" w:hAnsiTheme="minorHAnsi" w:cstheme="minorBidi"/>
            <w:bCs w:val="0"/>
            <w:noProof/>
            <w:szCs w:val="22"/>
            <w:lang w:eastAsia="en-GB"/>
          </w:rPr>
          <w:tab/>
        </w:r>
        <w:r w:rsidRPr="006E022A" w:rsidDel="006E022A">
          <w:rPr>
            <w:rStyle w:val="Hyperlink"/>
            <w:bCs w:val="0"/>
            <w:noProof/>
          </w:rPr>
          <w:delText>Particular considerations</w:delText>
        </w:r>
        <w:r w:rsidDel="006E022A">
          <w:rPr>
            <w:noProof/>
            <w:webHidden/>
          </w:rPr>
          <w:tab/>
          <w:delText>18</w:delText>
        </w:r>
      </w:del>
    </w:p>
    <w:p w14:paraId="31D9BB8B" w14:textId="77777777" w:rsidR="00A55740" w:rsidDel="00BB0317" w:rsidRDefault="00A55740">
      <w:pPr>
        <w:pStyle w:val="TOC1"/>
        <w:rPr>
          <w:del w:id="913" w:author="Peter Dobson" w:date="2016-04-13T11:53:00Z"/>
          <w:rFonts w:asciiTheme="minorHAnsi" w:eastAsiaTheme="minorEastAsia" w:hAnsiTheme="minorHAnsi" w:cstheme="minorBidi"/>
          <w:b w:val="0"/>
          <w:bCs w:val="0"/>
          <w:caps w:val="0"/>
          <w:noProof/>
          <w:szCs w:val="22"/>
          <w:lang w:eastAsia="en-GB"/>
        </w:rPr>
      </w:pPr>
      <w:del w:id="914" w:author="Peter Dobson" w:date="2016-04-13T11:53:00Z">
        <w:r w:rsidRPr="00BB0317" w:rsidDel="00BB0317">
          <w:rPr>
            <w:rStyle w:val="Hyperlink"/>
            <w:b w:val="0"/>
            <w:bCs w:val="0"/>
            <w:caps w:val="0"/>
            <w:noProof/>
          </w:rPr>
          <w:delText>Document Revisions</w:delText>
        </w:r>
        <w:r w:rsidDel="00BB0317">
          <w:rPr>
            <w:noProof/>
            <w:webHidden/>
          </w:rPr>
          <w:tab/>
          <w:delText>2</w:delText>
        </w:r>
      </w:del>
    </w:p>
    <w:p w14:paraId="08FC80A4" w14:textId="77777777" w:rsidR="00A55740" w:rsidDel="00BB0317" w:rsidRDefault="00A55740">
      <w:pPr>
        <w:pStyle w:val="TOC1"/>
        <w:rPr>
          <w:del w:id="915" w:author="Peter Dobson" w:date="2016-04-13T11:53:00Z"/>
          <w:rFonts w:asciiTheme="minorHAnsi" w:eastAsiaTheme="minorEastAsia" w:hAnsiTheme="minorHAnsi" w:cstheme="minorBidi"/>
          <w:b w:val="0"/>
          <w:bCs w:val="0"/>
          <w:caps w:val="0"/>
          <w:noProof/>
          <w:szCs w:val="22"/>
          <w:lang w:eastAsia="en-GB"/>
        </w:rPr>
      </w:pPr>
      <w:del w:id="916" w:author="Peter Dobson" w:date="2016-04-13T11:53:00Z">
        <w:r w:rsidRPr="00BB0317" w:rsidDel="00BB0317">
          <w:rPr>
            <w:rStyle w:val="Hyperlink"/>
            <w:b w:val="0"/>
            <w:bCs w:val="0"/>
            <w:caps w:val="0"/>
            <w:noProof/>
          </w:rPr>
          <w:delText>Table of Contents</w:delText>
        </w:r>
        <w:r w:rsidDel="00BB0317">
          <w:rPr>
            <w:noProof/>
            <w:webHidden/>
          </w:rPr>
          <w:tab/>
          <w:delText>3</w:delText>
        </w:r>
      </w:del>
    </w:p>
    <w:p w14:paraId="59DFCF72" w14:textId="77777777" w:rsidR="00A55740" w:rsidDel="00BB0317" w:rsidRDefault="00A55740">
      <w:pPr>
        <w:pStyle w:val="TOC1"/>
        <w:rPr>
          <w:del w:id="917" w:author="Peter Dobson" w:date="2016-04-13T11:53:00Z"/>
          <w:rFonts w:asciiTheme="minorHAnsi" w:eastAsiaTheme="minorEastAsia" w:hAnsiTheme="minorHAnsi" w:cstheme="minorBidi"/>
          <w:b w:val="0"/>
          <w:bCs w:val="0"/>
          <w:caps w:val="0"/>
          <w:noProof/>
          <w:szCs w:val="22"/>
          <w:lang w:eastAsia="en-GB"/>
        </w:rPr>
      </w:pPr>
      <w:del w:id="918" w:author="Peter Dobson" w:date="2016-04-13T11:53:00Z">
        <w:r w:rsidRPr="00BB0317" w:rsidDel="00BB0317">
          <w:rPr>
            <w:rStyle w:val="Hyperlink"/>
            <w:b w:val="0"/>
            <w:bCs w:val="0"/>
            <w:caps w:val="0"/>
            <w:noProof/>
          </w:rPr>
          <w:delText>Index of Tables</w:delText>
        </w:r>
        <w:r w:rsidDel="00BB0317">
          <w:rPr>
            <w:noProof/>
            <w:webHidden/>
          </w:rPr>
          <w:tab/>
          <w:delText>4</w:delText>
        </w:r>
      </w:del>
    </w:p>
    <w:p w14:paraId="7A262745" w14:textId="77777777" w:rsidR="00A55740" w:rsidDel="00BB0317" w:rsidRDefault="00A55740">
      <w:pPr>
        <w:pStyle w:val="TOC1"/>
        <w:rPr>
          <w:del w:id="919" w:author="Peter Dobson" w:date="2016-04-13T11:53:00Z"/>
          <w:rFonts w:asciiTheme="minorHAnsi" w:eastAsiaTheme="minorEastAsia" w:hAnsiTheme="minorHAnsi" w:cstheme="minorBidi"/>
          <w:b w:val="0"/>
          <w:bCs w:val="0"/>
          <w:caps w:val="0"/>
          <w:noProof/>
          <w:szCs w:val="22"/>
          <w:lang w:eastAsia="en-GB"/>
        </w:rPr>
      </w:pPr>
      <w:del w:id="920" w:author="Peter Dobson" w:date="2016-04-13T11:53:00Z">
        <w:r w:rsidRPr="00BB0317" w:rsidDel="00BB0317">
          <w:rPr>
            <w:rStyle w:val="Hyperlink"/>
            <w:b w:val="0"/>
            <w:bCs w:val="0"/>
            <w:caps w:val="0"/>
            <w:noProof/>
          </w:rPr>
          <w:delText>Power Sources</w:delText>
        </w:r>
        <w:r w:rsidDel="00BB0317">
          <w:rPr>
            <w:noProof/>
            <w:webHidden/>
          </w:rPr>
          <w:tab/>
          <w:delText>6</w:delText>
        </w:r>
      </w:del>
    </w:p>
    <w:p w14:paraId="24BD809F" w14:textId="77777777" w:rsidR="00A55740" w:rsidDel="00BB0317" w:rsidRDefault="00A55740">
      <w:pPr>
        <w:pStyle w:val="TOC1"/>
        <w:rPr>
          <w:del w:id="921" w:author="Peter Dobson" w:date="2016-04-13T11:53:00Z"/>
          <w:rFonts w:asciiTheme="minorHAnsi" w:eastAsiaTheme="minorEastAsia" w:hAnsiTheme="minorHAnsi" w:cstheme="minorBidi"/>
          <w:b w:val="0"/>
          <w:bCs w:val="0"/>
          <w:caps w:val="0"/>
          <w:noProof/>
          <w:szCs w:val="22"/>
          <w:lang w:eastAsia="en-GB"/>
        </w:rPr>
      </w:pPr>
      <w:del w:id="922" w:author="Peter Dobson" w:date="2016-04-13T11:53:00Z">
        <w:r w:rsidRPr="00BB0317" w:rsidDel="00BB0317">
          <w:rPr>
            <w:rStyle w:val="Hyperlink"/>
            <w:b w:val="0"/>
            <w:bCs w:val="0"/>
            <w:caps w:val="0"/>
            <w:noProof/>
          </w:rPr>
          <w:delText>1</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Introduction</w:delText>
        </w:r>
        <w:r w:rsidDel="00BB0317">
          <w:rPr>
            <w:noProof/>
            <w:webHidden/>
          </w:rPr>
          <w:tab/>
          <w:delText>6</w:delText>
        </w:r>
      </w:del>
    </w:p>
    <w:p w14:paraId="14FC25A9" w14:textId="77777777" w:rsidR="00A55740" w:rsidDel="00BB0317" w:rsidRDefault="00A55740">
      <w:pPr>
        <w:pStyle w:val="TOC2"/>
        <w:rPr>
          <w:del w:id="923" w:author="Peter Dobson" w:date="2016-04-13T11:53:00Z"/>
          <w:rFonts w:asciiTheme="minorHAnsi" w:eastAsiaTheme="minorEastAsia" w:hAnsiTheme="minorHAnsi" w:cstheme="minorBidi"/>
          <w:bCs w:val="0"/>
          <w:noProof/>
          <w:szCs w:val="22"/>
          <w:lang w:eastAsia="en-GB"/>
        </w:rPr>
      </w:pPr>
      <w:del w:id="924" w:author="Peter Dobson" w:date="2016-04-13T11:53:00Z">
        <w:r w:rsidRPr="00BB0317" w:rsidDel="00BB0317">
          <w:rPr>
            <w:rStyle w:val="Hyperlink"/>
            <w:bCs w:val="0"/>
            <w:noProof/>
          </w:rPr>
          <w:delText>1.1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Scope and purpose</w:delText>
        </w:r>
        <w:r w:rsidDel="00BB0317">
          <w:rPr>
            <w:noProof/>
            <w:webHidden/>
          </w:rPr>
          <w:tab/>
          <w:delText>6</w:delText>
        </w:r>
      </w:del>
    </w:p>
    <w:p w14:paraId="283D8C54" w14:textId="77777777" w:rsidR="00A55740" w:rsidDel="00BB0317" w:rsidRDefault="00A55740">
      <w:pPr>
        <w:pStyle w:val="TOC2"/>
        <w:rPr>
          <w:del w:id="925" w:author="Peter Dobson" w:date="2016-04-13T11:53:00Z"/>
          <w:rFonts w:asciiTheme="minorHAnsi" w:eastAsiaTheme="minorEastAsia" w:hAnsiTheme="minorHAnsi" w:cstheme="minorBidi"/>
          <w:bCs w:val="0"/>
          <w:noProof/>
          <w:szCs w:val="22"/>
          <w:lang w:eastAsia="en-GB"/>
        </w:rPr>
      </w:pPr>
      <w:del w:id="926" w:author="Peter Dobson" w:date="2016-04-13T11:53:00Z">
        <w:r w:rsidRPr="00BB0317" w:rsidDel="00BB0317">
          <w:rPr>
            <w:rStyle w:val="Hyperlink"/>
            <w:bCs w:val="0"/>
            <w:noProof/>
          </w:rPr>
          <w:delText>1.2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Practical Guide to Choice of Energy Systems</w:delText>
        </w:r>
        <w:r w:rsidDel="00BB0317">
          <w:rPr>
            <w:noProof/>
            <w:webHidden/>
          </w:rPr>
          <w:tab/>
          <w:delText>6</w:delText>
        </w:r>
      </w:del>
    </w:p>
    <w:p w14:paraId="5C3D3460" w14:textId="77777777" w:rsidR="00A55740" w:rsidDel="00BB0317" w:rsidRDefault="00A55740">
      <w:pPr>
        <w:pStyle w:val="TOC1"/>
        <w:rPr>
          <w:del w:id="927" w:author="Peter Dobson" w:date="2016-04-13T11:53:00Z"/>
          <w:rFonts w:asciiTheme="minorHAnsi" w:eastAsiaTheme="minorEastAsia" w:hAnsiTheme="minorHAnsi" w:cstheme="minorBidi"/>
          <w:b w:val="0"/>
          <w:bCs w:val="0"/>
          <w:caps w:val="0"/>
          <w:noProof/>
          <w:szCs w:val="22"/>
          <w:lang w:eastAsia="en-GB"/>
        </w:rPr>
      </w:pPr>
      <w:del w:id="928" w:author="Peter Dobson" w:date="2016-04-13T11:53:00Z">
        <w:r w:rsidRPr="00BB0317" w:rsidDel="00BB0317">
          <w:rPr>
            <w:rStyle w:val="Hyperlink"/>
            <w:b w:val="0"/>
            <w:bCs w:val="0"/>
            <w:caps w:val="0"/>
            <w:noProof/>
          </w:rPr>
          <w:delText>2</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How to use this guideline</w:delText>
        </w:r>
        <w:r w:rsidDel="00BB0317">
          <w:rPr>
            <w:noProof/>
            <w:webHidden/>
          </w:rPr>
          <w:tab/>
          <w:delText>6</w:delText>
        </w:r>
      </w:del>
    </w:p>
    <w:p w14:paraId="330F3A1E" w14:textId="77777777" w:rsidR="00A55740" w:rsidDel="00BB0317" w:rsidRDefault="00A55740">
      <w:pPr>
        <w:pStyle w:val="TOC1"/>
        <w:rPr>
          <w:del w:id="929" w:author="Peter Dobson" w:date="2016-04-13T11:53:00Z"/>
          <w:rFonts w:asciiTheme="minorHAnsi" w:eastAsiaTheme="minorEastAsia" w:hAnsiTheme="minorHAnsi" w:cstheme="minorBidi"/>
          <w:b w:val="0"/>
          <w:bCs w:val="0"/>
          <w:caps w:val="0"/>
          <w:noProof/>
          <w:szCs w:val="22"/>
          <w:lang w:eastAsia="en-GB"/>
        </w:rPr>
      </w:pPr>
      <w:del w:id="930" w:author="Peter Dobson" w:date="2016-04-13T11:53:00Z">
        <w:r w:rsidRPr="00BB0317" w:rsidDel="00BB0317">
          <w:rPr>
            <w:rStyle w:val="Hyperlink"/>
            <w:b w:val="0"/>
            <w:bCs w:val="0"/>
            <w:caps w:val="0"/>
            <w:noProof/>
          </w:rPr>
          <w:delText>3</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Alternating Current (AC) UTILITY POWER</w:delText>
        </w:r>
        <w:r w:rsidDel="00BB0317">
          <w:rPr>
            <w:noProof/>
            <w:webHidden/>
          </w:rPr>
          <w:tab/>
          <w:delText>6</w:delText>
        </w:r>
      </w:del>
    </w:p>
    <w:p w14:paraId="6A35524F" w14:textId="77777777" w:rsidR="00A55740" w:rsidDel="00BB0317" w:rsidRDefault="00A55740">
      <w:pPr>
        <w:pStyle w:val="TOC2"/>
        <w:rPr>
          <w:del w:id="931" w:author="Peter Dobson" w:date="2016-04-13T11:53:00Z"/>
          <w:rFonts w:asciiTheme="minorHAnsi" w:eastAsiaTheme="minorEastAsia" w:hAnsiTheme="minorHAnsi" w:cstheme="minorBidi"/>
          <w:bCs w:val="0"/>
          <w:noProof/>
          <w:szCs w:val="22"/>
          <w:lang w:eastAsia="en-GB"/>
        </w:rPr>
      </w:pPr>
      <w:del w:id="932" w:author="Peter Dobson" w:date="2016-04-13T11:53:00Z">
        <w:r w:rsidRPr="00BB0317" w:rsidDel="00BB0317">
          <w:rPr>
            <w:rStyle w:val="Hyperlink"/>
            <w:bCs w:val="0"/>
            <w:noProof/>
          </w:rPr>
          <w:delText>3.1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6</w:delText>
        </w:r>
      </w:del>
    </w:p>
    <w:p w14:paraId="1AA3907F" w14:textId="77777777" w:rsidR="00A55740" w:rsidDel="00BB0317" w:rsidRDefault="00A55740">
      <w:pPr>
        <w:pStyle w:val="TOC2"/>
        <w:rPr>
          <w:del w:id="933" w:author="Peter Dobson" w:date="2016-04-13T11:53:00Z"/>
          <w:rFonts w:asciiTheme="minorHAnsi" w:eastAsiaTheme="minorEastAsia" w:hAnsiTheme="minorHAnsi" w:cstheme="minorBidi"/>
          <w:bCs w:val="0"/>
          <w:noProof/>
          <w:szCs w:val="22"/>
          <w:lang w:eastAsia="en-GB"/>
        </w:rPr>
      </w:pPr>
      <w:del w:id="934" w:author="Peter Dobson" w:date="2016-04-13T11:53:00Z">
        <w:r w:rsidRPr="00BB0317" w:rsidDel="00BB0317">
          <w:rPr>
            <w:rStyle w:val="Hyperlink"/>
            <w:bCs w:val="0"/>
            <w:noProof/>
          </w:rPr>
          <w:delText>3.2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6</w:delText>
        </w:r>
      </w:del>
    </w:p>
    <w:p w14:paraId="0FEB0BEA" w14:textId="77777777" w:rsidR="00A55740" w:rsidDel="00BB0317" w:rsidRDefault="00A55740">
      <w:pPr>
        <w:pStyle w:val="TOC2"/>
        <w:rPr>
          <w:del w:id="935" w:author="Peter Dobson" w:date="2016-04-13T11:53:00Z"/>
          <w:rFonts w:asciiTheme="minorHAnsi" w:eastAsiaTheme="minorEastAsia" w:hAnsiTheme="minorHAnsi" w:cstheme="minorBidi"/>
          <w:bCs w:val="0"/>
          <w:noProof/>
          <w:szCs w:val="22"/>
          <w:lang w:eastAsia="en-GB"/>
        </w:rPr>
      </w:pPr>
      <w:del w:id="936" w:author="Peter Dobson" w:date="2016-04-13T11:53:00Z">
        <w:r w:rsidRPr="00BB0317" w:rsidDel="00BB0317">
          <w:rPr>
            <w:rStyle w:val="Hyperlink"/>
            <w:bCs w:val="0"/>
            <w:noProof/>
          </w:rPr>
          <w:delText>3.3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6</w:delText>
        </w:r>
      </w:del>
    </w:p>
    <w:p w14:paraId="4734D731" w14:textId="77777777" w:rsidR="00A55740" w:rsidDel="00BB0317" w:rsidRDefault="00A55740">
      <w:pPr>
        <w:pStyle w:val="TOC1"/>
        <w:rPr>
          <w:del w:id="937" w:author="Peter Dobson" w:date="2016-04-13T11:53:00Z"/>
          <w:rFonts w:asciiTheme="minorHAnsi" w:eastAsiaTheme="minorEastAsia" w:hAnsiTheme="minorHAnsi" w:cstheme="minorBidi"/>
          <w:b w:val="0"/>
          <w:bCs w:val="0"/>
          <w:caps w:val="0"/>
          <w:noProof/>
          <w:szCs w:val="22"/>
          <w:lang w:eastAsia="en-GB"/>
        </w:rPr>
      </w:pPr>
      <w:del w:id="938" w:author="Peter Dobson" w:date="2016-04-13T11:53:00Z">
        <w:r w:rsidRPr="00BB0317" w:rsidDel="00BB0317">
          <w:rPr>
            <w:rStyle w:val="Hyperlink"/>
            <w:b w:val="0"/>
            <w:bCs w:val="0"/>
            <w:caps w:val="0"/>
            <w:noProof/>
          </w:rPr>
          <w:delText>4</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PHOTOVOLTAIC POWER (PV)</w:delText>
        </w:r>
        <w:r w:rsidDel="00BB0317">
          <w:rPr>
            <w:noProof/>
            <w:webHidden/>
          </w:rPr>
          <w:tab/>
          <w:delText>7</w:delText>
        </w:r>
      </w:del>
    </w:p>
    <w:p w14:paraId="51303BB5" w14:textId="77777777" w:rsidR="00A55740" w:rsidDel="00BB0317" w:rsidRDefault="00A55740">
      <w:pPr>
        <w:pStyle w:val="TOC2"/>
        <w:rPr>
          <w:del w:id="939" w:author="Peter Dobson" w:date="2016-04-13T11:53:00Z"/>
          <w:rFonts w:asciiTheme="minorHAnsi" w:eastAsiaTheme="minorEastAsia" w:hAnsiTheme="minorHAnsi" w:cstheme="minorBidi"/>
          <w:bCs w:val="0"/>
          <w:noProof/>
          <w:szCs w:val="22"/>
          <w:lang w:eastAsia="en-GB"/>
        </w:rPr>
      </w:pPr>
      <w:del w:id="940" w:author="Peter Dobson" w:date="2016-04-13T11:53:00Z">
        <w:r w:rsidRPr="00BB0317" w:rsidDel="00BB0317">
          <w:rPr>
            <w:rStyle w:val="Hyperlink"/>
            <w:bCs w:val="0"/>
            <w:noProof/>
          </w:rPr>
          <w:delText>4.1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7</w:delText>
        </w:r>
      </w:del>
    </w:p>
    <w:p w14:paraId="426F5E7A" w14:textId="77777777" w:rsidR="00A55740" w:rsidDel="00BB0317" w:rsidRDefault="00A55740">
      <w:pPr>
        <w:pStyle w:val="TOC2"/>
        <w:rPr>
          <w:del w:id="941" w:author="Peter Dobson" w:date="2016-04-13T11:53:00Z"/>
          <w:rFonts w:asciiTheme="minorHAnsi" w:eastAsiaTheme="minorEastAsia" w:hAnsiTheme="minorHAnsi" w:cstheme="minorBidi"/>
          <w:bCs w:val="0"/>
          <w:noProof/>
          <w:szCs w:val="22"/>
          <w:lang w:eastAsia="en-GB"/>
        </w:rPr>
      </w:pPr>
      <w:del w:id="942" w:author="Peter Dobson" w:date="2016-04-13T11:53:00Z">
        <w:r w:rsidRPr="00BB0317" w:rsidDel="00BB0317">
          <w:rPr>
            <w:rStyle w:val="Hyperlink"/>
            <w:bCs w:val="0"/>
            <w:noProof/>
          </w:rPr>
          <w:delText>4.2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7</w:delText>
        </w:r>
      </w:del>
    </w:p>
    <w:p w14:paraId="45885259" w14:textId="77777777" w:rsidR="00A55740" w:rsidDel="00BB0317" w:rsidRDefault="00A55740">
      <w:pPr>
        <w:pStyle w:val="TOC2"/>
        <w:rPr>
          <w:del w:id="943" w:author="Peter Dobson" w:date="2016-04-13T11:53:00Z"/>
          <w:rFonts w:asciiTheme="minorHAnsi" w:eastAsiaTheme="minorEastAsia" w:hAnsiTheme="minorHAnsi" w:cstheme="minorBidi"/>
          <w:bCs w:val="0"/>
          <w:noProof/>
          <w:szCs w:val="22"/>
          <w:lang w:eastAsia="en-GB"/>
        </w:rPr>
      </w:pPr>
      <w:del w:id="944" w:author="Peter Dobson" w:date="2016-04-13T11:53:00Z">
        <w:r w:rsidRPr="00BB0317" w:rsidDel="00BB0317">
          <w:rPr>
            <w:rStyle w:val="Hyperlink"/>
            <w:bCs w:val="0"/>
            <w:noProof/>
          </w:rPr>
          <w:delText>4.3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7</w:delText>
        </w:r>
      </w:del>
    </w:p>
    <w:p w14:paraId="19CC0CFB" w14:textId="77777777" w:rsidR="00A55740" w:rsidDel="00BB0317" w:rsidRDefault="00A55740">
      <w:pPr>
        <w:pStyle w:val="TOC2"/>
        <w:rPr>
          <w:del w:id="945" w:author="Peter Dobson" w:date="2016-04-13T11:53:00Z"/>
          <w:rFonts w:asciiTheme="minorHAnsi" w:eastAsiaTheme="minorEastAsia" w:hAnsiTheme="minorHAnsi" w:cstheme="minorBidi"/>
          <w:bCs w:val="0"/>
          <w:noProof/>
          <w:szCs w:val="22"/>
          <w:lang w:eastAsia="en-GB"/>
        </w:rPr>
      </w:pPr>
      <w:del w:id="946" w:author="Peter Dobson" w:date="2016-04-13T11:53:00Z">
        <w:r w:rsidRPr="00BB0317" w:rsidDel="00BB0317">
          <w:rPr>
            <w:rStyle w:val="Hyperlink"/>
            <w:bCs w:val="0"/>
            <w:noProof/>
          </w:rPr>
          <w:delText>4.4</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Detailed information:</w:delText>
        </w:r>
        <w:r w:rsidDel="00BB0317">
          <w:rPr>
            <w:noProof/>
            <w:webHidden/>
          </w:rPr>
          <w:tab/>
          <w:delText>7</w:delText>
        </w:r>
      </w:del>
    </w:p>
    <w:p w14:paraId="441ABB32" w14:textId="77777777" w:rsidR="00A55740" w:rsidDel="00BB0317" w:rsidRDefault="00A55740">
      <w:pPr>
        <w:pStyle w:val="TOC1"/>
        <w:rPr>
          <w:del w:id="947" w:author="Peter Dobson" w:date="2016-04-13T11:53:00Z"/>
          <w:rFonts w:asciiTheme="minorHAnsi" w:eastAsiaTheme="minorEastAsia" w:hAnsiTheme="minorHAnsi" w:cstheme="minorBidi"/>
          <w:b w:val="0"/>
          <w:bCs w:val="0"/>
          <w:caps w:val="0"/>
          <w:noProof/>
          <w:szCs w:val="22"/>
          <w:lang w:eastAsia="en-GB"/>
        </w:rPr>
      </w:pPr>
      <w:del w:id="948" w:author="Peter Dobson" w:date="2016-04-13T11:53:00Z">
        <w:r w:rsidRPr="00BB0317" w:rsidDel="00BB0317">
          <w:rPr>
            <w:rStyle w:val="Hyperlink"/>
            <w:b w:val="0"/>
            <w:bCs w:val="0"/>
            <w:caps w:val="0"/>
            <w:noProof/>
          </w:rPr>
          <w:delText>5</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Wind power</w:delText>
        </w:r>
        <w:r w:rsidDel="00BB0317">
          <w:rPr>
            <w:noProof/>
            <w:webHidden/>
          </w:rPr>
          <w:tab/>
          <w:delText>7</w:delText>
        </w:r>
      </w:del>
    </w:p>
    <w:p w14:paraId="508C47FA" w14:textId="77777777" w:rsidR="00A55740" w:rsidDel="00BB0317" w:rsidRDefault="00A55740">
      <w:pPr>
        <w:pStyle w:val="TOC2"/>
        <w:rPr>
          <w:del w:id="949" w:author="Peter Dobson" w:date="2016-04-13T11:53:00Z"/>
          <w:rFonts w:asciiTheme="minorHAnsi" w:eastAsiaTheme="minorEastAsia" w:hAnsiTheme="minorHAnsi" w:cstheme="minorBidi"/>
          <w:bCs w:val="0"/>
          <w:noProof/>
          <w:szCs w:val="22"/>
          <w:lang w:eastAsia="en-GB"/>
        </w:rPr>
      </w:pPr>
      <w:del w:id="950" w:author="Peter Dobson" w:date="2016-04-13T11:53:00Z">
        <w:r w:rsidRPr="00BB0317" w:rsidDel="00BB0317">
          <w:rPr>
            <w:rStyle w:val="Hyperlink"/>
            <w:bCs w:val="0"/>
            <w:noProof/>
          </w:rPr>
          <w:delText>5.1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7</w:delText>
        </w:r>
      </w:del>
    </w:p>
    <w:p w14:paraId="30B2215B" w14:textId="77777777" w:rsidR="00A55740" w:rsidDel="00BB0317" w:rsidRDefault="00A55740">
      <w:pPr>
        <w:pStyle w:val="TOC2"/>
        <w:rPr>
          <w:del w:id="951" w:author="Peter Dobson" w:date="2016-04-13T11:53:00Z"/>
          <w:rFonts w:asciiTheme="minorHAnsi" w:eastAsiaTheme="minorEastAsia" w:hAnsiTheme="minorHAnsi" w:cstheme="minorBidi"/>
          <w:bCs w:val="0"/>
          <w:noProof/>
          <w:szCs w:val="22"/>
          <w:lang w:eastAsia="en-GB"/>
        </w:rPr>
      </w:pPr>
      <w:del w:id="952" w:author="Peter Dobson" w:date="2016-04-13T11:53:00Z">
        <w:r w:rsidRPr="00BB0317" w:rsidDel="00BB0317">
          <w:rPr>
            <w:rStyle w:val="Hyperlink"/>
            <w:bCs w:val="0"/>
            <w:noProof/>
          </w:rPr>
          <w:delText>5.2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7</w:delText>
        </w:r>
      </w:del>
    </w:p>
    <w:p w14:paraId="3CB66A3D" w14:textId="77777777" w:rsidR="00A55740" w:rsidDel="00BB0317" w:rsidRDefault="00A55740">
      <w:pPr>
        <w:pStyle w:val="TOC2"/>
        <w:rPr>
          <w:del w:id="953" w:author="Peter Dobson" w:date="2016-04-13T11:53:00Z"/>
          <w:rFonts w:asciiTheme="minorHAnsi" w:eastAsiaTheme="minorEastAsia" w:hAnsiTheme="minorHAnsi" w:cstheme="minorBidi"/>
          <w:bCs w:val="0"/>
          <w:noProof/>
          <w:szCs w:val="22"/>
          <w:lang w:eastAsia="en-GB"/>
        </w:rPr>
      </w:pPr>
      <w:del w:id="954" w:author="Peter Dobson" w:date="2016-04-13T11:53:00Z">
        <w:r w:rsidRPr="00BB0317" w:rsidDel="00BB0317">
          <w:rPr>
            <w:rStyle w:val="Hyperlink"/>
            <w:bCs w:val="0"/>
            <w:noProof/>
          </w:rPr>
          <w:delText>5.3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8</w:delText>
        </w:r>
      </w:del>
    </w:p>
    <w:p w14:paraId="3D167942" w14:textId="77777777" w:rsidR="00A55740" w:rsidDel="00BB0317" w:rsidRDefault="00A55740">
      <w:pPr>
        <w:pStyle w:val="TOC2"/>
        <w:rPr>
          <w:del w:id="955" w:author="Peter Dobson" w:date="2016-04-13T11:53:00Z"/>
          <w:rFonts w:asciiTheme="minorHAnsi" w:eastAsiaTheme="minorEastAsia" w:hAnsiTheme="minorHAnsi" w:cstheme="minorBidi"/>
          <w:bCs w:val="0"/>
          <w:noProof/>
          <w:szCs w:val="22"/>
          <w:lang w:eastAsia="en-GB"/>
        </w:rPr>
      </w:pPr>
      <w:del w:id="956" w:author="Peter Dobson" w:date="2016-04-13T11:53:00Z">
        <w:r w:rsidRPr="00BB0317" w:rsidDel="00BB0317">
          <w:rPr>
            <w:rStyle w:val="Hyperlink"/>
            <w:bCs w:val="0"/>
            <w:noProof/>
          </w:rPr>
          <w:delText>5.4</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Detailed information</w:delText>
        </w:r>
        <w:r w:rsidDel="00BB0317">
          <w:rPr>
            <w:noProof/>
            <w:webHidden/>
          </w:rPr>
          <w:tab/>
          <w:delText>8</w:delText>
        </w:r>
      </w:del>
    </w:p>
    <w:p w14:paraId="22369D50" w14:textId="77777777" w:rsidR="00A55740" w:rsidDel="00BB0317" w:rsidRDefault="00A55740">
      <w:pPr>
        <w:pStyle w:val="TOC1"/>
        <w:rPr>
          <w:del w:id="957" w:author="Peter Dobson" w:date="2016-04-13T11:53:00Z"/>
          <w:rFonts w:asciiTheme="minorHAnsi" w:eastAsiaTheme="minorEastAsia" w:hAnsiTheme="minorHAnsi" w:cstheme="minorBidi"/>
          <w:b w:val="0"/>
          <w:bCs w:val="0"/>
          <w:caps w:val="0"/>
          <w:noProof/>
          <w:szCs w:val="22"/>
          <w:lang w:eastAsia="en-GB"/>
        </w:rPr>
      </w:pPr>
      <w:del w:id="958" w:author="Peter Dobson" w:date="2016-04-13T11:53:00Z">
        <w:r w:rsidRPr="00BB0317" w:rsidDel="00BB0317">
          <w:rPr>
            <w:rStyle w:val="Hyperlink"/>
            <w:b w:val="0"/>
            <w:bCs w:val="0"/>
            <w:caps w:val="0"/>
            <w:noProof/>
          </w:rPr>
          <w:delText>6</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Wave Activated Generator (WAG)</w:delText>
        </w:r>
        <w:r w:rsidDel="00BB0317">
          <w:rPr>
            <w:noProof/>
            <w:webHidden/>
          </w:rPr>
          <w:tab/>
          <w:delText>8</w:delText>
        </w:r>
      </w:del>
    </w:p>
    <w:p w14:paraId="243DD2B7" w14:textId="77777777" w:rsidR="00A55740" w:rsidDel="00BB0317" w:rsidRDefault="00A55740">
      <w:pPr>
        <w:pStyle w:val="TOC2"/>
        <w:rPr>
          <w:del w:id="959" w:author="Peter Dobson" w:date="2016-04-13T11:53:00Z"/>
          <w:rFonts w:asciiTheme="minorHAnsi" w:eastAsiaTheme="minorEastAsia" w:hAnsiTheme="minorHAnsi" w:cstheme="minorBidi"/>
          <w:bCs w:val="0"/>
          <w:noProof/>
          <w:szCs w:val="22"/>
          <w:lang w:eastAsia="en-GB"/>
        </w:rPr>
      </w:pPr>
      <w:del w:id="960" w:author="Peter Dobson" w:date="2016-04-13T11:53:00Z">
        <w:r w:rsidRPr="00BB0317" w:rsidDel="00BB0317">
          <w:rPr>
            <w:rStyle w:val="Hyperlink"/>
            <w:bCs w:val="0"/>
            <w:noProof/>
          </w:rPr>
          <w:delText>6.1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8</w:delText>
        </w:r>
      </w:del>
    </w:p>
    <w:p w14:paraId="72C98959" w14:textId="77777777" w:rsidR="00A55740" w:rsidDel="00BB0317" w:rsidRDefault="00A55740">
      <w:pPr>
        <w:pStyle w:val="TOC2"/>
        <w:rPr>
          <w:del w:id="961" w:author="Peter Dobson" w:date="2016-04-13T11:53:00Z"/>
          <w:rFonts w:asciiTheme="minorHAnsi" w:eastAsiaTheme="minorEastAsia" w:hAnsiTheme="minorHAnsi" w:cstheme="minorBidi"/>
          <w:bCs w:val="0"/>
          <w:noProof/>
          <w:szCs w:val="22"/>
          <w:lang w:eastAsia="en-GB"/>
        </w:rPr>
      </w:pPr>
      <w:del w:id="962" w:author="Peter Dobson" w:date="2016-04-13T11:53:00Z">
        <w:r w:rsidRPr="00BB0317" w:rsidDel="00BB0317">
          <w:rPr>
            <w:rStyle w:val="Hyperlink"/>
            <w:bCs w:val="0"/>
            <w:noProof/>
          </w:rPr>
          <w:delText>6.2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8</w:delText>
        </w:r>
      </w:del>
    </w:p>
    <w:p w14:paraId="38A7177D" w14:textId="77777777" w:rsidR="00A55740" w:rsidDel="00BB0317" w:rsidRDefault="00A55740">
      <w:pPr>
        <w:pStyle w:val="TOC2"/>
        <w:rPr>
          <w:del w:id="963" w:author="Peter Dobson" w:date="2016-04-13T11:53:00Z"/>
          <w:rFonts w:asciiTheme="minorHAnsi" w:eastAsiaTheme="minorEastAsia" w:hAnsiTheme="minorHAnsi" w:cstheme="minorBidi"/>
          <w:bCs w:val="0"/>
          <w:noProof/>
          <w:szCs w:val="22"/>
          <w:lang w:eastAsia="en-GB"/>
        </w:rPr>
      </w:pPr>
      <w:del w:id="964" w:author="Peter Dobson" w:date="2016-04-13T11:53:00Z">
        <w:r w:rsidRPr="00BB0317" w:rsidDel="00BB0317">
          <w:rPr>
            <w:rStyle w:val="Hyperlink"/>
            <w:bCs w:val="0"/>
            <w:noProof/>
          </w:rPr>
          <w:delText>6.3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8</w:delText>
        </w:r>
      </w:del>
    </w:p>
    <w:p w14:paraId="7D3CEF7F" w14:textId="77777777" w:rsidR="00A55740" w:rsidDel="00BB0317" w:rsidRDefault="00A55740">
      <w:pPr>
        <w:pStyle w:val="TOC1"/>
        <w:rPr>
          <w:del w:id="965" w:author="Peter Dobson" w:date="2016-04-13T11:53:00Z"/>
          <w:rFonts w:asciiTheme="minorHAnsi" w:eastAsiaTheme="minorEastAsia" w:hAnsiTheme="minorHAnsi" w:cstheme="minorBidi"/>
          <w:b w:val="0"/>
          <w:bCs w:val="0"/>
          <w:caps w:val="0"/>
          <w:noProof/>
          <w:szCs w:val="22"/>
          <w:lang w:eastAsia="en-GB"/>
        </w:rPr>
      </w:pPr>
      <w:del w:id="966" w:author="Peter Dobson" w:date="2016-04-13T11:53:00Z">
        <w:r w:rsidRPr="00BB0317" w:rsidDel="00BB0317">
          <w:rPr>
            <w:rStyle w:val="Hyperlink"/>
            <w:b w:val="0"/>
            <w:bCs w:val="0"/>
            <w:caps w:val="0"/>
            <w:noProof/>
          </w:rPr>
          <w:delText>7</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Fuel Cells</w:delText>
        </w:r>
        <w:r w:rsidDel="00BB0317">
          <w:rPr>
            <w:noProof/>
            <w:webHidden/>
          </w:rPr>
          <w:tab/>
          <w:delText>8</w:delText>
        </w:r>
      </w:del>
    </w:p>
    <w:p w14:paraId="25BCDA38" w14:textId="77777777" w:rsidR="00A55740" w:rsidDel="00BB0317" w:rsidRDefault="00A55740">
      <w:pPr>
        <w:pStyle w:val="TOC2"/>
        <w:rPr>
          <w:del w:id="967" w:author="Peter Dobson" w:date="2016-04-13T11:53:00Z"/>
          <w:rFonts w:asciiTheme="minorHAnsi" w:eastAsiaTheme="minorEastAsia" w:hAnsiTheme="minorHAnsi" w:cstheme="minorBidi"/>
          <w:bCs w:val="0"/>
          <w:noProof/>
          <w:szCs w:val="22"/>
          <w:lang w:eastAsia="en-GB"/>
        </w:rPr>
      </w:pPr>
      <w:del w:id="968" w:author="Peter Dobson" w:date="2016-04-13T11:53:00Z">
        <w:r w:rsidRPr="00BB0317" w:rsidDel="00BB0317">
          <w:rPr>
            <w:rStyle w:val="Hyperlink"/>
            <w:bCs w:val="0"/>
            <w:noProof/>
          </w:rPr>
          <w:delText>7.1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8</w:delText>
        </w:r>
      </w:del>
    </w:p>
    <w:p w14:paraId="590C4C37" w14:textId="77777777" w:rsidR="00A55740" w:rsidDel="00BB0317" w:rsidRDefault="00A55740">
      <w:pPr>
        <w:pStyle w:val="TOC2"/>
        <w:rPr>
          <w:del w:id="969" w:author="Peter Dobson" w:date="2016-04-13T11:53:00Z"/>
          <w:rFonts w:asciiTheme="minorHAnsi" w:eastAsiaTheme="minorEastAsia" w:hAnsiTheme="minorHAnsi" w:cstheme="minorBidi"/>
          <w:bCs w:val="0"/>
          <w:noProof/>
          <w:szCs w:val="22"/>
          <w:lang w:eastAsia="en-GB"/>
        </w:rPr>
      </w:pPr>
      <w:del w:id="970" w:author="Peter Dobson" w:date="2016-04-13T11:53:00Z">
        <w:r w:rsidRPr="00BB0317" w:rsidDel="00BB0317">
          <w:rPr>
            <w:rStyle w:val="Hyperlink"/>
            <w:bCs w:val="0"/>
            <w:noProof/>
          </w:rPr>
          <w:delText>7.2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9</w:delText>
        </w:r>
      </w:del>
    </w:p>
    <w:p w14:paraId="47D4CAD3" w14:textId="77777777" w:rsidR="00A55740" w:rsidDel="00BB0317" w:rsidRDefault="00A55740">
      <w:pPr>
        <w:pStyle w:val="TOC2"/>
        <w:rPr>
          <w:del w:id="971" w:author="Peter Dobson" w:date="2016-04-13T11:53:00Z"/>
          <w:rFonts w:asciiTheme="minorHAnsi" w:eastAsiaTheme="minorEastAsia" w:hAnsiTheme="minorHAnsi" w:cstheme="minorBidi"/>
          <w:bCs w:val="0"/>
          <w:noProof/>
          <w:szCs w:val="22"/>
          <w:lang w:eastAsia="en-GB"/>
        </w:rPr>
      </w:pPr>
      <w:del w:id="972" w:author="Peter Dobson" w:date="2016-04-13T11:53:00Z">
        <w:r w:rsidRPr="00BB0317" w:rsidDel="00BB0317">
          <w:rPr>
            <w:rStyle w:val="Hyperlink"/>
            <w:bCs w:val="0"/>
            <w:noProof/>
          </w:rPr>
          <w:delText>7.3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9</w:delText>
        </w:r>
      </w:del>
    </w:p>
    <w:p w14:paraId="4975C942" w14:textId="77777777" w:rsidR="00A55740" w:rsidDel="00BB0317" w:rsidRDefault="00A55740">
      <w:pPr>
        <w:pStyle w:val="TOC1"/>
        <w:rPr>
          <w:del w:id="973" w:author="Peter Dobson" w:date="2016-04-13T11:53:00Z"/>
          <w:rFonts w:asciiTheme="minorHAnsi" w:eastAsiaTheme="minorEastAsia" w:hAnsiTheme="minorHAnsi" w:cstheme="minorBidi"/>
          <w:b w:val="0"/>
          <w:bCs w:val="0"/>
          <w:caps w:val="0"/>
          <w:noProof/>
          <w:szCs w:val="22"/>
          <w:lang w:eastAsia="en-GB"/>
        </w:rPr>
      </w:pPr>
      <w:del w:id="974" w:author="Peter Dobson" w:date="2016-04-13T11:53:00Z">
        <w:r w:rsidRPr="00BB0317" w:rsidDel="00BB0317">
          <w:rPr>
            <w:rStyle w:val="Hyperlink"/>
            <w:b w:val="0"/>
            <w:bCs w:val="0"/>
            <w:caps w:val="0"/>
            <w:noProof/>
          </w:rPr>
          <w:delText>8</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Diesel Generators</w:delText>
        </w:r>
        <w:r w:rsidDel="00BB0317">
          <w:rPr>
            <w:noProof/>
            <w:webHidden/>
          </w:rPr>
          <w:tab/>
          <w:delText>9</w:delText>
        </w:r>
      </w:del>
    </w:p>
    <w:p w14:paraId="46B6C331" w14:textId="77777777" w:rsidR="00A55740" w:rsidDel="00BB0317" w:rsidRDefault="00A55740">
      <w:pPr>
        <w:pStyle w:val="TOC2"/>
        <w:rPr>
          <w:del w:id="975" w:author="Peter Dobson" w:date="2016-04-13T11:53:00Z"/>
          <w:rFonts w:asciiTheme="minorHAnsi" w:eastAsiaTheme="minorEastAsia" w:hAnsiTheme="minorHAnsi" w:cstheme="minorBidi"/>
          <w:bCs w:val="0"/>
          <w:noProof/>
          <w:szCs w:val="22"/>
          <w:lang w:eastAsia="en-GB"/>
        </w:rPr>
      </w:pPr>
      <w:del w:id="976" w:author="Peter Dobson" w:date="2016-04-13T11:53:00Z">
        <w:r w:rsidRPr="00BB0317" w:rsidDel="00BB0317">
          <w:rPr>
            <w:rStyle w:val="Hyperlink"/>
            <w:bCs w:val="0"/>
            <w:noProof/>
          </w:rPr>
          <w:delText>8.1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9</w:delText>
        </w:r>
      </w:del>
    </w:p>
    <w:p w14:paraId="6C6AFCF3" w14:textId="77777777" w:rsidR="00A55740" w:rsidDel="00BB0317" w:rsidRDefault="00A55740">
      <w:pPr>
        <w:pStyle w:val="TOC2"/>
        <w:rPr>
          <w:del w:id="977" w:author="Peter Dobson" w:date="2016-04-13T11:53:00Z"/>
          <w:rFonts w:asciiTheme="minorHAnsi" w:eastAsiaTheme="minorEastAsia" w:hAnsiTheme="minorHAnsi" w:cstheme="minorBidi"/>
          <w:bCs w:val="0"/>
          <w:noProof/>
          <w:szCs w:val="22"/>
          <w:lang w:eastAsia="en-GB"/>
        </w:rPr>
      </w:pPr>
      <w:del w:id="978" w:author="Peter Dobson" w:date="2016-04-13T11:53:00Z">
        <w:r w:rsidRPr="00BB0317" w:rsidDel="00BB0317">
          <w:rPr>
            <w:rStyle w:val="Hyperlink"/>
            <w:bCs w:val="0"/>
            <w:noProof/>
          </w:rPr>
          <w:delText>8.2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9</w:delText>
        </w:r>
      </w:del>
    </w:p>
    <w:p w14:paraId="5F76E16C" w14:textId="77777777" w:rsidR="00A55740" w:rsidDel="00BB0317" w:rsidRDefault="00A55740">
      <w:pPr>
        <w:pStyle w:val="TOC2"/>
        <w:rPr>
          <w:del w:id="979" w:author="Peter Dobson" w:date="2016-04-13T11:53:00Z"/>
          <w:rFonts w:asciiTheme="minorHAnsi" w:eastAsiaTheme="minorEastAsia" w:hAnsiTheme="minorHAnsi" w:cstheme="minorBidi"/>
          <w:bCs w:val="0"/>
          <w:noProof/>
          <w:szCs w:val="22"/>
          <w:lang w:eastAsia="en-GB"/>
        </w:rPr>
      </w:pPr>
      <w:del w:id="980" w:author="Peter Dobson" w:date="2016-04-13T11:53:00Z">
        <w:r w:rsidRPr="00BB0317" w:rsidDel="00BB0317">
          <w:rPr>
            <w:rStyle w:val="Hyperlink"/>
            <w:bCs w:val="0"/>
            <w:noProof/>
          </w:rPr>
          <w:delText>8.3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9</w:delText>
        </w:r>
      </w:del>
    </w:p>
    <w:p w14:paraId="6EB2E2D8" w14:textId="77777777" w:rsidR="00A55740" w:rsidDel="00BB0317" w:rsidRDefault="00A55740">
      <w:pPr>
        <w:pStyle w:val="TOC1"/>
        <w:rPr>
          <w:del w:id="981" w:author="Peter Dobson" w:date="2016-04-13T11:53:00Z"/>
          <w:rFonts w:asciiTheme="minorHAnsi" w:eastAsiaTheme="minorEastAsia" w:hAnsiTheme="minorHAnsi" w:cstheme="minorBidi"/>
          <w:b w:val="0"/>
          <w:bCs w:val="0"/>
          <w:caps w:val="0"/>
          <w:noProof/>
          <w:szCs w:val="22"/>
          <w:lang w:eastAsia="en-GB"/>
        </w:rPr>
      </w:pPr>
      <w:del w:id="982" w:author="Peter Dobson" w:date="2016-04-13T11:53:00Z">
        <w:r w:rsidRPr="00BB0317" w:rsidDel="00BB0317">
          <w:rPr>
            <w:rStyle w:val="Hyperlink"/>
            <w:b w:val="0"/>
            <w:bCs w:val="0"/>
            <w:caps w:val="0"/>
            <w:noProof/>
          </w:rPr>
          <w:delText>9</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Petrol/Gas Engine Generators</w:delText>
        </w:r>
        <w:r w:rsidDel="00BB0317">
          <w:rPr>
            <w:noProof/>
            <w:webHidden/>
          </w:rPr>
          <w:tab/>
          <w:delText>10</w:delText>
        </w:r>
      </w:del>
    </w:p>
    <w:p w14:paraId="5FB566E9" w14:textId="77777777" w:rsidR="00A55740" w:rsidDel="00BB0317" w:rsidRDefault="00A55740">
      <w:pPr>
        <w:pStyle w:val="TOC2"/>
        <w:rPr>
          <w:del w:id="983" w:author="Peter Dobson" w:date="2016-04-13T11:53:00Z"/>
          <w:rFonts w:asciiTheme="minorHAnsi" w:eastAsiaTheme="minorEastAsia" w:hAnsiTheme="minorHAnsi" w:cstheme="minorBidi"/>
          <w:bCs w:val="0"/>
          <w:noProof/>
          <w:szCs w:val="22"/>
          <w:lang w:eastAsia="en-GB"/>
        </w:rPr>
      </w:pPr>
      <w:del w:id="984" w:author="Peter Dobson" w:date="2016-04-13T11:53:00Z">
        <w:r w:rsidRPr="00BB0317" w:rsidDel="00BB0317">
          <w:rPr>
            <w:rStyle w:val="Hyperlink"/>
            <w:bCs w:val="0"/>
            <w:noProof/>
          </w:rPr>
          <w:delText>9.1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10</w:delText>
        </w:r>
      </w:del>
    </w:p>
    <w:p w14:paraId="4D39EEF5" w14:textId="77777777" w:rsidR="00A55740" w:rsidDel="00BB0317" w:rsidRDefault="00A55740">
      <w:pPr>
        <w:pStyle w:val="TOC2"/>
        <w:rPr>
          <w:del w:id="985" w:author="Peter Dobson" w:date="2016-04-13T11:53:00Z"/>
          <w:rFonts w:asciiTheme="minorHAnsi" w:eastAsiaTheme="minorEastAsia" w:hAnsiTheme="minorHAnsi" w:cstheme="minorBidi"/>
          <w:bCs w:val="0"/>
          <w:noProof/>
          <w:szCs w:val="22"/>
          <w:lang w:eastAsia="en-GB"/>
        </w:rPr>
      </w:pPr>
      <w:del w:id="986" w:author="Peter Dobson" w:date="2016-04-13T11:53:00Z">
        <w:r w:rsidRPr="00BB0317" w:rsidDel="00BB0317">
          <w:rPr>
            <w:rStyle w:val="Hyperlink"/>
            <w:bCs w:val="0"/>
            <w:noProof/>
          </w:rPr>
          <w:delText>9.2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10</w:delText>
        </w:r>
      </w:del>
    </w:p>
    <w:p w14:paraId="4290FF93" w14:textId="77777777" w:rsidR="00A55740" w:rsidDel="00BB0317" w:rsidRDefault="00A55740">
      <w:pPr>
        <w:pStyle w:val="TOC2"/>
        <w:rPr>
          <w:del w:id="987" w:author="Peter Dobson" w:date="2016-04-13T11:53:00Z"/>
          <w:rFonts w:asciiTheme="minorHAnsi" w:eastAsiaTheme="minorEastAsia" w:hAnsiTheme="minorHAnsi" w:cstheme="minorBidi"/>
          <w:bCs w:val="0"/>
          <w:noProof/>
          <w:szCs w:val="22"/>
          <w:lang w:eastAsia="en-GB"/>
        </w:rPr>
      </w:pPr>
      <w:del w:id="988" w:author="Peter Dobson" w:date="2016-04-13T11:53:00Z">
        <w:r w:rsidRPr="00BB0317" w:rsidDel="00BB0317">
          <w:rPr>
            <w:rStyle w:val="Hyperlink"/>
            <w:bCs w:val="0"/>
            <w:noProof/>
          </w:rPr>
          <w:delText>9.3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10</w:delText>
        </w:r>
      </w:del>
    </w:p>
    <w:p w14:paraId="4FA98AAF" w14:textId="77777777" w:rsidR="00A55740" w:rsidDel="00BB0317" w:rsidRDefault="00A55740">
      <w:pPr>
        <w:pStyle w:val="TOC1"/>
        <w:rPr>
          <w:del w:id="989" w:author="Peter Dobson" w:date="2016-04-13T11:53:00Z"/>
          <w:rFonts w:asciiTheme="minorHAnsi" w:eastAsiaTheme="minorEastAsia" w:hAnsiTheme="minorHAnsi" w:cstheme="minorBidi"/>
          <w:b w:val="0"/>
          <w:bCs w:val="0"/>
          <w:caps w:val="0"/>
          <w:noProof/>
          <w:szCs w:val="22"/>
          <w:lang w:eastAsia="en-GB"/>
        </w:rPr>
      </w:pPr>
      <w:del w:id="990" w:author="Peter Dobson" w:date="2016-04-13T11:53:00Z">
        <w:r w:rsidRPr="00BB0317" w:rsidDel="00BB0317">
          <w:rPr>
            <w:rStyle w:val="Hyperlink"/>
            <w:b w:val="0"/>
            <w:bCs w:val="0"/>
            <w:caps w:val="0"/>
            <w:noProof/>
          </w:rPr>
          <w:delText>10</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Hybrid Power Systems</w:delText>
        </w:r>
        <w:r w:rsidDel="00BB0317">
          <w:rPr>
            <w:noProof/>
            <w:webHidden/>
          </w:rPr>
          <w:tab/>
          <w:delText>10</w:delText>
        </w:r>
      </w:del>
    </w:p>
    <w:p w14:paraId="363A4513" w14:textId="77777777" w:rsidR="00A55740" w:rsidDel="00BB0317" w:rsidRDefault="00A55740">
      <w:pPr>
        <w:pStyle w:val="TOC2"/>
        <w:rPr>
          <w:del w:id="991" w:author="Peter Dobson" w:date="2016-04-13T11:53:00Z"/>
          <w:rFonts w:asciiTheme="minorHAnsi" w:eastAsiaTheme="minorEastAsia" w:hAnsiTheme="minorHAnsi" w:cstheme="minorBidi"/>
          <w:bCs w:val="0"/>
          <w:noProof/>
          <w:szCs w:val="22"/>
          <w:lang w:eastAsia="en-GB"/>
        </w:rPr>
      </w:pPr>
      <w:del w:id="992" w:author="Peter Dobson" w:date="2016-04-13T11:53:00Z">
        <w:r w:rsidRPr="00BB0317" w:rsidDel="00BB0317">
          <w:rPr>
            <w:rStyle w:val="Hyperlink"/>
            <w:bCs w:val="0"/>
            <w:noProof/>
          </w:rPr>
          <w:delText>10.1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10</w:delText>
        </w:r>
      </w:del>
    </w:p>
    <w:p w14:paraId="7478BA26" w14:textId="77777777" w:rsidR="00A55740" w:rsidDel="00BB0317" w:rsidRDefault="00A55740">
      <w:pPr>
        <w:pStyle w:val="TOC2"/>
        <w:rPr>
          <w:del w:id="993" w:author="Peter Dobson" w:date="2016-04-13T11:53:00Z"/>
          <w:rFonts w:asciiTheme="minorHAnsi" w:eastAsiaTheme="minorEastAsia" w:hAnsiTheme="minorHAnsi" w:cstheme="minorBidi"/>
          <w:bCs w:val="0"/>
          <w:noProof/>
          <w:szCs w:val="22"/>
          <w:lang w:eastAsia="en-GB"/>
        </w:rPr>
      </w:pPr>
      <w:del w:id="994" w:author="Peter Dobson" w:date="2016-04-13T11:53:00Z">
        <w:r w:rsidRPr="00BB0317" w:rsidDel="00BB0317">
          <w:rPr>
            <w:rStyle w:val="Hyperlink"/>
            <w:bCs w:val="0"/>
            <w:noProof/>
          </w:rPr>
          <w:delText>10.2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Advantages</w:delText>
        </w:r>
        <w:r w:rsidDel="00BB0317">
          <w:rPr>
            <w:noProof/>
            <w:webHidden/>
          </w:rPr>
          <w:tab/>
          <w:delText>10</w:delText>
        </w:r>
      </w:del>
    </w:p>
    <w:p w14:paraId="568A323F" w14:textId="77777777" w:rsidR="00A55740" w:rsidDel="00BB0317" w:rsidRDefault="00A55740">
      <w:pPr>
        <w:pStyle w:val="TOC2"/>
        <w:rPr>
          <w:del w:id="995" w:author="Peter Dobson" w:date="2016-04-13T11:53:00Z"/>
          <w:rFonts w:asciiTheme="minorHAnsi" w:eastAsiaTheme="minorEastAsia" w:hAnsiTheme="minorHAnsi" w:cstheme="minorBidi"/>
          <w:bCs w:val="0"/>
          <w:noProof/>
          <w:szCs w:val="22"/>
          <w:lang w:eastAsia="en-GB"/>
        </w:rPr>
      </w:pPr>
      <w:del w:id="996" w:author="Peter Dobson" w:date="2016-04-13T11:53:00Z">
        <w:r w:rsidRPr="00BB0317" w:rsidDel="00BB0317">
          <w:rPr>
            <w:rStyle w:val="Hyperlink"/>
            <w:bCs w:val="0"/>
            <w:noProof/>
          </w:rPr>
          <w:delText>10.3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Disadvantages</w:delText>
        </w:r>
        <w:r w:rsidDel="00BB0317">
          <w:rPr>
            <w:noProof/>
            <w:webHidden/>
          </w:rPr>
          <w:tab/>
          <w:delText>10</w:delText>
        </w:r>
      </w:del>
    </w:p>
    <w:p w14:paraId="0EB69134" w14:textId="77777777" w:rsidR="00A55740" w:rsidDel="00BB0317" w:rsidRDefault="00A55740">
      <w:pPr>
        <w:pStyle w:val="TOC2"/>
        <w:rPr>
          <w:del w:id="997" w:author="Peter Dobson" w:date="2016-04-13T11:53:00Z"/>
          <w:rFonts w:asciiTheme="minorHAnsi" w:eastAsiaTheme="minorEastAsia" w:hAnsiTheme="minorHAnsi" w:cstheme="minorBidi"/>
          <w:bCs w:val="0"/>
          <w:noProof/>
          <w:szCs w:val="22"/>
          <w:lang w:eastAsia="en-GB"/>
        </w:rPr>
      </w:pPr>
      <w:del w:id="998" w:author="Peter Dobson" w:date="2016-04-13T11:53:00Z">
        <w:r w:rsidRPr="00BB0317" w:rsidDel="00BB0317">
          <w:rPr>
            <w:rStyle w:val="Hyperlink"/>
            <w:bCs w:val="0"/>
            <w:noProof/>
          </w:rPr>
          <w:delText>10.4</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Comments</w:delText>
        </w:r>
        <w:r w:rsidDel="00BB0317">
          <w:rPr>
            <w:noProof/>
            <w:webHidden/>
          </w:rPr>
          <w:tab/>
          <w:delText>10</w:delText>
        </w:r>
      </w:del>
    </w:p>
    <w:p w14:paraId="0CED241A" w14:textId="77777777" w:rsidR="00A55740" w:rsidDel="00BB0317" w:rsidRDefault="00A55740">
      <w:pPr>
        <w:pStyle w:val="TOC2"/>
        <w:rPr>
          <w:del w:id="999" w:author="Peter Dobson" w:date="2016-04-13T11:53:00Z"/>
          <w:rFonts w:asciiTheme="minorHAnsi" w:eastAsiaTheme="minorEastAsia" w:hAnsiTheme="minorHAnsi" w:cstheme="minorBidi"/>
          <w:bCs w:val="0"/>
          <w:noProof/>
          <w:szCs w:val="22"/>
          <w:lang w:eastAsia="en-GB"/>
        </w:rPr>
      </w:pPr>
      <w:del w:id="1000" w:author="Peter Dobson" w:date="2016-04-13T11:53:00Z">
        <w:r w:rsidRPr="00BB0317" w:rsidDel="00BB0317">
          <w:rPr>
            <w:rStyle w:val="Hyperlink"/>
            <w:bCs w:val="0"/>
            <w:noProof/>
          </w:rPr>
          <w:delText>10.5</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Design considerations:</w:delText>
        </w:r>
        <w:r w:rsidDel="00BB0317">
          <w:rPr>
            <w:noProof/>
            <w:webHidden/>
          </w:rPr>
          <w:tab/>
          <w:delText>10</w:delText>
        </w:r>
      </w:del>
    </w:p>
    <w:p w14:paraId="008EB35E" w14:textId="77777777" w:rsidR="00A55740" w:rsidDel="00BB0317" w:rsidRDefault="00A55740">
      <w:pPr>
        <w:pStyle w:val="TOC1"/>
        <w:rPr>
          <w:del w:id="1001" w:author="Peter Dobson" w:date="2016-04-13T11:53:00Z"/>
          <w:rFonts w:asciiTheme="minorHAnsi" w:eastAsiaTheme="minorEastAsia" w:hAnsiTheme="minorHAnsi" w:cstheme="minorBidi"/>
          <w:b w:val="0"/>
          <w:bCs w:val="0"/>
          <w:caps w:val="0"/>
          <w:noProof/>
          <w:szCs w:val="22"/>
          <w:lang w:eastAsia="en-GB"/>
        </w:rPr>
      </w:pPr>
      <w:del w:id="1002" w:author="Peter Dobson" w:date="2016-04-13T11:53:00Z">
        <w:r w:rsidRPr="00BB0317" w:rsidDel="00BB0317">
          <w:rPr>
            <w:rStyle w:val="Hyperlink"/>
            <w:b w:val="0"/>
            <w:bCs w:val="0"/>
            <w:caps w:val="0"/>
            <w:noProof/>
          </w:rPr>
          <w:delText>11</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Lightning/surge Protection</w:delText>
        </w:r>
        <w:r w:rsidDel="00BB0317">
          <w:rPr>
            <w:noProof/>
            <w:webHidden/>
          </w:rPr>
          <w:tab/>
          <w:delText>11</w:delText>
        </w:r>
      </w:del>
    </w:p>
    <w:p w14:paraId="7D83E048" w14:textId="77777777" w:rsidR="00A55740" w:rsidDel="00BB0317" w:rsidRDefault="00A55740">
      <w:pPr>
        <w:pStyle w:val="TOC1"/>
        <w:rPr>
          <w:del w:id="1003" w:author="Peter Dobson" w:date="2016-04-13T11:53:00Z"/>
          <w:rFonts w:asciiTheme="minorHAnsi" w:eastAsiaTheme="minorEastAsia" w:hAnsiTheme="minorHAnsi" w:cstheme="minorBidi"/>
          <w:b w:val="0"/>
          <w:bCs w:val="0"/>
          <w:caps w:val="0"/>
          <w:noProof/>
          <w:szCs w:val="22"/>
          <w:lang w:eastAsia="en-GB"/>
        </w:rPr>
      </w:pPr>
      <w:del w:id="1004" w:author="Peter Dobson" w:date="2016-04-13T11:53:00Z">
        <w:r w:rsidRPr="00BB0317" w:rsidDel="00BB0317">
          <w:rPr>
            <w:rStyle w:val="Hyperlink"/>
            <w:b w:val="0"/>
            <w:bCs w:val="0"/>
            <w:caps w:val="0"/>
            <w:noProof/>
          </w:rPr>
          <w:delText>12</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Installation</w:delText>
        </w:r>
        <w:r w:rsidDel="00BB0317">
          <w:rPr>
            <w:noProof/>
            <w:webHidden/>
          </w:rPr>
          <w:tab/>
          <w:delText>11</w:delText>
        </w:r>
      </w:del>
    </w:p>
    <w:p w14:paraId="474020C5" w14:textId="77777777" w:rsidR="00A55740" w:rsidDel="00BB0317" w:rsidRDefault="00A55740">
      <w:pPr>
        <w:pStyle w:val="TOC2"/>
        <w:rPr>
          <w:del w:id="1005" w:author="Peter Dobson" w:date="2016-04-13T11:53:00Z"/>
          <w:rFonts w:asciiTheme="minorHAnsi" w:eastAsiaTheme="minorEastAsia" w:hAnsiTheme="minorHAnsi" w:cstheme="minorBidi"/>
          <w:bCs w:val="0"/>
          <w:noProof/>
          <w:szCs w:val="22"/>
          <w:lang w:eastAsia="en-GB"/>
        </w:rPr>
      </w:pPr>
      <w:del w:id="1006" w:author="Peter Dobson" w:date="2016-04-13T11:53:00Z">
        <w:r w:rsidRPr="00BB0317" w:rsidDel="00BB0317">
          <w:rPr>
            <w:rStyle w:val="Hyperlink"/>
            <w:bCs w:val="0"/>
            <w:noProof/>
          </w:rPr>
          <w:delText>12.1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General</w:delText>
        </w:r>
        <w:r w:rsidDel="00BB0317">
          <w:rPr>
            <w:noProof/>
            <w:webHidden/>
          </w:rPr>
          <w:tab/>
          <w:delText>11</w:delText>
        </w:r>
      </w:del>
    </w:p>
    <w:p w14:paraId="0235F944" w14:textId="77777777" w:rsidR="00A55740" w:rsidDel="00BB0317" w:rsidRDefault="00A55740">
      <w:pPr>
        <w:pStyle w:val="TOC3"/>
        <w:rPr>
          <w:del w:id="1007" w:author="Peter Dobson" w:date="2016-04-13T11:53:00Z"/>
          <w:rFonts w:asciiTheme="minorHAnsi" w:eastAsiaTheme="minorEastAsia" w:hAnsiTheme="minorHAnsi" w:cstheme="minorBidi"/>
          <w:noProof/>
          <w:sz w:val="22"/>
          <w:szCs w:val="22"/>
          <w:lang w:eastAsia="en-GB"/>
        </w:rPr>
      </w:pPr>
      <w:del w:id="1008" w:author="Peter Dobson" w:date="2016-04-13T11:53:00Z">
        <w:r w:rsidRPr="00BB0317" w:rsidDel="00BB0317">
          <w:rPr>
            <w:rStyle w:val="Hyperlink"/>
            <w:noProof/>
          </w:rPr>
          <w:delText>12.1.1</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Electrical Connections</w:delText>
        </w:r>
        <w:r w:rsidDel="00BB0317">
          <w:rPr>
            <w:noProof/>
            <w:webHidden/>
          </w:rPr>
          <w:tab/>
          <w:delText>11</w:delText>
        </w:r>
      </w:del>
    </w:p>
    <w:p w14:paraId="6BA8550E" w14:textId="77777777" w:rsidR="00A55740" w:rsidDel="00BB0317" w:rsidRDefault="00A55740">
      <w:pPr>
        <w:pStyle w:val="TOC2"/>
        <w:rPr>
          <w:del w:id="1009" w:author="Peter Dobson" w:date="2016-04-13T11:53:00Z"/>
          <w:rFonts w:asciiTheme="minorHAnsi" w:eastAsiaTheme="minorEastAsia" w:hAnsiTheme="minorHAnsi" w:cstheme="minorBidi"/>
          <w:bCs w:val="0"/>
          <w:noProof/>
          <w:szCs w:val="22"/>
          <w:lang w:eastAsia="en-GB"/>
        </w:rPr>
      </w:pPr>
      <w:del w:id="1010" w:author="Peter Dobson" w:date="2016-04-13T11:53:00Z">
        <w:r w:rsidRPr="00BB0317" w:rsidDel="00BB0317">
          <w:rPr>
            <w:rStyle w:val="Hyperlink"/>
            <w:bCs w:val="0"/>
            <w:noProof/>
            <w:highlight w:val="yellow"/>
          </w:rPr>
          <w:delText>12.2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highlight w:val="yellow"/>
          </w:rPr>
          <w:delText>Installation</w:delText>
        </w:r>
        <w:r w:rsidDel="00BB0317">
          <w:rPr>
            <w:noProof/>
            <w:webHidden/>
          </w:rPr>
          <w:tab/>
          <w:delText>11</w:delText>
        </w:r>
      </w:del>
    </w:p>
    <w:p w14:paraId="33D3F280" w14:textId="77777777" w:rsidR="00A55740" w:rsidDel="00BB0317" w:rsidRDefault="00A55740">
      <w:pPr>
        <w:pStyle w:val="TOC3"/>
        <w:rPr>
          <w:del w:id="1011" w:author="Peter Dobson" w:date="2016-04-13T11:53:00Z"/>
          <w:rFonts w:asciiTheme="minorHAnsi" w:eastAsiaTheme="minorEastAsia" w:hAnsiTheme="minorHAnsi" w:cstheme="minorBidi"/>
          <w:noProof/>
          <w:sz w:val="22"/>
          <w:szCs w:val="22"/>
          <w:lang w:eastAsia="en-GB"/>
        </w:rPr>
      </w:pPr>
      <w:del w:id="1012" w:author="Peter Dobson" w:date="2016-04-13T11:53:00Z">
        <w:r w:rsidRPr="00BB0317" w:rsidDel="00BB0317">
          <w:rPr>
            <w:rStyle w:val="Hyperlink"/>
            <w:noProof/>
          </w:rPr>
          <w:delText>12.2.1</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General</w:delText>
        </w:r>
        <w:r w:rsidDel="00BB0317">
          <w:rPr>
            <w:noProof/>
            <w:webHidden/>
          </w:rPr>
          <w:tab/>
          <w:delText>11</w:delText>
        </w:r>
      </w:del>
    </w:p>
    <w:p w14:paraId="650ADF01" w14:textId="77777777" w:rsidR="00A55740" w:rsidDel="00BB0317" w:rsidRDefault="00A55740">
      <w:pPr>
        <w:pStyle w:val="TOC3"/>
        <w:rPr>
          <w:del w:id="1013" w:author="Peter Dobson" w:date="2016-04-13T11:53:00Z"/>
          <w:rFonts w:asciiTheme="minorHAnsi" w:eastAsiaTheme="minorEastAsia" w:hAnsiTheme="minorHAnsi" w:cstheme="minorBidi"/>
          <w:noProof/>
          <w:sz w:val="22"/>
          <w:szCs w:val="22"/>
          <w:lang w:eastAsia="en-GB"/>
        </w:rPr>
      </w:pPr>
      <w:del w:id="1014" w:author="Peter Dobson" w:date="2016-04-13T11:53:00Z">
        <w:r w:rsidRPr="00BB0317" w:rsidDel="00BB0317">
          <w:rPr>
            <w:rStyle w:val="Hyperlink"/>
            <w:noProof/>
          </w:rPr>
          <w:delText>12.2.2</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Details for PV systems</w:delText>
        </w:r>
        <w:r w:rsidDel="00BB0317">
          <w:rPr>
            <w:noProof/>
            <w:webHidden/>
          </w:rPr>
          <w:tab/>
          <w:delText>12</w:delText>
        </w:r>
      </w:del>
    </w:p>
    <w:p w14:paraId="6D1A26A4" w14:textId="77777777" w:rsidR="00A55740" w:rsidDel="00BB0317" w:rsidRDefault="00A55740">
      <w:pPr>
        <w:pStyle w:val="TOC1"/>
        <w:rPr>
          <w:del w:id="1015" w:author="Peter Dobson" w:date="2016-04-13T11:53:00Z"/>
          <w:rFonts w:asciiTheme="minorHAnsi" w:eastAsiaTheme="minorEastAsia" w:hAnsiTheme="minorHAnsi" w:cstheme="minorBidi"/>
          <w:b w:val="0"/>
          <w:bCs w:val="0"/>
          <w:caps w:val="0"/>
          <w:noProof/>
          <w:szCs w:val="22"/>
          <w:lang w:eastAsia="en-GB"/>
        </w:rPr>
      </w:pPr>
      <w:del w:id="1016" w:author="Peter Dobson" w:date="2016-04-13T11:53:00Z">
        <w:r w:rsidRPr="00BB0317" w:rsidDel="00BB0317">
          <w:rPr>
            <w:rStyle w:val="Hyperlink"/>
            <w:b w:val="0"/>
            <w:bCs w:val="0"/>
            <w:caps w:val="0"/>
            <w:noProof/>
          </w:rPr>
          <w:delText>13</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Maintenance</w:delText>
        </w:r>
        <w:r w:rsidDel="00BB0317">
          <w:rPr>
            <w:noProof/>
            <w:webHidden/>
          </w:rPr>
          <w:tab/>
          <w:delText>12</w:delText>
        </w:r>
      </w:del>
    </w:p>
    <w:p w14:paraId="1F495665" w14:textId="77777777" w:rsidR="00A55740" w:rsidDel="00BB0317" w:rsidRDefault="00A55740">
      <w:pPr>
        <w:pStyle w:val="TOC2"/>
        <w:rPr>
          <w:del w:id="1017" w:author="Peter Dobson" w:date="2016-04-13T11:53:00Z"/>
          <w:rFonts w:asciiTheme="minorHAnsi" w:eastAsiaTheme="minorEastAsia" w:hAnsiTheme="minorHAnsi" w:cstheme="minorBidi"/>
          <w:bCs w:val="0"/>
          <w:noProof/>
          <w:szCs w:val="22"/>
          <w:lang w:eastAsia="en-GB"/>
        </w:rPr>
      </w:pPr>
      <w:del w:id="1018" w:author="Peter Dobson" w:date="2016-04-13T11:53:00Z">
        <w:r w:rsidRPr="00BB0317" w:rsidDel="00BB0317">
          <w:rPr>
            <w:rStyle w:val="Hyperlink"/>
            <w:bCs w:val="0"/>
            <w:noProof/>
          </w:rPr>
          <w:delText>13.1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Programmed Maintenance</w:delText>
        </w:r>
        <w:r w:rsidDel="00BB0317">
          <w:rPr>
            <w:noProof/>
            <w:webHidden/>
          </w:rPr>
          <w:tab/>
          <w:delText>12</w:delText>
        </w:r>
      </w:del>
    </w:p>
    <w:p w14:paraId="5B841B0F" w14:textId="77777777" w:rsidR="00A55740" w:rsidDel="00BB0317" w:rsidRDefault="00A55740">
      <w:pPr>
        <w:pStyle w:val="TOC2"/>
        <w:rPr>
          <w:del w:id="1019" w:author="Peter Dobson" w:date="2016-04-13T11:53:00Z"/>
          <w:rFonts w:asciiTheme="minorHAnsi" w:eastAsiaTheme="minorEastAsia" w:hAnsiTheme="minorHAnsi" w:cstheme="minorBidi"/>
          <w:bCs w:val="0"/>
          <w:noProof/>
          <w:szCs w:val="22"/>
          <w:lang w:eastAsia="en-GB"/>
        </w:rPr>
      </w:pPr>
      <w:del w:id="1020" w:author="Peter Dobson" w:date="2016-04-13T11:53:00Z">
        <w:r w:rsidRPr="00BB0317" w:rsidDel="00BB0317">
          <w:rPr>
            <w:rStyle w:val="Hyperlink"/>
            <w:bCs w:val="0"/>
            <w:noProof/>
          </w:rPr>
          <w:delText>13.2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Frequency of Maintenance Visits</w:delText>
        </w:r>
        <w:r w:rsidDel="00BB0317">
          <w:rPr>
            <w:noProof/>
            <w:webHidden/>
          </w:rPr>
          <w:tab/>
          <w:delText>13</w:delText>
        </w:r>
      </w:del>
    </w:p>
    <w:p w14:paraId="760EFB64" w14:textId="77777777" w:rsidR="00A55740" w:rsidDel="00BB0317" w:rsidRDefault="00A55740">
      <w:pPr>
        <w:pStyle w:val="TOC2"/>
        <w:rPr>
          <w:del w:id="1021" w:author="Peter Dobson" w:date="2016-04-13T11:53:00Z"/>
          <w:rFonts w:asciiTheme="minorHAnsi" w:eastAsiaTheme="minorEastAsia" w:hAnsiTheme="minorHAnsi" w:cstheme="minorBidi"/>
          <w:bCs w:val="0"/>
          <w:noProof/>
          <w:szCs w:val="22"/>
          <w:lang w:eastAsia="en-GB"/>
        </w:rPr>
      </w:pPr>
      <w:del w:id="1022" w:author="Peter Dobson" w:date="2016-04-13T11:53:00Z">
        <w:r w:rsidRPr="00BB0317" w:rsidDel="00BB0317">
          <w:rPr>
            <w:rStyle w:val="Hyperlink"/>
            <w:bCs w:val="0"/>
            <w:noProof/>
          </w:rPr>
          <w:delText>13.3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Training of Maintenance Personnel</w:delText>
        </w:r>
        <w:r w:rsidDel="00BB0317">
          <w:rPr>
            <w:noProof/>
            <w:webHidden/>
          </w:rPr>
          <w:tab/>
          <w:delText>13</w:delText>
        </w:r>
      </w:del>
    </w:p>
    <w:p w14:paraId="37CF2F94" w14:textId="77777777" w:rsidR="00A55740" w:rsidDel="00BB0317" w:rsidRDefault="00A55740">
      <w:pPr>
        <w:pStyle w:val="TOC1"/>
        <w:rPr>
          <w:del w:id="1023" w:author="Peter Dobson" w:date="2016-04-13T11:53:00Z"/>
          <w:rFonts w:asciiTheme="minorHAnsi" w:eastAsiaTheme="minorEastAsia" w:hAnsiTheme="minorHAnsi" w:cstheme="minorBidi"/>
          <w:b w:val="0"/>
          <w:bCs w:val="0"/>
          <w:caps w:val="0"/>
          <w:noProof/>
          <w:szCs w:val="22"/>
          <w:lang w:eastAsia="en-GB"/>
        </w:rPr>
      </w:pPr>
      <w:del w:id="1024" w:author="Peter Dobson" w:date="2016-04-13T11:53:00Z">
        <w:r w:rsidRPr="00BB0317" w:rsidDel="00BB0317">
          <w:rPr>
            <w:rStyle w:val="Hyperlink"/>
            <w:b w:val="0"/>
            <w:bCs w:val="0"/>
            <w:caps w:val="0"/>
            <w:noProof/>
          </w:rPr>
          <w:delText>14</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Service Life</w:delText>
        </w:r>
        <w:r w:rsidDel="00BB0317">
          <w:rPr>
            <w:noProof/>
            <w:webHidden/>
          </w:rPr>
          <w:tab/>
          <w:delText>14</w:delText>
        </w:r>
      </w:del>
    </w:p>
    <w:p w14:paraId="22610B2C" w14:textId="77777777" w:rsidR="00A55740" w:rsidDel="00BB0317" w:rsidRDefault="00A55740">
      <w:pPr>
        <w:pStyle w:val="TOC4"/>
        <w:rPr>
          <w:del w:id="1025" w:author="Peter Dobson" w:date="2016-04-13T11:53:00Z"/>
          <w:rFonts w:asciiTheme="minorHAnsi" w:eastAsiaTheme="minorEastAsia" w:hAnsiTheme="minorHAnsi" w:cstheme="minorBidi"/>
          <w:b w:val="0"/>
          <w:caps w:val="0"/>
        </w:rPr>
      </w:pPr>
      <w:del w:id="1026" w:author="Peter Dobson" w:date="2016-04-13T11:53:00Z">
        <w:r w:rsidRPr="00BB0317" w:rsidDel="00BB0317">
          <w:rPr>
            <w:rStyle w:val="Hyperlink"/>
            <w:b w:val="0"/>
            <w:caps w:val="0"/>
          </w:rPr>
          <w:delText>ANNEX 1</w:delText>
        </w:r>
        <w:r w:rsidDel="00BB0317">
          <w:rPr>
            <w:rFonts w:asciiTheme="minorHAnsi" w:eastAsiaTheme="minorEastAsia" w:hAnsiTheme="minorHAnsi" w:cstheme="minorBidi"/>
            <w:b w:val="0"/>
            <w:caps w:val="0"/>
          </w:rPr>
          <w:tab/>
        </w:r>
        <w:r w:rsidRPr="00BB0317" w:rsidDel="00BB0317">
          <w:rPr>
            <w:rStyle w:val="Hyperlink"/>
            <w:b w:val="0"/>
            <w:caps w:val="0"/>
          </w:rPr>
          <w:delText>PHOTOVOLTAIC POWER</w:delText>
        </w:r>
        <w:r w:rsidDel="00BB0317">
          <w:rPr>
            <w:webHidden/>
          </w:rPr>
          <w:tab/>
          <w:delText>15</w:delText>
        </w:r>
      </w:del>
    </w:p>
    <w:p w14:paraId="7FF6589E" w14:textId="77777777" w:rsidR="00A55740" w:rsidDel="00BB0317" w:rsidRDefault="00A55740">
      <w:pPr>
        <w:pStyle w:val="TOC1"/>
        <w:rPr>
          <w:del w:id="1027" w:author="Peter Dobson" w:date="2016-04-13T11:53:00Z"/>
          <w:rFonts w:asciiTheme="minorHAnsi" w:eastAsiaTheme="minorEastAsia" w:hAnsiTheme="minorHAnsi" w:cstheme="minorBidi"/>
          <w:b w:val="0"/>
          <w:bCs w:val="0"/>
          <w:caps w:val="0"/>
          <w:noProof/>
          <w:szCs w:val="22"/>
          <w:lang w:eastAsia="en-GB"/>
        </w:rPr>
      </w:pPr>
      <w:del w:id="1028" w:author="Peter Dobson" w:date="2016-04-13T11:53:00Z">
        <w:r w:rsidRPr="00BB0317" w:rsidDel="00BB0317">
          <w:rPr>
            <w:rStyle w:val="Hyperlink"/>
            <w:b w:val="0"/>
            <w:bCs w:val="0"/>
            <w:caps w:val="0"/>
            <w:noProof/>
          </w:rPr>
          <w:delText>1</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PV Module Technology</w:delText>
        </w:r>
        <w:r w:rsidDel="00BB0317">
          <w:rPr>
            <w:noProof/>
            <w:webHidden/>
          </w:rPr>
          <w:tab/>
          <w:delText>15</w:delText>
        </w:r>
      </w:del>
    </w:p>
    <w:p w14:paraId="28B2AA19" w14:textId="77777777" w:rsidR="00A55740" w:rsidDel="00BB0317" w:rsidRDefault="00A55740">
      <w:pPr>
        <w:pStyle w:val="TOC2"/>
        <w:rPr>
          <w:del w:id="1029" w:author="Peter Dobson" w:date="2016-04-13T11:53:00Z"/>
          <w:rFonts w:asciiTheme="minorHAnsi" w:eastAsiaTheme="minorEastAsia" w:hAnsiTheme="minorHAnsi" w:cstheme="minorBidi"/>
          <w:bCs w:val="0"/>
          <w:noProof/>
          <w:szCs w:val="22"/>
          <w:lang w:eastAsia="en-GB"/>
        </w:rPr>
      </w:pPr>
      <w:del w:id="1030" w:author="Peter Dobson" w:date="2016-04-13T11:53:00Z">
        <w:r w:rsidRPr="00BB0317" w:rsidDel="00BB0317">
          <w:rPr>
            <w:rStyle w:val="Hyperlink"/>
            <w:bCs w:val="0"/>
            <w:noProof/>
          </w:rPr>
          <w:delText>1.1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Modular Design Considerations</w:delText>
        </w:r>
        <w:r w:rsidDel="00BB0317">
          <w:rPr>
            <w:noProof/>
            <w:webHidden/>
          </w:rPr>
          <w:tab/>
          <w:delText>15</w:delText>
        </w:r>
      </w:del>
    </w:p>
    <w:p w14:paraId="69344EEE" w14:textId="77777777" w:rsidR="00A55740" w:rsidDel="00BB0317" w:rsidRDefault="00A55740">
      <w:pPr>
        <w:pStyle w:val="TOC3"/>
        <w:rPr>
          <w:del w:id="1031" w:author="Peter Dobson" w:date="2016-04-13T11:53:00Z"/>
          <w:rFonts w:asciiTheme="minorHAnsi" w:eastAsiaTheme="minorEastAsia" w:hAnsiTheme="minorHAnsi" w:cstheme="minorBidi"/>
          <w:noProof/>
          <w:sz w:val="22"/>
          <w:szCs w:val="22"/>
          <w:lang w:eastAsia="en-GB"/>
        </w:rPr>
      </w:pPr>
      <w:del w:id="1032" w:author="Peter Dobson" w:date="2016-04-13T11:53:00Z">
        <w:r w:rsidRPr="00BB0317" w:rsidDel="00BB0317">
          <w:rPr>
            <w:rStyle w:val="Hyperlink"/>
            <w:noProof/>
          </w:rPr>
          <w:delText>1.1.1</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Example of a Modular Design Concept</w:delText>
        </w:r>
        <w:r w:rsidDel="00BB0317">
          <w:rPr>
            <w:noProof/>
            <w:webHidden/>
          </w:rPr>
          <w:tab/>
          <w:delText>15</w:delText>
        </w:r>
      </w:del>
    </w:p>
    <w:p w14:paraId="16C4F61A" w14:textId="77777777" w:rsidR="00A55740" w:rsidDel="00BB0317" w:rsidRDefault="00A55740">
      <w:pPr>
        <w:pStyle w:val="TOC2"/>
        <w:rPr>
          <w:del w:id="1033" w:author="Peter Dobson" w:date="2016-04-13T11:53:00Z"/>
          <w:rFonts w:asciiTheme="minorHAnsi" w:eastAsiaTheme="minorEastAsia" w:hAnsiTheme="minorHAnsi" w:cstheme="minorBidi"/>
          <w:bCs w:val="0"/>
          <w:noProof/>
          <w:szCs w:val="22"/>
          <w:lang w:eastAsia="en-GB"/>
        </w:rPr>
      </w:pPr>
      <w:del w:id="1034" w:author="Peter Dobson" w:date="2016-04-13T11:53:00Z">
        <w:r w:rsidRPr="00BB0317" w:rsidDel="00BB0317">
          <w:rPr>
            <w:rStyle w:val="Hyperlink"/>
            <w:bCs w:val="0"/>
            <w:noProof/>
          </w:rPr>
          <w:delText>1.2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Solar Sizing Design Computer Programs</w:delText>
        </w:r>
        <w:r w:rsidDel="00BB0317">
          <w:rPr>
            <w:noProof/>
            <w:webHidden/>
          </w:rPr>
          <w:tab/>
          <w:delText>15</w:delText>
        </w:r>
      </w:del>
    </w:p>
    <w:p w14:paraId="1D21FDAB" w14:textId="77777777" w:rsidR="00A55740" w:rsidDel="00BB0317" w:rsidRDefault="00A55740">
      <w:pPr>
        <w:pStyle w:val="TOC3"/>
        <w:rPr>
          <w:del w:id="1035" w:author="Peter Dobson" w:date="2016-04-13T11:53:00Z"/>
          <w:rFonts w:asciiTheme="minorHAnsi" w:eastAsiaTheme="minorEastAsia" w:hAnsiTheme="minorHAnsi" w:cstheme="minorBidi"/>
          <w:noProof/>
          <w:sz w:val="22"/>
          <w:szCs w:val="22"/>
          <w:lang w:eastAsia="en-GB"/>
        </w:rPr>
      </w:pPr>
      <w:del w:id="1036" w:author="Peter Dobson" w:date="2016-04-13T11:53:00Z">
        <w:r w:rsidRPr="00BB0317" w:rsidDel="00BB0317">
          <w:rPr>
            <w:rStyle w:val="Hyperlink"/>
            <w:noProof/>
          </w:rPr>
          <w:delText>1.2.1</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PV Energy on Buoys</w:delText>
        </w:r>
        <w:r w:rsidDel="00BB0317">
          <w:rPr>
            <w:noProof/>
            <w:webHidden/>
          </w:rPr>
          <w:tab/>
          <w:delText>16</w:delText>
        </w:r>
      </w:del>
    </w:p>
    <w:p w14:paraId="3C0D41C4" w14:textId="77777777" w:rsidR="00A55740" w:rsidDel="00BB0317" w:rsidRDefault="00A55740">
      <w:pPr>
        <w:pStyle w:val="TOC2"/>
        <w:rPr>
          <w:del w:id="1037" w:author="Peter Dobson" w:date="2016-04-13T11:53:00Z"/>
          <w:rFonts w:asciiTheme="minorHAnsi" w:eastAsiaTheme="minorEastAsia" w:hAnsiTheme="minorHAnsi" w:cstheme="minorBidi"/>
          <w:bCs w:val="0"/>
          <w:noProof/>
          <w:szCs w:val="22"/>
          <w:lang w:eastAsia="en-GB"/>
        </w:rPr>
      </w:pPr>
      <w:del w:id="1038" w:author="Peter Dobson" w:date="2016-04-13T11:53:00Z">
        <w:r w:rsidRPr="00BB0317" w:rsidDel="00BB0317">
          <w:rPr>
            <w:rStyle w:val="Hyperlink"/>
            <w:bCs w:val="0"/>
            <w:noProof/>
          </w:rPr>
          <w:delText>1.3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Charge Regulation</w:delText>
        </w:r>
        <w:r w:rsidDel="00BB0317">
          <w:rPr>
            <w:noProof/>
            <w:webHidden/>
          </w:rPr>
          <w:tab/>
          <w:delText>16</w:delText>
        </w:r>
      </w:del>
    </w:p>
    <w:p w14:paraId="63A0E254" w14:textId="77777777" w:rsidR="00A55740" w:rsidDel="00BB0317" w:rsidRDefault="00A55740">
      <w:pPr>
        <w:pStyle w:val="TOC3"/>
        <w:rPr>
          <w:del w:id="1039" w:author="Peter Dobson" w:date="2016-04-13T11:53:00Z"/>
          <w:rFonts w:asciiTheme="minorHAnsi" w:eastAsiaTheme="minorEastAsia" w:hAnsiTheme="minorHAnsi" w:cstheme="minorBidi"/>
          <w:noProof/>
          <w:sz w:val="22"/>
          <w:szCs w:val="22"/>
          <w:lang w:eastAsia="en-GB"/>
        </w:rPr>
      </w:pPr>
      <w:del w:id="1040" w:author="Peter Dobson" w:date="2016-04-13T11:53:00Z">
        <w:r w:rsidRPr="00BB0317" w:rsidDel="00BB0317">
          <w:rPr>
            <w:rStyle w:val="Hyperlink"/>
            <w:noProof/>
          </w:rPr>
          <w:delText>1.3.1</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Self-regulated PV Modules</w:delText>
        </w:r>
        <w:r w:rsidDel="00BB0317">
          <w:rPr>
            <w:noProof/>
            <w:webHidden/>
          </w:rPr>
          <w:tab/>
          <w:delText>16</w:delText>
        </w:r>
      </w:del>
    </w:p>
    <w:p w14:paraId="2E17A076" w14:textId="77777777" w:rsidR="00A55740" w:rsidDel="00BB0317" w:rsidRDefault="00A55740">
      <w:pPr>
        <w:pStyle w:val="TOC3"/>
        <w:rPr>
          <w:del w:id="1041" w:author="Peter Dobson" w:date="2016-04-13T11:53:00Z"/>
          <w:rFonts w:asciiTheme="minorHAnsi" w:eastAsiaTheme="minorEastAsia" w:hAnsiTheme="minorHAnsi" w:cstheme="minorBidi"/>
          <w:noProof/>
          <w:sz w:val="22"/>
          <w:szCs w:val="22"/>
          <w:lang w:eastAsia="en-GB"/>
        </w:rPr>
      </w:pPr>
      <w:del w:id="1042" w:author="Peter Dobson" w:date="2016-04-13T11:53:00Z">
        <w:r w:rsidRPr="00BB0317" w:rsidDel="00BB0317">
          <w:rPr>
            <w:rStyle w:val="Hyperlink"/>
            <w:noProof/>
          </w:rPr>
          <w:delText>1.3.2</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Electronic Charge Regulator</w:delText>
        </w:r>
        <w:r w:rsidDel="00BB0317">
          <w:rPr>
            <w:noProof/>
            <w:webHidden/>
          </w:rPr>
          <w:tab/>
          <w:delText>17</w:delText>
        </w:r>
      </w:del>
    </w:p>
    <w:p w14:paraId="5B739094" w14:textId="77777777" w:rsidR="00A55740" w:rsidDel="00BB0317" w:rsidRDefault="00A55740">
      <w:pPr>
        <w:pStyle w:val="TOC3"/>
        <w:rPr>
          <w:del w:id="1043" w:author="Peter Dobson" w:date="2016-04-13T11:53:00Z"/>
          <w:rFonts w:asciiTheme="minorHAnsi" w:eastAsiaTheme="minorEastAsia" w:hAnsiTheme="minorHAnsi" w:cstheme="minorBidi"/>
          <w:noProof/>
          <w:sz w:val="22"/>
          <w:szCs w:val="22"/>
          <w:lang w:eastAsia="en-GB"/>
        </w:rPr>
      </w:pPr>
      <w:del w:id="1044" w:author="Peter Dobson" w:date="2016-04-13T11:53:00Z">
        <w:r w:rsidRPr="00BB0317" w:rsidDel="00BB0317">
          <w:rPr>
            <w:rStyle w:val="Hyperlink"/>
            <w:noProof/>
          </w:rPr>
          <w:delText>1.3.3</w:delText>
        </w:r>
        <w:r w:rsidDel="00BB0317">
          <w:rPr>
            <w:rFonts w:asciiTheme="minorHAnsi" w:eastAsiaTheme="minorEastAsia" w:hAnsiTheme="minorHAnsi" w:cstheme="minorBidi"/>
            <w:noProof/>
            <w:sz w:val="22"/>
            <w:szCs w:val="22"/>
            <w:lang w:eastAsia="en-GB"/>
          </w:rPr>
          <w:tab/>
        </w:r>
        <w:r w:rsidRPr="00BB0317" w:rsidDel="00BB0317">
          <w:rPr>
            <w:rStyle w:val="Hyperlink"/>
            <w:noProof/>
          </w:rPr>
          <w:delText>Shading (or bypass) Diodes</w:delText>
        </w:r>
        <w:r w:rsidDel="00BB0317">
          <w:rPr>
            <w:noProof/>
            <w:webHidden/>
          </w:rPr>
          <w:tab/>
          <w:delText>17</w:delText>
        </w:r>
      </w:del>
    </w:p>
    <w:p w14:paraId="7B7E6311" w14:textId="77777777" w:rsidR="00A55740" w:rsidDel="00BB0317" w:rsidRDefault="00A55740">
      <w:pPr>
        <w:pStyle w:val="TOC2"/>
        <w:rPr>
          <w:del w:id="1045" w:author="Peter Dobson" w:date="2016-04-13T11:53:00Z"/>
          <w:rFonts w:asciiTheme="minorHAnsi" w:eastAsiaTheme="minorEastAsia" w:hAnsiTheme="minorHAnsi" w:cstheme="minorBidi"/>
          <w:bCs w:val="0"/>
          <w:noProof/>
          <w:szCs w:val="22"/>
          <w:lang w:eastAsia="en-GB"/>
        </w:rPr>
      </w:pPr>
      <w:del w:id="1046" w:author="Peter Dobson" w:date="2016-04-13T11:53:00Z">
        <w:r w:rsidRPr="00BB0317" w:rsidDel="00BB0317">
          <w:rPr>
            <w:rStyle w:val="Hyperlink"/>
            <w:bCs w:val="0"/>
            <w:noProof/>
          </w:rPr>
          <w:delText>1.4</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Practical Considerations</w:delText>
        </w:r>
        <w:r w:rsidDel="00BB0317">
          <w:rPr>
            <w:noProof/>
            <w:webHidden/>
          </w:rPr>
          <w:tab/>
          <w:delText>17</w:delText>
        </w:r>
      </w:del>
    </w:p>
    <w:p w14:paraId="3AAB7332" w14:textId="77777777" w:rsidR="00A55740" w:rsidDel="00BB0317" w:rsidRDefault="00A55740">
      <w:pPr>
        <w:pStyle w:val="TOC4"/>
        <w:rPr>
          <w:del w:id="1047" w:author="Peter Dobson" w:date="2016-04-13T11:53:00Z"/>
          <w:rFonts w:asciiTheme="minorHAnsi" w:eastAsiaTheme="minorEastAsia" w:hAnsiTheme="minorHAnsi" w:cstheme="minorBidi"/>
          <w:b w:val="0"/>
          <w:caps w:val="0"/>
        </w:rPr>
      </w:pPr>
      <w:del w:id="1048" w:author="Peter Dobson" w:date="2016-04-13T11:53:00Z">
        <w:r w:rsidRPr="00BB0317" w:rsidDel="00BB0317">
          <w:rPr>
            <w:rStyle w:val="Hyperlink"/>
            <w:b w:val="0"/>
            <w:caps w:val="0"/>
          </w:rPr>
          <w:delText>ANNEX 2</w:delText>
        </w:r>
        <w:r w:rsidDel="00BB0317">
          <w:rPr>
            <w:rFonts w:asciiTheme="minorHAnsi" w:eastAsiaTheme="minorEastAsia" w:hAnsiTheme="minorHAnsi" w:cstheme="minorBidi"/>
            <w:b w:val="0"/>
            <w:caps w:val="0"/>
          </w:rPr>
          <w:tab/>
        </w:r>
        <w:r w:rsidRPr="00BB0317" w:rsidDel="00BB0317">
          <w:rPr>
            <w:rStyle w:val="Hyperlink"/>
            <w:b w:val="0"/>
            <w:caps w:val="0"/>
          </w:rPr>
          <w:delText>WIND GENERATION</w:delText>
        </w:r>
        <w:r w:rsidDel="00BB0317">
          <w:rPr>
            <w:webHidden/>
          </w:rPr>
          <w:tab/>
          <w:delText>18</w:delText>
        </w:r>
      </w:del>
    </w:p>
    <w:p w14:paraId="5E6F0DEB" w14:textId="77777777" w:rsidR="00A55740" w:rsidDel="00BB0317" w:rsidRDefault="00A55740">
      <w:pPr>
        <w:pStyle w:val="TOC1"/>
        <w:rPr>
          <w:del w:id="1049" w:author="Peter Dobson" w:date="2016-04-13T11:53:00Z"/>
          <w:rFonts w:asciiTheme="minorHAnsi" w:eastAsiaTheme="minorEastAsia" w:hAnsiTheme="minorHAnsi" w:cstheme="minorBidi"/>
          <w:b w:val="0"/>
          <w:bCs w:val="0"/>
          <w:caps w:val="0"/>
          <w:noProof/>
          <w:szCs w:val="22"/>
          <w:lang w:eastAsia="en-GB"/>
        </w:rPr>
      </w:pPr>
      <w:del w:id="1050" w:author="Peter Dobson" w:date="2016-04-13T11:53:00Z">
        <w:r w:rsidRPr="00BB0317" w:rsidDel="00BB0317">
          <w:rPr>
            <w:rStyle w:val="Hyperlink"/>
            <w:b w:val="0"/>
            <w:bCs w:val="0"/>
            <w:caps w:val="0"/>
            <w:noProof/>
          </w:rPr>
          <w:delText>1</w:delText>
        </w:r>
        <w:r w:rsidDel="00BB0317">
          <w:rPr>
            <w:rFonts w:asciiTheme="minorHAnsi" w:eastAsiaTheme="minorEastAsia" w:hAnsiTheme="minorHAnsi" w:cstheme="minorBidi"/>
            <w:b w:val="0"/>
            <w:bCs w:val="0"/>
            <w:caps w:val="0"/>
            <w:noProof/>
            <w:szCs w:val="22"/>
            <w:lang w:eastAsia="en-GB"/>
          </w:rPr>
          <w:tab/>
        </w:r>
        <w:r w:rsidRPr="00BB0317" w:rsidDel="00BB0317">
          <w:rPr>
            <w:rStyle w:val="Hyperlink"/>
            <w:b w:val="0"/>
            <w:bCs w:val="0"/>
            <w:caps w:val="0"/>
            <w:noProof/>
          </w:rPr>
          <w:delText>Power production</w:delText>
        </w:r>
        <w:r w:rsidDel="00BB0317">
          <w:rPr>
            <w:noProof/>
            <w:webHidden/>
          </w:rPr>
          <w:tab/>
          <w:delText>18</w:delText>
        </w:r>
      </w:del>
    </w:p>
    <w:p w14:paraId="6575D885" w14:textId="77777777" w:rsidR="00A55740" w:rsidDel="00BB0317" w:rsidRDefault="00A55740">
      <w:pPr>
        <w:pStyle w:val="TOC2"/>
        <w:rPr>
          <w:del w:id="1051" w:author="Peter Dobson" w:date="2016-04-13T11:53:00Z"/>
          <w:rFonts w:asciiTheme="minorHAnsi" w:eastAsiaTheme="minorEastAsia" w:hAnsiTheme="minorHAnsi" w:cstheme="minorBidi"/>
          <w:bCs w:val="0"/>
          <w:noProof/>
          <w:szCs w:val="22"/>
          <w:lang w:eastAsia="en-GB"/>
        </w:rPr>
      </w:pPr>
      <w:del w:id="1052" w:author="Peter Dobson" w:date="2016-04-13T11:53:00Z">
        <w:r w:rsidRPr="00BB0317" w:rsidDel="00BB0317">
          <w:rPr>
            <w:rStyle w:val="Hyperlink"/>
            <w:bCs w:val="0"/>
            <w:noProof/>
          </w:rPr>
          <w:delText>1.1</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Horizontal axis</w:delText>
        </w:r>
        <w:r w:rsidDel="00BB0317">
          <w:rPr>
            <w:noProof/>
            <w:webHidden/>
          </w:rPr>
          <w:tab/>
          <w:delText>18</w:delText>
        </w:r>
      </w:del>
    </w:p>
    <w:p w14:paraId="75005296" w14:textId="77777777" w:rsidR="00A55740" w:rsidDel="00BB0317" w:rsidRDefault="00A55740">
      <w:pPr>
        <w:pStyle w:val="TOC2"/>
        <w:rPr>
          <w:del w:id="1053" w:author="Peter Dobson" w:date="2016-04-13T11:53:00Z"/>
          <w:rFonts w:asciiTheme="minorHAnsi" w:eastAsiaTheme="minorEastAsia" w:hAnsiTheme="minorHAnsi" w:cstheme="minorBidi"/>
          <w:bCs w:val="0"/>
          <w:noProof/>
          <w:szCs w:val="22"/>
          <w:lang w:eastAsia="en-GB"/>
        </w:rPr>
      </w:pPr>
      <w:del w:id="1054" w:author="Peter Dobson" w:date="2016-04-13T11:53:00Z">
        <w:r w:rsidRPr="00BB0317" w:rsidDel="00BB0317">
          <w:rPr>
            <w:rStyle w:val="Hyperlink"/>
            <w:bCs w:val="0"/>
            <w:noProof/>
          </w:rPr>
          <w:delText>1.2</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Vertical axis</w:delText>
        </w:r>
        <w:r w:rsidDel="00BB0317">
          <w:rPr>
            <w:noProof/>
            <w:webHidden/>
          </w:rPr>
          <w:tab/>
          <w:delText>18</w:delText>
        </w:r>
      </w:del>
    </w:p>
    <w:p w14:paraId="286D3064" w14:textId="77777777" w:rsidR="00A55740" w:rsidDel="00BB0317" w:rsidRDefault="00A55740">
      <w:pPr>
        <w:pStyle w:val="TOC2"/>
        <w:rPr>
          <w:del w:id="1055" w:author="Peter Dobson" w:date="2016-04-13T11:53:00Z"/>
          <w:rFonts w:asciiTheme="minorHAnsi" w:eastAsiaTheme="minorEastAsia" w:hAnsiTheme="minorHAnsi" w:cstheme="minorBidi"/>
          <w:bCs w:val="0"/>
          <w:noProof/>
          <w:szCs w:val="22"/>
          <w:lang w:eastAsia="en-GB"/>
        </w:rPr>
      </w:pPr>
      <w:del w:id="1056" w:author="Peter Dobson" w:date="2016-04-13T11:53:00Z">
        <w:r w:rsidRPr="00BB0317" w:rsidDel="00BB0317">
          <w:rPr>
            <w:rStyle w:val="Hyperlink"/>
            <w:bCs w:val="0"/>
            <w:noProof/>
          </w:rPr>
          <w:delText>1.3</w:delText>
        </w:r>
        <w:r w:rsidDel="00BB0317">
          <w:rPr>
            <w:rFonts w:asciiTheme="minorHAnsi" w:eastAsiaTheme="minorEastAsia" w:hAnsiTheme="minorHAnsi" w:cstheme="minorBidi"/>
            <w:bCs w:val="0"/>
            <w:noProof/>
            <w:szCs w:val="22"/>
            <w:lang w:eastAsia="en-GB"/>
          </w:rPr>
          <w:tab/>
        </w:r>
        <w:r w:rsidRPr="00BB0317" w:rsidDel="00BB0317">
          <w:rPr>
            <w:rStyle w:val="Hyperlink"/>
            <w:bCs w:val="0"/>
            <w:noProof/>
          </w:rPr>
          <w:delText>Particular considerations</w:delText>
        </w:r>
        <w:r w:rsidDel="00BB0317">
          <w:rPr>
            <w:noProof/>
            <w:webHidden/>
          </w:rPr>
          <w:tab/>
          <w:delText>18</w:delText>
        </w:r>
      </w:del>
    </w:p>
    <w:p w14:paraId="7FE63561" w14:textId="77777777" w:rsidR="005F4A69" w:rsidDel="00A55740" w:rsidRDefault="005F4A69">
      <w:pPr>
        <w:pStyle w:val="TOC1"/>
        <w:rPr>
          <w:del w:id="1057" w:author="Peter Dobson" w:date="2016-04-13T11:47:00Z"/>
          <w:rFonts w:asciiTheme="minorHAnsi" w:eastAsiaTheme="minorEastAsia" w:hAnsiTheme="minorHAnsi" w:cstheme="minorBidi"/>
          <w:b w:val="0"/>
          <w:bCs w:val="0"/>
          <w:caps w:val="0"/>
          <w:noProof/>
          <w:szCs w:val="22"/>
          <w:lang w:eastAsia="en-GB"/>
        </w:rPr>
      </w:pPr>
      <w:del w:id="1058" w:author="Peter Dobson" w:date="2016-04-13T11:47:00Z">
        <w:r w:rsidRPr="00A55740" w:rsidDel="00A55740">
          <w:rPr>
            <w:rStyle w:val="Hyperlink"/>
            <w:b w:val="0"/>
            <w:bCs w:val="0"/>
            <w:caps w:val="0"/>
            <w:noProof/>
          </w:rPr>
          <w:delText>Document Revisions</w:delText>
        </w:r>
        <w:r w:rsidDel="00A55740">
          <w:rPr>
            <w:noProof/>
            <w:webHidden/>
          </w:rPr>
          <w:tab/>
          <w:delText>2</w:delText>
        </w:r>
      </w:del>
    </w:p>
    <w:p w14:paraId="3D9ACE43" w14:textId="77777777" w:rsidR="005F4A69" w:rsidDel="00A55740" w:rsidRDefault="005F4A69">
      <w:pPr>
        <w:pStyle w:val="TOC1"/>
        <w:rPr>
          <w:del w:id="1059" w:author="Peter Dobson" w:date="2016-04-13T11:47:00Z"/>
          <w:rFonts w:asciiTheme="minorHAnsi" w:eastAsiaTheme="minorEastAsia" w:hAnsiTheme="minorHAnsi" w:cstheme="minorBidi"/>
          <w:b w:val="0"/>
          <w:bCs w:val="0"/>
          <w:caps w:val="0"/>
          <w:noProof/>
          <w:szCs w:val="22"/>
          <w:lang w:eastAsia="en-GB"/>
        </w:rPr>
      </w:pPr>
      <w:del w:id="1060" w:author="Peter Dobson" w:date="2016-04-13T11:47:00Z">
        <w:r w:rsidRPr="00A55740" w:rsidDel="00A55740">
          <w:rPr>
            <w:rStyle w:val="Hyperlink"/>
            <w:b w:val="0"/>
            <w:bCs w:val="0"/>
            <w:caps w:val="0"/>
            <w:noProof/>
          </w:rPr>
          <w:delText>Table of Contents</w:delText>
        </w:r>
        <w:r w:rsidDel="00A55740">
          <w:rPr>
            <w:noProof/>
            <w:webHidden/>
          </w:rPr>
          <w:tab/>
          <w:delText>3</w:delText>
        </w:r>
      </w:del>
    </w:p>
    <w:p w14:paraId="76E7BC46" w14:textId="77777777" w:rsidR="005F4A69" w:rsidDel="00A55740" w:rsidRDefault="005F4A69">
      <w:pPr>
        <w:pStyle w:val="TOC1"/>
        <w:rPr>
          <w:del w:id="1061" w:author="Peter Dobson" w:date="2016-04-13T11:47:00Z"/>
          <w:rFonts w:asciiTheme="minorHAnsi" w:eastAsiaTheme="minorEastAsia" w:hAnsiTheme="minorHAnsi" w:cstheme="minorBidi"/>
          <w:b w:val="0"/>
          <w:bCs w:val="0"/>
          <w:caps w:val="0"/>
          <w:noProof/>
          <w:szCs w:val="22"/>
          <w:lang w:eastAsia="en-GB"/>
        </w:rPr>
      </w:pPr>
      <w:del w:id="1062" w:author="Peter Dobson" w:date="2016-04-13T11:47:00Z">
        <w:r w:rsidRPr="00A55740" w:rsidDel="00A55740">
          <w:rPr>
            <w:rStyle w:val="Hyperlink"/>
            <w:b w:val="0"/>
            <w:bCs w:val="0"/>
            <w:caps w:val="0"/>
            <w:noProof/>
          </w:rPr>
          <w:delText>Index of Tables</w:delText>
        </w:r>
        <w:r w:rsidDel="00A55740">
          <w:rPr>
            <w:noProof/>
            <w:webHidden/>
          </w:rPr>
          <w:tab/>
          <w:delText>4</w:delText>
        </w:r>
      </w:del>
    </w:p>
    <w:p w14:paraId="332EC4C3" w14:textId="77777777" w:rsidR="005F4A69" w:rsidDel="00A55740" w:rsidRDefault="005F4A69">
      <w:pPr>
        <w:pStyle w:val="TOC1"/>
        <w:rPr>
          <w:del w:id="1063" w:author="Peter Dobson" w:date="2016-04-13T11:47:00Z"/>
          <w:rFonts w:asciiTheme="minorHAnsi" w:eastAsiaTheme="minorEastAsia" w:hAnsiTheme="minorHAnsi" w:cstheme="minorBidi"/>
          <w:b w:val="0"/>
          <w:bCs w:val="0"/>
          <w:caps w:val="0"/>
          <w:noProof/>
          <w:szCs w:val="22"/>
          <w:lang w:eastAsia="en-GB"/>
        </w:rPr>
      </w:pPr>
      <w:del w:id="1064" w:author="Peter Dobson" w:date="2016-04-13T11:47:00Z">
        <w:r w:rsidRPr="00A55740" w:rsidDel="00A55740">
          <w:rPr>
            <w:rStyle w:val="Hyperlink"/>
            <w:b w:val="0"/>
            <w:bCs w:val="0"/>
            <w:caps w:val="0"/>
            <w:noProof/>
          </w:rPr>
          <w:delText>Power Sources</w:delText>
        </w:r>
        <w:r w:rsidDel="00A55740">
          <w:rPr>
            <w:noProof/>
            <w:webHidden/>
          </w:rPr>
          <w:tab/>
          <w:delText>6</w:delText>
        </w:r>
      </w:del>
    </w:p>
    <w:p w14:paraId="243F4615" w14:textId="77777777" w:rsidR="005F4A69" w:rsidDel="00A55740" w:rsidRDefault="005F4A69">
      <w:pPr>
        <w:pStyle w:val="TOC1"/>
        <w:rPr>
          <w:del w:id="1065" w:author="Peter Dobson" w:date="2016-04-13T11:47:00Z"/>
          <w:rFonts w:asciiTheme="minorHAnsi" w:eastAsiaTheme="minorEastAsia" w:hAnsiTheme="minorHAnsi" w:cstheme="minorBidi"/>
          <w:b w:val="0"/>
          <w:bCs w:val="0"/>
          <w:caps w:val="0"/>
          <w:noProof/>
          <w:szCs w:val="22"/>
          <w:lang w:eastAsia="en-GB"/>
        </w:rPr>
      </w:pPr>
      <w:del w:id="1066" w:author="Peter Dobson" w:date="2016-04-13T11:47:00Z">
        <w:r w:rsidRPr="00A55740" w:rsidDel="00A55740">
          <w:rPr>
            <w:rStyle w:val="Hyperlink"/>
            <w:b w:val="0"/>
            <w:bCs w:val="0"/>
            <w:caps w:val="0"/>
            <w:noProof/>
          </w:rPr>
          <w:delText>1</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Introduction</w:delText>
        </w:r>
        <w:r w:rsidDel="00A55740">
          <w:rPr>
            <w:noProof/>
            <w:webHidden/>
          </w:rPr>
          <w:tab/>
          <w:delText>6</w:delText>
        </w:r>
      </w:del>
    </w:p>
    <w:p w14:paraId="2A7053EB" w14:textId="77777777" w:rsidR="005F4A69" w:rsidDel="00A55740" w:rsidRDefault="005F4A69">
      <w:pPr>
        <w:pStyle w:val="TOC2"/>
        <w:rPr>
          <w:del w:id="1067" w:author="Peter Dobson" w:date="2016-04-13T11:47:00Z"/>
          <w:rFonts w:asciiTheme="minorHAnsi" w:eastAsiaTheme="minorEastAsia" w:hAnsiTheme="minorHAnsi" w:cstheme="minorBidi"/>
          <w:bCs w:val="0"/>
          <w:noProof/>
          <w:szCs w:val="22"/>
          <w:lang w:eastAsia="en-GB"/>
        </w:rPr>
      </w:pPr>
      <w:del w:id="1068" w:author="Peter Dobson" w:date="2016-04-13T11:47:00Z">
        <w:r w:rsidRPr="00A55740" w:rsidDel="00A55740">
          <w:rPr>
            <w:rStyle w:val="Hyperlink"/>
            <w:bCs w:val="0"/>
            <w:noProof/>
          </w:rPr>
          <w:delText>1.1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Scope and purpose</w:delText>
        </w:r>
        <w:r w:rsidDel="00A55740">
          <w:rPr>
            <w:noProof/>
            <w:webHidden/>
          </w:rPr>
          <w:tab/>
          <w:delText>6</w:delText>
        </w:r>
      </w:del>
    </w:p>
    <w:p w14:paraId="3250325E" w14:textId="77777777" w:rsidR="005F4A69" w:rsidDel="00A55740" w:rsidRDefault="005F4A69">
      <w:pPr>
        <w:pStyle w:val="TOC2"/>
        <w:rPr>
          <w:del w:id="1069" w:author="Peter Dobson" w:date="2016-04-13T11:47:00Z"/>
          <w:rFonts w:asciiTheme="minorHAnsi" w:eastAsiaTheme="minorEastAsia" w:hAnsiTheme="minorHAnsi" w:cstheme="minorBidi"/>
          <w:bCs w:val="0"/>
          <w:noProof/>
          <w:szCs w:val="22"/>
          <w:lang w:eastAsia="en-GB"/>
        </w:rPr>
      </w:pPr>
      <w:del w:id="1070" w:author="Peter Dobson" w:date="2016-04-13T11:47:00Z">
        <w:r w:rsidRPr="00A55740" w:rsidDel="00A55740">
          <w:rPr>
            <w:rStyle w:val="Hyperlink"/>
            <w:bCs w:val="0"/>
            <w:noProof/>
          </w:rPr>
          <w:delText>1.2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Practical Guide to Choice of Energy Systems</w:delText>
        </w:r>
        <w:r w:rsidDel="00A55740">
          <w:rPr>
            <w:noProof/>
            <w:webHidden/>
          </w:rPr>
          <w:tab/>
          <w:delText>6</w:delText>
        </w:r>
      </w:del>
    </w:p>
    <w:p w14:paraId="49A90B60" w14:textId="77777777" w:rsidR="005F4A69" w:rsidDel="00A55740" w:rsidRDefault="005F4A69">
      <w:pPr>
        <w:pStyle w:val="TOC1"/>
        <w:rPr>
          <w:del w:id="1071" w:author="Peter Dobson" w:date="2016-04-13T11:47:00Z"/>
          <w:rFonts w:asciiTheme="minorHAnsi" w:eastAsiaTheme="minorEastAsia" w:hAnsiTheme="minorHAnsi" w:cstheme="minorBidi"/>
          <w:b w:val="0"/>
          <w:bCs w:val="0"/>
          <w:caps w:val="0"/>
          <w:noProof/>
          <w:szCs w:val="22"/>
          <w:lang w:eastAsia="en-GB"/>
        </w:rPr>
      </w:pPr>
      <w:del w:id="1072" w:author="Peter Dobson" w:date="2016-04-13T11:47:00Z">
        <w:r w:rsidRPr="00A55740" w:rsidDel="00A55740">
          <w:rPr>
            <w:rStyle w:val="Hyperlink"/>
            <w:b w:val="0"/>
            <w:bCs w:val="0"/>
            <w:caps w:val="0"/>
            <w:noProof/>
          </w:rPr>
          <w:delText>2</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How to use this guideline</w:delText>
        </w:r>
        <w:r w:rsidDel="00A55740">
          <w:rPr>
            <w:noProof/>
            <w:webHidden/>
          </w:rPr>
          <w:tab/>
          <w:delText>6</w:delText>
        </w:r>
      </w:del>
    </w:p>
    <w:p w14:paraId="752649CC" w14:textId="77777777" w:rsidR="005F4A69" w:rsidDel="00A55740" w:rsidRDefault="005F4A69">
      <w:pPr>
        <w:pStyle w:val="TOC1"/>
        <w:rPr>
          <w:del w:id="1073" w:author="Peter Dobson" w:date="2016-04-13T11:47:00Z"/>
          <w:rFonts w:asciiTheme="minorHAnsi" w:eastAsiaTheme="minorEastAsia" w:hAnsiTheme="minorHAnsi" w:cstheme="minorBidi"/>
          <w:b w:val="0"/>
          <w:bCs w:val="0"/>
          <w:caps w:val="0"/>
          <w:noProof/>
          <w:szCs w:val="22"/>
          <w:lang w:eastAsia="en-GB"/>
        </w:rPr>
      </w:pPr>
      <w:del w:id="1074" w:author="Peter Dobson" w:date="2016-04-13T11:47:00Z">
        <w:r w:rsidRPr="00A55740" w:rsidDel="00A55740">
          <w:rPr>
            <w:rStyle w:val="Hyperlink"/>
            <w:b w:val="0"/>
            <w:bCs w:val="0"/>
            <w:caps w:val="0"/>
            <w:noProof/>
          </w:rPr>
          <w:delText>3</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Alternating Current (AC) UTILITY POWER</w:delText>
        </w:r>
        <w:r w:rsidDel="00A55740">
          <w:rPr>
            <w:noProof/>
            <w:webHidden/>
          </w:rPr>
          <w:tab/>
          <w:delText>6</w:delText>
        </w:r>
      </w:del>
    </w:p>
    <w:p w14:paraId="58EA14D6" w14:textId="77777777" w:rsidR="005F4A69" w:rsidDel="00A55740" w:rsidRDefault="005F4A69">
      <w:pPr>
        <w:pStyle w:val="TOC2"/>
        <w:rPr>
          <w:del w:id="1075" w:author="Peter Dobson" w:date="2016-04-13T11:47:00Z"/>
          <w:rFonts w:asciiTheme="minorHAnsi" w:eastAsiaTheme="minorEastAsia" w:hAnsiTheme="minorHAnsi" w:cstheme="minorBidi"/>
          <w:bCs w:val="0"/>
          <w:noProof/>
          <w:szCs w:val="22"/>
          <w:lang w:eastAsia="en-GB"/>
        </w:rPr>
      </w:pPr>
      <w:del w:id="1076" w:author="Peter Dobson" w:date="2016-04-13T11:47:00Z">
        <w:r w:rsidRPr="00A55740" w:rsidDel="00A55740">
          <w:rPr>
            <w:rStyle w:val="Hyperlink"/>
            <w:bCs w:val="0"/>
            <w:noProof/>
          </w:rPr>
          <w:delText>3.1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6</w:delText>
        </w:r>
      </w:del>
    </w:p>
    <w:p w14:paraId="272E4E27" w14:textId="77777777" w:rsidR="005F4A69" w:rsidDel="00A55740" w:rsidRDefault="005F4A69">
      <w:pPr>
        <w:pStyle w:val="TOC2"/>
        <w:rPr>
          <w:del w:id="1077" w:author="Peter Dobson" w:date="2016-04-13T11:47:00Z"/>
          <w:rFonts w:asciiTheme="minorHAnsi" w:eastAsiaTheme="minorEastAsia" w:hAnsiTheme="minorHAnsi" w:cstheme="minorBidi"/>
          <w:bCs w:val="0"/>
          <w:noProof/>
          <w:szCs w:val="22"/>
          <w:lang w:eastAsia="en-GB"/>
        </w:rPr>
      </w:pPr>
      <w:del w:id="1078" w:author="Peter Dobson" w:date="2016-04-13T11:47:00Z">
        <w:r w:rsidRPr="00A55740" w:rsidDel="00A55740">
          <w:rPr>
            <w:rStyle w:val="Hyperlink"/>
            <w:bCs w:val="0"/>
            <w:noProof/>
          </w:rPr>
          <w:delText>3.2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6</w:delText>
        </w:r>
      </w:del>
    </w:p>
    <w:p w14:paraId="36790409" w14:textId="77777777" w:rsidR="005F4A69" w:rsidDel="00A55740" w:rsidRDefault="005F4A69">
      <w:pPr>
        <w:pStyle w:val="TOC2"/>
        <w:rPr>
          <w:del w:id="1079" w:author="Peter Dobson" w:date="2016-04-13T11:47:00Z"/>
          <w:rFonts w:asciiTheme="minorHAnsi" w:eastAsiaTheme="minorEastAsia" w:hAnsiTheme="minorHAnsi" w:cstheme="minorBidi"/>
          <w:bCs w:val="0"/>
          <w:noProof/>
          <w:szCs w:val="22"/>
          <w:lang w:eastAsia="en-GB"/>
        </w:rPr>
      </w:pPr>
      <w:del w:id="1080" w:author="Peter Dobson" w:date="2016-04-13T11:47:00Z">
        <w:r w:rsidRPr="00A55740" w:rsidDel="00A55740">
          <w:rPr>
            <w:rStyle w:val="Hyperlink"/>
            <w:bCs w:val="0"/>
            <w:noProof/>
          </w:rPr>
          <w:delText>3.3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6</w:delText>
        </w:r>
      </w:del>
    </w:p>
    <w:p w14:paraId="5B9CAD40" w14:textId="77777777" w:rsidR="005F4A69" w:rsidDel="00A55740" w:rsidRDefault="005F4A69">
      <w:pPr>
        <w:pStyle w:val="TOC1"/>
        <w:rPr>
          <w:del w:id="1081" w:author="Peter Dobson" w:date="2016-04-13T11:47:00Z"/>
          <w:rFonts w:asciiTheme="minorHAnsi" w:eastAsiaTheme="minorEastAsia" w:hAnsiTheme="minorHAnsi" w:cstheme="minorBidi"/>
          <w:b w:val="0"/>
          <w:bCs w:val="0"/>
          <w:caps w:val="0"/>
          <w:noProof/>
          <w:szCs w:val="22"/>
          <w:lang w:eastAsia="en-GB"/>
        </w:rPr>
      </w:pPr>
      <w:del w:id="1082" w:author="Peter Dobson" w:date="2016-04-13T11:47:00Z">
        <w:r w:rsidRPr="00A55740" w:rsidDel="00A55740">
          <w:rPr>
            <w:rStyle w:val="Hyperlink"/>
            <w:b w:val="0"/>
            <w:bCs w:val="0"/>
            <w:caps w:val="0"/>
            <w:noProof/>
          </w:rPr>
          <w:delText>4</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PHOTOVOLTAIC POWER (PV)</w:delText>
        </w:r>
        <w:r w:rsidDel="00A55740">
          <w:rPr>
            <w:noProof/>
            <w:webHidden/>
          </w:rPr>
          <w:tab/>
          <w:delText>7</w:delText>
        </w:r>
      </w:del>
    </w:p>
    <w:p w14:paraId="24AF643E" w14:textId="77777777" w:rsidR="005F4A69" w:rsidDel="00A55740" w:rsidRDefault="005F4A69">
      <w:pPr>
        <w:pStyle w:val="TOC2"/>
        <w:rPr>
          <w:del w:id="1083" w:author="Peter Dobson" w:date="2016-04-13T11:47:00Z"/>
          <w:rFonts w:asciiTheme="minorHAnsi" w:eastAsiaTheme="minorEastAsia" w:hAnsiTheme="minorHAnsi" w:cstheme="minorBidi"/>
          <w:bCs w:val="0"/>
          <w:noProof/>
          <w:szCs w:val="22"/>
          <w:lang w:eastAsia="en-GB"/>
        </w:rPr>
      </w:pPr>
      <w:del w:id="1084" w:author="Peter Dobson" w:date="2016-04-13T11:47:00Z">
        <w:r w:rsidRPr="00A55740" w:rsidDel="00A55740">
          <w:rPr>
            <w:rStyle w:val="Hyperlink"/>
            <w:bCs w:val="0"/>
            <w:noProof/>
          </w:rPr>
          <w:delText>4.1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7</w:delText>
        </w:r>
      </w:del>
    </w:p>
    <w:p w14:paraId="77A558E4" w14:textId="77777777" w:rsidR="005F4A69" w:rsidDel="00A55740" w:rsidRDefault="005F4A69">
      <w:pPr>
        <w:pStyle w:val="TOC2"/>
        <w:rPr>
          <w:del w:id="1085" w:author="Peter Dobson" w:date="2016-04-13T11:47:00Z"/>
          <w:rFonts w:asciiTheme="minorHAnsi" w:eastAsiaTheme="minorEastAsia" w:hAnsiTheme="minorHAnsi" w:cstheme="minorBidi"/>
          <w:bCs w:val="0"/>
          <w:noProof/>
          <w:szCs w:val="22"/>
          <w:lang w:eastAsia="en-GB"/>
        </w:rPr>
      </w:pPr>
      <w:del w:id="1086" w:author="Peter Dobson" w:date="2016-04-13T11:47:00Z">
        <w:r w:rsidRPr="00A55740" w:rsidDel="00A55740">
          <w:rPr>
            <w:rStyle w:val="Hyperlink"/>
            <w:bCs w:val="0"/>
            <w:noProof/>
          </w:rPr>
          <w:delText>4.2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7</w:delText>
        </w:r>
      </w:del>
    </w:p>
    <w:p w14:paraId="1D500FC7" w14:textId="77777777" w:rsidR="005F4A69" w:rsidDel="00A55740" w:rsidRDefault="005F4A69">
      <w:pPr>
        <w:pStyle w:val="TOC2"/>
        <w:rPr>
          <w:del w:id="1087" w:author="Peter Dobson" w:date="2016-04-13T11:47:00Z"/>
          <w:rFonts w:asciiTheme="minorHAnsi" w:eastAsiaTheme="minorEastAsia" w:hAnsiTheme="minorHAnsi" w:cstheme="minorBidi"/>
          <w:bCs w:val="0"/>
          <w:noProof/>
          <w:szCs w:val="22"/>
          <w:lang w:eastAsia="en-GB"/>
        </w:rPr>
      </w:pPr>
      <w:del w:id="1088" w:author="Peter Dobson" w:date="2016-04-13T11:47:00Z">
        <w:r w:rsidRPr="00A55740" w:rsidDel="00A55740">
          <w:rPr>
            <w:rStyle w:val="Hyperlink"/>
            <w:bCs w:val="0"/>
            <w:noProof/>
          </w:rPr>
          <w:delText>4.3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7</w:delText>
        </w:r>
      </w:del>
    </w:p>
    <w:p w14:paraId="2379FCF7" w14:textId="77777777" w:rsidR="005F4A69" w:rsidDel="00A55740" w:rsidRDefault="005F4A69">
      <w:pPr>
        <w:pStyle w:val="TOC2"/>
        <w:rPr>
          <w:del w:id="1089" w:author="Peter Dobson" w:date="2016-04-13T11:47:00Z"/>
          <w:rFonts w:asciiTheme="minorHAnsi" w:eastAsiaTheme="minorEastAsia" w:hAnsiTheme="minorHAnsi" w:cstheme="minorBidi"/>
          <w:bCs w:val="0"/>
          <w:noProof/>
          <w:szCs w:val="22"/>
          <w:lang w:eastAsia="en-GB"/>
        </w:rPr>
      </w:pPr>
      <w:del w:id="1090" w:author="Peter Dobson" w:date="2016-04-13T11:47:00Z">
        <w:r w:rsidRPr="00A55740" w:rsidDel="00A55740">
          <w:rPr>
            <w:rStyle w:val="Hyperlink"/>
            <w:bCs w:val="0"/>
            <w:noProof/>
          </w:rPr>
          <w:delText>4.4</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Detailed information:</w:delText>
        </w:r>
        <w:r w:rsidDel="00A55740">
          <w:rPr>
            <w:noProof/>
            <w:webHidden/>
          </w:rPr>
          <w:tab/>
          <w:delText>7</w:delText>
        </w:r>
      </w:del>
    </w:p>
    <w:p w14:paraId="19EA6800" w14:textId="77777777" w:rsidR="005F4A69" w:rsidDel="00A55740" w:rsidRDefault="005F4A69">
      <w:pPr>
        <w:pStyle w:val="TOC1"/>
        <w:rPr>
          <w:del w:id="1091" w:author="Peter Dobson" w:date="2016-04-13T11:47:00Z"/>
          <w:rFonts w:asciiTheme="minorHAnsi" w:eastAsiaTheme="minorEastAsia" w:hAnsiTheme="minorHAnsi" w:cstheme="minorBidi"/>
          <w:b w:val="0"/>
          <w:bCs w:val="0"/>
          <w:caps w:val="0"/>
          <w:noProof/>
          <w:szCs w:val="22"/>
          <w:lang w:eastAsia="en-GB"/>
        </w:rPr>
      </w:pPr>
      <w:del w:id="1092" w:author="Peter Dobson" w:date="2016-04-13T11:47:00Z">
        <w:r w:rsidRPr="00A55740" w:rsidDel="00A55740">
          <w:rPr>
            <w:rStyle w:val="Hyperlink"/>
            <w:b w:val="0"/>
            <w:bCs w:val="0"/>
            <w:caps w:val="0"/>
            <w:noProof/>
          </w:rPr>
          <w:delText>5</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Wind power</w:delText>
        </w:r>
        <w:r w:rsidDel="00A55740">
          <w:rPr>
            <w:noProof/>
            <w:webHidden/>
          </w:rPr>
          <w:tab/>
          <w:delText>7</w:delText>
        </w:r>
      </w:del>
    </w:p>
    <w:p w14:paraId="50A47A6D" w14:textId="77777777" w:rsidR="005F4A69" w:rsidDel="00A55740" w:rsidRDefault="005F4A69">
      <w:pPr>
        <w:pStyle w:val="TOC2"/>
        <w:rPr>
          <w:del w:id="1093" w:author="Peter Dobson" w:date="2016-04-13T11:47:00Z"/>
          <w:rFonts w:asciiTheme="minorHAnsi" w:eastAsiaTheme="minorEastAsia" w:hAnsiTheme="minorHAnsi" w:cstheme="minorBidi"/>
          <w:bCs w:val="0"/>
          <w:noProof/>
          <w:szCs w:val="22"/>
          <w:lang w:eastAsia="en-GB"/>
        </w:rPr>
      </w:pPr>
      <w:del w:id="1094" w:author="Peter Dobson" w:date="2016-04-13T11:47:00Z">
        <w:r w:rsidRPr="00A55740" w:rsidDel="00A55740">
          <w:rPr>
            <w:rStyle w:val="Hyperlink"/>
            <w:bCs w:val="0"/>
            <w:noProof/>
          </w:rPr>
          <w:delText>5.1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7</w:delText>
        </w:r>
      </w:del>
    </w:p>
    <w:p w14:paraId="50F98ACD" w14:textId="77777777" w:rsidR="005F4A69" w:rsidDel="00A55740" w:rsidRDefault="005F4A69">
      <w:pPr>
        <w:pStyle w:val="TOC2"/>
        <w:rPr>
          <w:del w:id="1095" w:author="Peter Dobson" w:date="2016-04-13T11:47:00Z"/>
          <w:rFonts w:asciiTheme="minorHAnsi" w:eastAsiaTheme="minorEastAsia" w:hAnsiTheme="minorHAnsi" w:cstheme="minorBidi"/>
          <w:bCs w:val="0"/>
          <w:noProof/>
          <w:szCs w:val="22"/>
          <w:lang w:eastAsia="en-GB"/>
        </w:rPr>
      </w:pPr>
      <w:del w:id="1096" w:author="Peter Dobson" w:date="2016-04-13T11:47:00Z">
        <w:r w:rsidRPr="00A55740" w:rsidDel="00A55740">
          <w:rPr>
            <w:rStyle w:val="Hyperlink"/>
            <w:bCs w:val="0"/>
            <w:noProof/>
          </w:rPr>
          <w:delText>5.2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7</w:delText>
        </w:r>
      </w:del>
    </w:p>
    <w:p w14:paraId="104EC732" w14:textId="77777777" w:rsidR="005F4A69" w:rsidDel="00A55740" w:rsidRDefault="005F4A69">
      <w:pPr>
        <w:pStyle w:val="TOC2"/>
        <w:rPr>
          <w:del w:id="1097" w:author="Peter Dobson" w:date="2016-04-13T11:47:00Z"/>
          <w:rFonts w:asciiTheme="minorHAnsi" w:eastAsiaTheme="minorEastAsia" w:hAnsiTheme="minorHAnsi" w:cstheme="minorBidi"/>
          <w:bCs w:val="0"/>
          <w:noProof/>
          <w:szCs w:val="22"/>
          <w:lang w:eastAsia="en-GB"/>
        </w:rPr>
      </w:pPr>
      <w:del w:id="1098" w:author="Peter Dobson" w:date="2016-04-13T11:47:00Z">
        <w:r w:rsidRPr="00A55740" w:rsidDel="00A55740">
          <w:rPr>
            <w:rStyle w:val="Hyperlink"/>
            <w:bCs w:val="0"/>
            <w:noProof/>
          </w:rPr>
          <w:delText>5.3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8</w:delText>
        </w:r>
      </w:del>
    </w:p>
    <w:p w14:paraId="393C9225" w14:textId="77777777" w:rsidR="005F4A69" w:rsidDel="00A55740" w:rsidRDefault="005F4A69">
      <w:pPr>
        <w:pStyle w:val="TOC2"/>
        <w:rPr>
          <w:del w:id="1099" w:author="Peter Dobson" w:date="2016-04-13T11:47:00Z"/>
          <w:rFonts w:asciiTheme="minorHAnsi" w:eastAsiaTheme="minorEastAsia" w:hAnsiTheme="minorHAnsi" w:cstheme="minorBidi"/>
          <w:bCs w:val="0"/>
          <w:noProof/>
          <w:szCs w:val="22"/>
          <w:lang w:eastAsia="en-GB"/>
        </w:rPr>
      </w:pPr>
      <w:del w:id="1100" w:author="Peter Dobson" w:date="2016-04-13T11:47:00Z">
        <w:r w:rsidRPr="00A55740" w:rsidDel="00A55740">
          <w:rPr>
            <w:rStyle w:val="Hyperlink"/>
            <w:bCs w:val="0"/>
            <w:noProof/>
          </w:rPr>
          <w:delText>5.4</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Detailed information</w:delText>
        </w:r>
        <w:r w:rsidDel="00A55740">
          <w:rPr>
            <w:noProof/>
            <w:webHidden/>
          </w:rPr>
          <w:tab/>
          <w:delText>8</w:delText>
        </w:r>
      </w:del>
    </w:p>
    <w:p w14:paraId="63BF6C22" w14:textId="77777777" w:rsidR="005F4A69" w:rsidDel="00A55740" w:rsidRDefault="005F4A69">
      <w:pPr>
        <w:pStyle w:val="TOC1"/>
        <w:rPr>
          <w:del w:id="1101" w:author="Peter Dobson" w:date="2016-04-13T11:47:00Z"/>
          <w:rFonts w:asciiTheme="minorHAnsi" w:eastAsiaTheme="minorEastAsia" w:hAnsiTheme="minorHAnsi" w:cstheme="minorBidi"/>
          <w:b w:val="0"/>
          <w:bCs w:val="0"/>
          <w:caps w:val="0"/>
          <w:noProof/>
          <w:szCs w:val="22"/>
          <w:lang w:eastAsia="en-GB"/>
        </w:rPr>
      </w:pPr>
      <w:del w:id="1102" w:author="Peter Dobson" w:date="2016-04-13T11:47:00Z">
        <w:r w:rsidRPr="00A55740" w:rsidDel="00A55740">
          <w:rPr>
            <w:rStyle w:val="Hyperlink"/>
            <w:b w:val="0"/>
            <w:bCs w:val="0"/>
            <w:caps w:val="0"/>
            <w:noProof/>
          </w:rPr>
          <w:delText>6</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Wave Activated Generator (WAG)</w:delText>
        </w:r>
        <w:r w:rsidDel="00A55740">
          <w:rPr>
            <w:noProof/>
            <w:webHidden/>
          </w:rPr>
          <w:tab/>
          <w:delText>8</w:delText>
        </w:r>
      </w:del>
    </w:p>
    <w:p w14:paraId="41A43443" w14:textId="77777777" w:rsidR="005F4A69" w:rsidDel="00A55740" w:rsidRDefault="005F4A69">
      <w:pPr>
        <w:pStyle w:val="TOC2"/>
        <w:rPr>
          <w:del w:id="1103" w:author="Peter Dobson" w:date="2016-04-13T11:47:00Z"/>
          <w:rFonts w:asciiTheme="minorHAnsi" w:eastAsiaTheme="minorEastAsia" w:hAnsiTheme="minorHAnsi" w:cstheme="minorBidi"/>
          <w:bCs w:val="0"/>
          <w:noProof/>
          <w:szCs w:val="22"/>
          <w:lang w:eastAsia="en-GB"/>
        </w:rPr>
      </w:pPr>
      <w:del w:id="1104" w:author="Peter Dobson" w:date="2016-04-13T11:47:00Z">
        <w:r w:rsidRPr="00A55740" w:rsidDel="00A55740">
          <w:rPr>
            <w:rStyle w:val="Hyperlink"/>
            <w:bCs w:val="0"/>
            <w:noProof/>
          </w:rPr>
          <w:delText>6.1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8</w:delText>
        </w:r>
      </w:del>
    </w:p>
    <w:p w14:paraId="5375B4FF" w14:textId="77777777" w:rsidR="005F4A69" w:rsidDel="00A55740" w:rsidRDefault="005F4A69">
      <w:pPr>
        <w:pStyle w:val="TOC2"/>
        <w:rPr>
          <w:del w:id="1105" w:author="Peter Dobson" w:date="2016-04-13T11:47:00Z"/>
          <w:rFonts w:asciiTheme="minorHAnsi" w:eastAsiaTheme="minorEastAsia" w:hAnsiTheme="minorHAnsi" w:cstheme="minorBidi"/>
          <w:bCs w:val="0"/>
          <w:noProof/>
          <w:szCs w:val="22"/>
          <w:lang w:eastAsia="en-GB"/>
        </w:rPr>
      </w:pPr>
      <w:del w:id="1106" w:author="Peter Dobson" w:date="2016-04-13T11:47:00Z">
        <w:r w:rsidRPr="00A55740" w:rsidDel="00A55740">
          <w:rPr>
            <w:rStyle w:val="Hyperlink"/>
            <w:bCs w:val="0"/>
            <w:noProof/>
          </w:rPr>
          <w:delText>6.2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8</w:delText>
        </w:r>
      </w:del>
    </w:p>
    <w:p w14:paraId="65AD7F7D" w14:textId="77777777" w:rsidR="005F4A69" w:rsidDel="00A55740" w:rsidRDefault="005F4A69">
      <w:pPr>
        <w:pStyle w:val="TOC2"/>
        <w:rPr>
          <w:del w:id="1107" w:author="Peter Dobson" w:date="2016-04-13T11:47:00Z"/>
          <w:rFonts w:asciiTheme="minorHAnsi" w:eastAsiaTheme="minorEastAsia" w:hAnsiTheme="minorHAnsi" w:cstheme="minorBidi"/>
          <w:bCs w:val="0"/>
          <w:noProof/>
          <w:szCs w:val="22"/>
          <w:lang w:eastAsia="en-GB"/>
        </w:rPr>
      </w:pPr>
      <w:del w:id="1108" w:author="Peter Dobson" w:date="2016-04-13T11:47:00Z">
        <w:r w:rsidRPr="00A55740" w:rsidDel="00A55740">
          <w:rPr>
            <w:rStyle w:val="Hyperlink"/>
            <w:bCs w:val="0"/>
            <w:noProof/>
          </w:rPr>
          <w:delText>6.3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8</w:delText>
        </w:r>
      </w:del>
    </w:p>
    <w:p w14:paraId="4C00CAFB" w14:textId="77777777" w:rsidR="005F4A69" w:rsidDel="00A55740" w:rsidRDefault="005F4A69">
      <w:pPr>
        <w:pStyle w:val="TOC1"/>
        <w:rPr>
          <w:del w:id="1109" w:author="Peter Dobson" w:date="2016-04-13T11:47:00Z"/>
          <w:rFonts w:asciiTheme="minorHAnsi" w:eastAsiaTheme="minorEastAsia" w:hAnsiTheme="minorHAnsi" w:cstheme="minorBidi"/>
          <w:b w:val="0"/>
          <w:bCs w:val="0"/>
          <w:caps w:val="0"/>
          <w:noProof/>
          <w:szCs w:val="22"/>
          <w:lang w:eastAsia="en-GB"/>
        </w:rPr>
      </w:pPr>
      <w:del w:id="1110" w:author="Peter Dobson" w:date="2016-04-13T11:47:00Z">
        <w:r w:rsidRPr="00A55740" w:rsidDel="00A55740">
          <w:rPr>
            <w:rStyle w:val="Hyperlink"/>
            <w:b w:val="0"/>
            <w:bCs w:val="0"/>
            <w:caps w:val="0"/>
            <w:noProof/>
          </w:rPr>
          <w:delText>7</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Fuel Cells</w:delText>
        </w:r>
        <w:r w:rsidDel="00A55740">
          <w:rPr>
            <w:noProof/>
            <w:webHidden/>
          </w:rPr>
          <w:tab/>
          <w:delText>8</w:delText>
        </w:r>
      </w:del>
    </w:p>
    <w:p w14:paraId="5577E097" w14:textId="77777777" w:rsidR="005F4A69" w:rsidDel="00A55740" w:rsidRDefault="005F4A69">
      <w:pPr>
        <w:pStyle w:val="TOC2"/>
        <w:rPr>
          <w:del w:id="1111" w:author="Peter Dobson" w:date="2016-04-13T11:47:00Z"/>
          <w:rFonts w:asciiTheme="minorHAnsi" w:eastAsiaTheme="minorEastAsia" w:hAnsiTheme="minorHAnsi" w:cstheme="minorBidi"/>
          <w:bCs w:val="0"/>
          <w:noProof/>
          <w:szCs w:val="22"/>
          <w:lang w:eastAsia="en-GB"/>
        </w:rPr>
      </w:pPr>
      <w:del w:id="1112" w:author="Peter Dobson" w:date="2016-04-13T11:47:00Z">
        <w:r w:rsidRPr="00A55740" w:rsidDel="00A55740">
          <w:rPr>
            <w:rStyle w:val="Hyperlink"/>
            <w:bCs w:val="0"/>
            <w:noProof/>
          </w:rPr>
          <w:delText>7.1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8</w:delText>
        </w:r>
      </w:del>
    </w:p>
    <w:p w14:paraId="72EFDFC9" w14:textId="77777777" w:rsidR="005F4A69" w:rsidDel="00A55740" w:rsidRDefault="005F4A69">
      <w:pPr>
        <w:pStyle w:val="TOC2"/>
        <w:rPr>
          <w:del w:id="1113" w:author="Peter Dobson" w:date="2016-04-13T11:47:00Z"/>
          <w:rFonts w:asciiTheme="minorHAnsi" w:eastAsiaTheme="minorEastAsia" w:hAnsiTheme="minorHAnsi" w:cstheme="minorBidi"/>
          <w:bCs w:val="0"/>
          <w:noProof/>
          <w:szCs w:val="22"/>
          <w:lang w:eastAsia="en-GB"/>
        </w:rPr>
      </w:pPr>
      <w:del w:id="1114" w:author="Peter Dobson" w:date="2016-04-13T11:47:00Z">
        <w:r w:rsidRPr="00A55740" w:rsidDel="00A55740">
          <w:rPr>
            <w:rStyle w:val="Hyperlink"/>
            <w:bCs w:val="0"/>
            <w:noProof/>
          </w:rPr>
          <w:delText>7.2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9</w:delText>
        </w:r>
      </w:del>
    </w:p>
    <w:p w14:paraId="7769278A" w14:textId="77777777" w:rsidR="005F4A69" w:rsidDel="00A55740" w:rsidRDefault="005F4A69">
      <w:pPr>
        <w:pStyle w:val="TOC2"/>
        <w:rPr>
          <w:del w:id="1115" w:author="Peter Dobson" w:date="2016-04-13T11:47:00Z"/>
          <w:rFonts w:asciiTheme="minorHAnsi" w:eastAsiaTheme="minorEastAsia" w:hAnsiTheme="minorHAnsi" w:cstheme="minorBidi"/>
          <w:bCs w:val="0"/>
          <w:noProof/>
          <w:szCs w:val="22"/>
          <w:lang w:eastAsia="en-GB"/>
        </w:rPr>
      </w:pPr>
      <w:del w:id="1116" w:author="Peter Dobson" w:date="2016-04-13T11:47:00Z">
        <w:r w:rsidRPr="00A55740" w:rsidDel="00A55740">
          <w:rPr>
            <w:rStyle w:val="Hyperlink"/>
            <w:bCs w:val="0"/>
            <w:noProof/>
          </w:rPr>
          <w:delText>7.3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9</w:delText>
        </w:r>
      </w:del>
    </w:p>
    <w:p w14:paraId="181ECD59" w14:textId="77777777" w:rsidR="005F4A69" w:rsidDel="00A55740" w:rsidRDefault="005F4A69">
      <w:pPr>
        <w:pStyle w:val="TOC1"/>
        <w:rPr>
          <w:del w:id="1117" w:author="Peter Dobson" w:date="2016-04-13T11:47:00Z"/>
          <w:rFonts w:asciiTheme="minorHAnsi" w:eastAsiaTheme="minorEastAsia" w:hAnsiTheme="minorHAnsi" w:cstheme="minorBidi"/>
          <w:b w:val="0"/>
          <w:bCs w:val="0"/>
          <w:caps w:val="0"/>
          <w:noProof/>
          <w:szCs w:val="22"/>
          <w:lang w:eastAsia="en-GB"/>
        </w:rPr>
      </w:pPr>
      <w:del w:id="1118" w:author="Peter Dobson" w:date="2016-04-13T11:47:00Z">
        <w:r w:rsidRPr="00A55740" w:rsidDel="00A55740">
          <w:rPr>
            <w:rStyle w:val="Hyperlink"/>
            <w:b w:val="0"/>
            <w:bCs w:val="0"/>
            <w:caps w:val="0"/>
            <w:noProof/>
          </w:rPr>
          <w:delText>8</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Diesel Generators</w:delText>
        </w:r>
        <w:r w:rsidDel="00A55740">
          <w:rPr>
            <w:noProof/>
            <w:webHidden/>
          </w:rPr>
          <w:tab/>
          <w:delText>9</w:delText>
        </w:r>
      </w:del>
    </w:p>
    <w:p w14:paraId="70B89EAE" w14:textId="77777777" w:rsidR="005F4A69" w:rsidDel="00A55740" w:rsidRDefault="005F4A69">
      <w:pPr>
        <w:pStyle w:val="TOC2"/>
        <w:rPr>
          <w:del w:id="1119" w:author="Peter Dobson" w:date="2016-04-13T11:47:00Z"/>
          <w:rFonts w:asciiTheme="minorHAnsi" w:eastAsiaTheme="minorEastAsia" w:hAnsiTheme="minorHAnsi" w:cstheme="minorBidi"/>
          <w:bCs w:val="0"/>
          <w:noProof/>
          <w:szCs w:val="22"/>
          <w:lang w:eastAsia="en-GB"/>
        </w:rPr>
      </w:pPr>
      <w:del w:id="1120" w:author="Peter Dobson" w:date="2016-04-13T11:47:00Z">
        <w:r w:rsidRPr="00A55740" w:rsidDel="00A55740">
          <w:rPr>
            <w:rStyle w:val="Hyperlink"/>
            <w:bCs w:val="0"/>
            <w:noProof/>
          </w:rPr>
          <w:delText>8.1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9</w:delText>
        </w:r>
      </w:del>
    </w:p>
    <w:p w14:paraId="75AC60C2" w14:textId="77777777" w:rsidR="005F4A69" w:rsidDel="00A55740" w:rsidRDefault="005F4A69">
      <w:pPr>
        <w:pStyle w:val="TOC2"/>
        <w:rPr>
          <w:del w:id="1121" w:author="Peter Dobson" w:date="2016-04-13T11:47:00Z"/>
          <w:rFonts w:asciiTheme="minorHAnsi" w:eastAsiaTheme="minorEastAsia" w:hAnsiTheme="minorHAnsi" w:cstheme="minorBidi"/>
          <w:bCs w:val="0"/>
          <w:noProof/>
          <w:szCs w:val="22"/>
          <w:lang w:eastAsia="en-GB"/>
        </w:rPr>
      </w:pPr>
      <w:del w:id="1122" w:author="Peter Dobson" w:date="2016-04-13T11:47:00Z">
        <w:r w:rsidRPr="00A55740" w:rsidDel="00A55740">
          <w:rPr>
            <w:rStyle w:val="Hyperlink"/>
            <w:bCs w:val="0"/>
            <w:noProof/>
          </w:rPr>
          <w:delText>8.2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9</w:delText>
        </w:r>
      </w:del>
    </w:p>
    <w:p w14:paraId="7108F3E0" w14:textId="77777777" w:rsidR="005F4A69" w:rsidDel="00A55740" w:rsidRDefault="005F4A69">
      <w:pPr>
        <w:pStyle w:val="TOC2"/>
        <w:rPr>
          <w:del w:id="1123" w:author="Peter Dobson" w:date="2016-04-13T11:47:00Z"/>
          <w:rFonts w:asciiTheme="minorHAnsi" w:eastAsiaTheme="minorEastAsia" w:hAnsiTheme="minorHAnsi" w:cstheme="minorBidi"/>
          <w:bCs w:val="0"/>
          <w:noProof/>
          <w:szCs w:val="22"/>
          <w:lang w:eastAsia="en-GB"/>
        </w:rPr>
      </w:pPr>
      <w:del w:id="1124" w:author="Peter Dobson" w:date="2016-04-13T11:47:00Z">
        <w:r w:rsidRPr="00A55740" w:rsidDel="00A55740">
          <w:rPr>
            <w:rStyle w:val="Hyperlink"/>
            <w:bCs w:val="0"/>
            <w:noProof/>
          </w:rPr>
          <w:delText>8.3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9</w:delText>
        </w:r>
      </w:del>
    </w:p>
    <w:p w14:paraId="7F80CCE3" w14:textId="77777777" w:rsidR="005F4A69" w:rsidDel="00A55740" w:rsidRDefault="005F4A69">
      <w:pPr>
        <w:pStyle w:val="TOC1"/>
        <w:rPr>
          <w:del w:id="1125" w:author="Peter Dobson" w:date="2016-04-13T11:47:00Z"/>
          <w:rFonts w:asciiTheme="minorHAnsi" w:eastAsiaTheme="minorEastAsia" w:hAnsiTheme="minorHAnsi" w:cstheme="minorBidi"/>
          <w:b w:val="0"/>
          <w:bCs w:val="0"/>
          <w:caps w:val="0"/>
          <w:noProof/>
          <w:szCs w:val="22"/>
          <w:lang w:eastAsia="en-GB"/>
        </w:rPr>
      </w:pPr>
      <w:del w:id="1126" w:author="Peter Dobson" w:date="2016-04-13T11:47:00Z">
        <w:r w:rsidRPr="00A55740" w:rsidDel="00A55740">
          <w:rPr>
            <w:rStyle w:val="Hyperlink"/>
            <w:b w:val="0"/>
            <w:bCs w:val="0"/>
            <w:caps w:val="0"/>
            <w:noProof/>
          </w:rPr>
          <w:delText>9</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Petrol/Gas Engine Generators</w:delText>
        </w:r>
        <w:r w:rsidDel="00A55740">
          <w:rPr>
            <w:noProof/>
            <w:webHidden/>
          </w:rPr>
          <w:tab/>
          <w:delText>10</w:delText>
        </w:r>
      </w:del>
    </w:p>
    <w:p w14:paraId="0B410BB1" w14:textId="77777777" w:rsidR="005F4A69" w:rsidDel="00A55740" w:rsidRDefault="005F4A69">
      <w:pPr>
        <w:pStyle w:val="TOC2"/>
        <w:rPr>
          <w:del w:id="1127" w:author="Peter Dobson" w:date="2016-04-13T11:47:00Z"/>
          <w:rFonts w:asciiTheme="minorHAnsi" w:eastAsiaTheme="minorEastAsia" w:hAnsiTheme="minorHAnsi" w:cstheme="minorBidi"/>
          <w:bCs w:val="0"/>
          <w:noProof/>
          <w:szCs w:val="22"/>
          <w:lang w:eastAsia="en-GB"/>
        </w:rPr>
      </w:pPr>
      <w:del w:id="1128" w:author="Peter Dobson" w:date="2016-04-13T11:47:00Z">
        <w:r w:rsidRPr="00A55740" w:rsidDel="00A55740">
          <w:rPr>
            <w:rStyle w:val="Hyperlink"/>
            <w:bCs w:val="0"/>
            <w:noProof/>
          </w:rPr>
          <w:delText>9.1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10</w:delText>
        </w:r>
      </w:del>
    </w:p>
    <w:p w14:paraId="596A3614" w14:textId="77777777" w:rsidR="005F4A69" w:rsidDel="00A55740" w:rsidRDefault="005F4A69">
      <w:pPr>
        <w:pStyle w:val="TOC2"/>
        <w:rPr>
          <w:del w:id="1129" w:author="Peter Dobson" w:date="2016-04-13T11:47:00Z"/>
          <w:rFonts w:asciiTheme="minorHAnsi" w:eastAsiaTheme="minorEastAsia" w:hAnsiTheme="minorHAnsi" w:cstheme="minorBidi"/>
          <w:bCs w:val="0"/>
          <w:noProof/>
          <w:szCs w:val="22"/>
          <w:lang w:eastAsia="en-GB"/>
        </w:rPr>
      </w:pPr>
      <w:del w:id="1130" w:author="Peter Dobson" w:date="2016-04-13T11:47:00Z">
        <w:r w:rsidRPr="00A55740" w:rsidDel="00A55740">
          <w:rPr>
            <w:rStyle w:val="Hyperlink"/>
            <w:bCs w:val="0"/>
            <w:noProof/>
          </w:rPr>
          <w:delText>9.2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10</w:delText>
        </w:r>
      </w:del>
    </w:p>
    <w:p w14:paraId="5AA9809F" w14:textId="77777777" w:rsidR="005F4A69" w:rsidDel="00A55740" w:rsidRDefault="005F4A69">
      <w:pPr>
        <w:pStyle w:val="TOC2"/>
        <w:rPr>
          <w:del w:id="1131" w:author="Peter Dobson" w:date="2016-04-13T11:47:00Z"/>
          <w:rFonts w:asciiTheme="minorHAnsi" w:eastAsiaTheme="minorEastAsia" w:hAnsiTheme="minorHAnsi" w:cstheme="minorBidi"/>
          <w:bCs w:val="0"/>
          <w:noProof/>
          <w:szCs w:val="22"/>
          <w:lang w:eastAsia="en-GB"/>
        </w:rPr>
      </w:pPr>
      <w:del w:id="1132" w:author="Peter Dobson" w:date="2016-04-13T11:47:00Z">
        <w:r w:rsidRPr="00A55740" w:rsidDel="00A55740">
          <w:rPr>
            <w:rStyle w:val="Hyperlink"/>
            <w:bCs w:val="0"/>
            <w:noProof/>
          </w:rPr>
          <w:delText>9.3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10</w:delText>
        </w:r>
      </w:del>
    </w:p>
    <w:p w14:paraId="33B8280F" w14:textId="77777777" w:rsidR="005F4A69" w:rsidDel="00A55740" w:rsidRDefault="005F4A69">
      <w:pPr>
        <w:pStyle w:val="TOC1"/>
        <w:rPr>
          <w:del w:id="1133" w:author="Peter Dobson" w:date="2016-04-13T11:47:00Z"/>
          <w:rFonts w:asciiTheme="minorHAnsi" w:eastAsiaTheme="minorEastAsia" w:hAnsiTheme="minorHAnsi" w:cstheme="minorBidi"/>
          <w:b w:val="0"/>
          <w:bCs w:val="0"/>
          <w:caps w:val="0"/>
          <w:noProof/>
          <w:szCs w:val="22"/>
          <w:lang w:eastAsia="en-GB"/>
        </w:rPr>
      </w:pPr>
      <w:del w:id="1134" w:author="Peter Dobson" w:date="2016-04-13T11:47:00Z">
        <w:r w:rsidRPr="00A55740" w:rsidDel="00A55740">
          <w:rPr>
            <w:rStyle w:val="Hyperlink"/>
            <w:b w:val="0"/>
            <w:bCs w:val="0"/>
            <w:caps w:val="0"/>
            <w:noProof/>
          </w:rPr>
          <w:delText>10</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Hybrid Power Systems</w:delText>
        </w:r>
        <w:r w:rsidDel="00A55740">
          <w:rPr>
            <w:noProof/>
            <w:webHidden/>
          </w:rPr>
          <w:tab/>
          <w:delText>10</w:delText>
        </w:r>
      </w:del>
    </w:p>
    <w:p w14:paraId="3AE58830" w14:textId="77777777" w:rsidR="005F4A69" w:rsidDel="00A55740" w:rsidRDefault="005F4A69">
      <w:pPr>
        <w:pStyle w:val="TOC2"/>
        <w:rPr>
          <w:del w:id="1135" w:author="Peter Dobson" w:date="2016-04-13T11:47:00Z"/>
          <w:rFonts w:asciiTheme="minorHAnsi" w:eastAsiaTheme="minorEastAsia" w:hAnsiTheme="minorHAnsi" w:cstheme="minorBidi"/>
          <w:bCs w:val="0"/>
          <w:noProof/>
          <w:szCs w:val="22"/>
          <w:lang w:eastAsia="en-GB"/>
        </w:rPr>
      </w:pPr>
      <w:del w:id="1136" w:author="Peter Dobson" w:date="2016-04-13T11:47:00Z">
        <w:r w:rsidRPr="00A55740" w:rsidDel="00A55740">
          <w:rPr>
            <w:rStyle w:val="Hyperlink"/>
            <w:bCs w:val="0"/>
            <w:noProof/>
          </w:rPr>
          <w:delText>10.1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10</w:delText>
        </w:r>
      </w:del>
    </w:p>
    <w:p w14:paraId="12A670E2" w14:textId="77777777" w:rsidR="005F4A69" w:rsidDel="00A55740" w:rsidRDefault="005F4A69">
      <w:pPr>
        <w:pStyle w:val="TOC2"/>
        <w:rPr>
          <w:del w:id="1137" w:author="Peter Dobson" w:date="2016-04-13T11:47:00Z"/>
          <w:rFonts w:asciiTheme="minorHAnsi" w:eastAsiaTheme="minorEastAsia" w:hAnsiTheme="minorHAnsi" w:cstheme="minorBidi"/>
          <w:bCs w:val="0"/>
          <w:noProof/>
          <w:szCs w:val="22"/>
          <w:lang w:eastAsia="en-GB"/>
        </w:rPr>
      </w:pPr>
      <w:del w:id="1138" w:author="Peter Dobson" w:date="2016-04-13T11:47:00Z">
        <w:r w:rsidRPr="00A55740" w:rsidDel="00A55740">
          <w:rPr>
            <w:rStyle w:val="Hyperlink"/>
            <w:bCs w:val="0"/>
            <w:noProof/>
          </w:rPr>
          <w:delText>10.2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Advantages</w:delText>
        </w:r>
        <w:r w:rsidDel="00A55740">
          <w:rPr>
            <w:noProof/>
            <w:webHidden/>
          </w:rPr>
          <w:tab/>
          <w:delText>10</w:delText>
        </w:r>
      </w:del>
    </w:p>
    <w:p w14:paraId="1645409B" w14:textId="77777777" w:rsidR="005F4A69" w:rsidDel="00A55740" w:rsidRDefault="005F4A69">
      <w:pPr>
        <w:pStyle w:val="TOC2"/>
        <w:rPr>
          <w:del w:id="1139" w:author="Peter Dobson" w:date="2016-04-13T11:47:00Z"/>
          <w:rFonts w:asciiTheme="minorHAnsi" w:eastAsiaTheme="minorEastAsia" w:hAnsiTheme="minorHAnsi" w:cstheme="minorBidi"/>
          <w:bCs w:val="0"/>
          <w:noProof/>
          <w:szCs w:val="22"/>
          <w:lang w:eastAsia="en-GB"/>
        </w:rPr>
      </w:pPr>
      <w:del w:id="1140" w:author="Peter Dobson" w:date="2016-04-13T11:47:00Z">
        <w:r w:rsidRPr="00A55740" w:rsidDel="00A55740">
          <w:rPr>
            <w:rStyle w:val="Hyperlink"/>
            <w:bCs w:val="0"/>
            <w:noProof/>
          </w:rPr>
          <w:delText>10.3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Disadvantages</w:delText>
        </w:r>
        <w:r w:rsidDel="00A55740">
          <w:rPr>
            <w:noProof/>
            <w:webHidden/>
          </w:rPr>
          <w:tab/>
          <w:delText>10</w:delText>
        </w:r>
      </w:del>
    </w:p>
    <w:p w14:paraId="79CC3E1E" w14:textId="77777777" w:rsidR="005F4A69" w:rsidDel="00A55740" w:rsidRDefault="005F4A69">
      <w:pPr>
        <w:pStyle w:val="TOC2"/>
        <w:rPr>
          <w:del w:id="1141" w:author="Peter Dobson" w:date="2016-04-13T11:47:00Z"/>
          <w:rFonts w:asciiTheme="minorHAnsi" w:eastAsiaTheme="minorEastAsia" w:hAnsiTheme="minorHAnsi" w:cstheme="minorBidi"/>
          <w:bCs w:val="0"/>
          <w:noProof/>
          <w:szCs w:val="22"/>
          <w:lang w:eastAsia="en-GB"/>
        </w:rPr>
      </w:pPr>
      <w:del w:id="1142" w:author="Peter Dobson" w:date="2016-04-13T11:47:00Z">
        <w:r w:rsidRPr="00A55740" w:rsidDel="00A55740">
          <w:rPr>
            <w:rStyle w:val="Hyperlink"/>
            <w:bCs w:val="0"/>
            <w:noProof/>
          </w:rPr>
          <w:delText>10.4</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Comments</w:delText>
        </w:r>
        <w:r w:rsidDel="00A55740">
          <w:rPr>
            <w:noProof/>
            <w:webHidden/>
          </w:rPr>
          <w:tab/>
          <w:delText>10</w:delText>
        </w:r>
      </w:del>
    </w:p>
    <w:p w14:paraId="2B77ED80" w14:textId="77777777" w:rsidR="005F4A69" w:rsidDel="00A55740" w:rsidRDefault="005F4A69">
      <w:pPr>
        <w:pStyle w:val="TOC2"/>
        <w:rPr>
          <w:del w:id="1143" w:author="Peter Dobson" w:date="2016-04-13T11:47:00Z"/>
          <w:rFonts w:asciiTheme="minorHAnsi" w:eastAsiaTheme="minorEastAsia" w:hAnsiTheme="minorHAnsi" w:cstheme="minorBidi"/>
          <w:bCs w:val="0"/>
          <w:noProof/>
          <w:szCs w:val="22"/>
          <w:lang w:eastAsia="en-GB"/>
        </w:rPr>
      </w:pPr>
      <w:del w:id="1144" w:author="Peter Dobson" w:date="2016-04-13T11:47:00Z">
        <w:r w:rsidRPr="00A55740" w:rsidDel="00A55740">
          <w:rPr>
            <w:rStyle w:val="Hyperlink"/>
            <w:bCs w:val="0"/>
            <w:noProof/>
          </w:rPr>
          <w:delText>10.5</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Design considerations:</w:delText>
        </w:r>
        <w:r w:rsidDel="00A55740">
          <w:rPr>
            <w:noProof/>
            <w:webHidden/>
          </w:rPr>
          <w:tab/>
          <w:delText>10</w:delText>
        </w:r>
      </w:del>
    </w:p>
    <w:p w14:paraId="32DF10DB" w14:textId="77777777" w:rsidR="005F4A69" w:rsidDel="00A55740" w:rsidRDefault="005F4A69">
      <w:pPr>
        <w:pStyle w:val="TOC1"/>
        <w:rPr>
          <w:del w:id="1145" w:author="Peter Dobson" w:date="2016-04-13T11:47:00Z"/>
          <w:rFonts w:asciiTheme="minorHAnsi" w:eastAsiaTheme="minorEastAsia" w:hAnsiTheme="minorHAnsi" w:cstheme="minorBidi"/>
          <w:b w:val="0"/>
          <w:bCs w:val="0"/>
          <w:caps w:val="0"/>
          <w:noProof/>
          <w:szCs w:val="22"/>
          <w:lang w:eastAsia="en-GB"/>
        </w:rPr>
      </w:pPr>
      <w:del w:id="1146" w:author="Peter Dobson" w:date="2016-04-13T11:47:00Z">
        <w:r w:rsidRPr="00A55740" w:rsidDel="00A55740">
          <w:rPr>
            <w:rStyle w:val="Hyperlink"/>
            <w:b w:val="0"/>
            <w:bCs w:val="0"/>
            <w:caps w:val="0"/>
            <w:noProof/>
          </w:rPr>
          <w:delText>11</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Lightning/surge Protection</w:delText>
        </w:r>
        <w:r w:rsidDel="00A55740">
          <w:rPr>
            <w:noProof/>
            <w:webHidden/>
          </w:rPr>
          <w:tab/>
          <w:delText>11</w:delText>
        </w:r>
      </w:del>
    </w:p>
    <w:p w14:paraId="329674BB" w14:textId="77777777" w:rsidR="005F4A69" w:rsidDel="00A55740" w:rsidRDefault="005F4A69">
      <w:pPr>
        <w:pStyle w:val="TOC1"/>
        <w:rPr>
          <w:del w:id="1147" w:author="Peter Dobson" w:date="2016-04-13T11:47:00Z"/>
          <w:rFonts w:asciiTheme="minorHAnsi" w:eastAsiaTheme="minorEastAsia" w:hAnsiTheme="minorHAnsi" w:cstheme="minorBidi"/>
          <w:b w:val="0"/>
          <w:bCs w:val="0"/>
          <w:caps w:val="0"/>
          <w:noProof/>
          <w:szCs w:val="22"/>
          <w:lang w:eastAsia="en-GB"/>
        </w:rPr>
      </w:pPr>
      <w:del w:id="1148" w:author="Peter Dobson" w:date="2016-04-13T11:47:00Z">
        <w:r w:rsidRPr="00A55740" w:rsidDel="00A55740">
          <w:rPr>
            <w:rStyle w:val="Hyperlink"/>
            <w:b w:val="0"/>
            <w:bCs w:val="0"/>
            <w:caps w:val="0"/>
            <w:noProof/>
          </w:rPr>
          <w:delText>12</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Installation</w:delText>
        </w:r>
        <w:r w:rsidDel="00A55740">
          <w:rPr>
            <w:noProof/>
            <w:webHidden/>
          </w:rPr>
          <w:tab/>
          <w:delText>11</w:delText>
        </w:r>
      </w:del>
    </w:p>
    <w:p w14:paraId="5108F53C" w14:textId="77777777" w:rsidR="005F4A69" w:rsidDel="00A55740" w:rsidRDefault="005F4A69">
      <w:pPr>
        <w:pStyle w:val="TOC2"/>
        <w:rPr>
          <w:del w:id="1149" w:author="Peter Dobson" w:date="2016-04-13T11:47:00Z"/>
          <w:rFonts w:asciiTheme="minorHAnsi" w:eastAsiaTheme="minorEastAsia" w:hAnsiTheme="minorHAnsi" w:cstheme="minorBidi"/>
          <w:bCs w:val="0"/>
          <w:noProof/>
          <w:szCs w:val="22"/>
          <w:lang w:eastAsia="en-GB"/>
        </w:rPr>
      </w:pPr>
      <w:del w:id="1150" w:author="Peter Dobson" w:date="2016-04-13T11:47:00Z">
        <w:r w:rsidRPr="00A55740" w:rsidDel="00A55740">
          <w:rPr>
            <w:rStyle w:val="Hyperlink"/>
            <w:bCs w:val="0"/>
            <w:noProof/>
          </w:rPr>
          <w:delText>12.1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General</w:delText>
        </w:r>
        <w:r w:rsidDel="00A55740">
          <w:rPr>
            <w:noProof/>
            <w:webHidden/>
          </w:rPr>
          <w:tab/>
          <w:delText>11</w:delText>
        </w:r>
      </w:del>
    </w:p>
    <w:p w14:paraId="5FB4EDB0" w14:textId="77777777" w:rsidR="005F4A69" w:rsidDel="00A55740" w:rsidRDefault="005F4A69">
      <w:pPr>
        <w:pStyle w:val="TOC3"/>
        <w:rPr>
          <w:del w:id="1151" w:author="Peter Dobson" w:date="2016-04-13T11:47:00Z"/>
          <w:rFonts w:asciiTheme="minorHAnsi" w:eastAsiaTheme="minorEastAsia" w:hAnsiTheme="minorHAnsi" w:cstheme="minorBidi"/>
          <w:noProof/>
          <w:sz w:val="22"/>
          <w:szCs w:val="22"/>
          <w:lang w:eastAsia="en-GB"/>
        </w:rPr>
      </w:pPr>
      <w:del w:id="1152" w:author="Peter Dobson" w:date="2016-04-13T11:47:00Z">
        <w:r w:rsidRPr="00A55740" w:rsidDel="00A55740">
          <w:rPr>
            <w:rStyle w:val="Hyperlink"/>
            <w:noProof/>
          </w:rPr>
          <w:delText>12.1.1</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Electrical Connections</w:delText>
        </w:r>
        <w:r w:rsidDel="00A55740">
          <w:rPr>
            <w:noProof/>
            <w:webHidden/>
          </w:rPr>
          <w:tab/>
          <w:delText>11</w:delText>
        </w:r>
      </w:del>
    </w:p>
    <w:p w14:paraId="3B0F728C" w14:textId="77777777" w:rsidR="005F4A69" w:rsidDel="00A55740" w:rsidRDefault="005F4A69">
      <w:pPr>
        <w:pStyle w:val="TOC2"/>
        <w:rPr>
          <w:del w:id="1153" w:author="Peter Dobson" w:date="2016-04-13T11:47:00Z"/>
          <w:rFonts w:asciiTheme="minorHAnsi" w:eastAsiaTheme="minorEastAsia" w:hAnsiTheme="minorHAnsi" w:cstheme="minorBidi"/>
          <w:bCs w:val="0"/>
          <w:noProof/>
          <w:szCs w:val="22"/>
          <w:lang w:eastAsia="en-GB"/>
        </w:rPr>
      </w:pPr>
      <w:del w:id="1154" w:author="Peter Dobson" w:date="2016-04-13T11:47:00Z">
        <w:r w:rsidRPr="00A55740" w:rsidDel="00A55740">
          <w:rPr>
            <w:rStyle w:val="Hyperlink"/>
            <w:bCs w:val="0"/>
            <w:noProof/>
          </w:rPr>
          <w:delText>12.2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Installation</w:delText>
        </w:r>
        <w:r w:rsidDel="00A55740">
          <w:rPr>
            <w:noProof/>
            <w:webHidden/>
          </w:rPr>
          <w:tab/>
          <w:delText>11</w:delText>
        </w:r>
      </w:del>
    </w:p>
    <w:p w14:paraId="5AAA3721" w14:textId="77777777" w:rsidR="005F4A69" w:rsidDel="00A55740" w:rsidRDefault="005F4A69">
      <w:pPr>
        <w:pStyle w:val="TOC3"/>
        <w:rPr>
          <w:del w:id="1155" w:author="Peter Dobson" w:date="2016-04-13T11:47:00Z"/>
          <w:rFonts w:asciiTheme="minorHAnsi" w:eastAsiaTheme="minorEastAsia" w:hAnsiTheme="minorHAnsi" w:cstheme="minorBidi"/>
          <w:noProof/>
          <w:sz w:val="22"/>
          <w:szCs w:val="22"/>
          <w:lang w:eastAsia="en-GB"/>
        </w:rPr>
      </w:pPr>
      <w:del w:id="1156" w:author="Peter Dobson" w:date="2016-04-13T11:47:00Z">
        <w:r w:rsidRPr="00A55740" w:rsidDel="00A55740">
          <w:rPr>
            <w:rStyle w:val="Hyperlink"/>
            <w:noProof/>
          </w:rPr>
          <w:delText>12.2.1</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General</w:delText>
        </w:r>
        <w:r w:rsidDel="00A55740">
          <w:rPr>
            <w:noProof/>
            <w:webHidden/>
          </w:rPr>
          <w:tab/>
          <w:delText>11</w:delText>
        </w:r>
      </w:del>
    </w:p>
    <w:p w14:paraId="4F11D7C3" w14:textId="77777777" w:rsidR="005F4A69" w:rsidDel="00A55740" w:rsidRDefault="005F4A69">
      <w:pPr>
        <w:pStyle w:val="TOC3"/>
        <w:rPr>
          <w:del w:id="1157" w:author="Peter Dobson" w:date="2016-04-13T11:47:00Z"/>
          <w:rFonts w:asciiTheme="minorHAnsi" w:eastAsiaTheme="minorEastAsia" w:hAnsiTheme="minorHAnsi" w:cstheme="minorBidi"/>
          <w:noProof/>
          <w:sz w:val="22"/>
          <w:szCs w:val="22"/>
          <w:lang w:eastAsia="en-GB"/>
        </w:rPr>
      </w:pPr>
      <w:del w:id="1158" w:author="Peter Dobson" w:date="2016-04-13T11:47:00Z">
        <w:r w:rsidRPr="00A55740" w:rsidDel="00A55740">
          <w:rPr>
            <w:rStyle w:val="Hyperlink"/>
            <w:noProof/>
          </w:rPr>
          <w:delText>12.2.2</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Details for PV systems</w:delText>
        </w:r>
        <w:r w:rsidDel="00A55740">
          <w:rPr>
            <w:noProof/>
            <w:webHidden/>
          </w:rPr>
          <w:tab/>
          <w:delText>12</w:delText>
        </w:r>
      </w:del>
    </w:p>
    <w:p w14:paraId="7A8F2775" w14:textId="77777777" w:rsidR="005F4A69" w:rsidDel="00A55740" w:rsidRDefault="005F4A69">
      <w:pPr>
        <w:pStyle w:val="TOC1"/>
        <w:rPr>
          <w:del w:id="1159" w:author="Peter Dobson" w:date="2016-04-13T11:47:00Z"/>
          <w:rFonts w:asciiTheme="minorHAnsi" w:eastAsiaTheme="minorEastAsia" w:hAnsiTheme="minorHAnsi" w:cstheme="minorBidi"/>
          <w:b w:val="0"/>
          <w:bCs w:val="0"/>
          <w:caps w:val="0"/>
          <w:noProof/>
          <w:szCs w:val="22"/>
          <w:lang w:eastAsia="en-GB"/>
        </w:rPr>
      </w:pPr>
      <w:del w:id="1160" w:author="Peter Dobson" w:date="2016-04-13T11:47:00Z">
        <w:r w:rsidRPr="00A55740" w:rsidDel="00A55740">
          <w:rPr>
            <w:rStyle w:val="Hyperlink"/>
            <w:b w:val="0"/>
            <w:bCs w:val="0"/>
            <w:caps w:val="0"/>
            <w:noProof/>
          </w:rPr>
          <w:delText>13</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Maintenance</w:delText>
        </w:r>
        <w:r w:rsidDel="00A55740">
          <w:rPr>
            <w:noProof/>
            <w:webHidden/>
          </w:rPr>
          <w:tab/>
          <w:delText>12</w:delText>
        </w:r>
      </w:del>
    </w:p>
    <w:p w14:paraId="60E9A89D" w14:textId="77777777" w:rsidR="005F4A69" w:rsidDel="00A55740" w:rsidRDefault="005F4A69">
      <w:pPr>
        <w:pStyle w:val="TOC2"/>
        <w:rPr>
          <w:del w:id="1161" w:author="Peter Dobson" w:date="2016-04-13T11:47:00Z"/>
          <w:rFonts w:asciiTheme="minorHAnsi" w:eastAsiaTheme="minorEastAsia" w:hAnsiTheme="minorHAnsi" w:cstheme="minorBidi"/>
          <w:bCs w:val="0"/>
          <w:noProof/>
          <w:szCs w:val="22"/>
          <w:lang w:eastAsia="en-GB"/>
        </w:rPr>
      </w:pPr>
      <w:del w:id="1162" w:author="Peter Dobson" w:date="2016-04-13T11:47:00Z">
        <w:r w:rsidRPr="00A55740" w:rsidDel="00A55740">
          <w:rPr>
            <w:rStyle w:val="Hyperlink"/>
            <w:bCs w:val="0"/>
            <w:noProof/>
          </w:rPr>
          <w:delText>13.1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Programmed Maintenance</w:delText>
        </w:r>
        <w:r w:rsidDel="00A55740">
          <w:rPr>
            <w:noProof/>
            <w:webHidden/>
          </w:rPr>
          <w:tab/>
          <w:delText>12</w:delText>
        </w:r>
      </w:del>
    </w:p>
    <w:p w14:paraId="7EF68BA3" w14:textId="77777777" w:rsidR="005F4A69" w:rsidDel="00A55740" w:rsidRDefault="005F4A69">
      <w:pPr>
        <w:pStyle w:val="TOC2"/>
        <w:rPr>
          <w:del w:id="1163" w:author="Peter Dobson" w:date="2016-04-13T11:47:00Z"/>
          <w:rFonts w:asciiTheme="minorHAnsi" w:eastAsiaTheme="minorEastAsia" w:hAnsiTheme="minorHAnsi" w:cstheme="minorBidi"/>
          <w:bCs w:val="0"/>
          <w:noProof/>
          <w:szCs w:val="22"/>
          <w:lang w:eastAsia="en-GB"/>
        </w:rPr>
      </w:pPr>
      <w:del w:id="1164" w:author="Peter Dobson" w:date="2016-04-13T11:47:00Z">
        <w:r w:rsidRPr="00A55740" w:rsidDel="00A55740">
          <w:rPr>
            <w:rStyle w:val="Hyperlink"/>
            <w:bCs w:val="0"/>
            <w:noProof/>
          </w:rPr>
          <w:delText>13.2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Frequency of Maintenance Visits</w:delText>
        </w:r>
        <w:r w:rsidDel="00A55740">
          <w:rPr>
            <w:noProof/>
            <w:webHidden/>
          </w:rPr>
          <w:tab/>
          <w:delText>13</w:delText>
        </w:r>
      </w:del>
    </w:p>
    <w:p w14:paraId="5357EF0A" w14:textId="77777777" w:rsidR="005F4A69" w:rsidDel="00A55740" w:rsidRDefault="005F4A69">
      <w:pPr>
        <w:pStyle w:val="TOC2"/>
        <w:rPr>
          <w:del w:id="1165" w:author="Peter Dobson" w:date="2016-04-13T11:47:00Z"/>
          <w:rFonts w:asciiTheme="minorHAnsi" w:eastAsiaTheme="minorEastAsia" w:hAnsiTheme="minorHAnsi" w:cstheme="minorBidi"/>
          <w:bCs w:val="0"/>
          <w:noProof/>
          <w:szCs w:val="22"/>
          <w:lang w:eastAsia="en-GB"/>
        </w:rPr>
      </w:pPr>
      <w:del w:id="1166" w:author="Peter Dobson" w:date="2016-04-13T11:47:00Z">
        <w:r w:rsidRPr="00A55740" w:rsidDel="00A55740">
          <w:rPr>
            <w:rStyle w:val="Hyperlink"/>
            <w:bCs w:val="0"/>
            <w:noProof/>
          </w:rPr>
          <w:delText>13.3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Training of Maintenance Personnel</w:delText>
        </w:r>
        <w:r w:rsidDel="00A55740">
          <w:rPr>
            <w:noProof/>
            <w:webHidden/>
          </w:rPr>
          <w:tab/>
          <w:delText>13</w:delText>
        </w:r>
      </w:del>
    </w:p>
    <w:p w14:paraId="6F7A322A" w14:textId="77777777" w:rsidR="005F4A69" w:rsidDel="00A55740" w:rsidRDefault="005F4A69">
      <w:pPr>
        <w:pStyle w:val="TOC4"/>
        <w:rPr>
          <w:del w:id="1167" w:author="Peter Dobson" w:date="2016-04-13T11:47:00Z"/>
          <w:rFonts w:asciiTheme="minorHAnsi" w:eastAsiaTheme="minorEastAsia" w:hAnsiTheme="minorHAnsi" w:cstheme="minorBidi"/>
          <w:b w:val="0"/>
          <w:caps w:val="0"/>
        </w:rPr>
      </w:pPr>
      <w:del w:id="1168" w:author="Peter Dobson" w:date="2016-04-13T11:47:00Z">
        <w:r w:rsidRPr="00A55740" w:rsidDel="00A55740">
          <w:rPr>
            <w:rStyle w:val="Hyperlink"/>
            <w:b w:val="0"/>
            <w:caps w:val="0"/>
          </w:rPr>
          <w:delText>ANNEX 1</w:delText>
        </w:r>
        <w:r w:rsidDel="00A55740">
          <w:rPr>
            <w:rFonts w:asciiTheme="minorHAnsi" w:eastAsiaTheme="minorEastAsia" w:hAnsiTheme="minorHAnsi" w:cstheme="minorBidi"/>
            <w:b w:val="0"/>
            <w:caps w:val="0"/>
          </w:rPr>
          <w:tab/>
        </w:r>
        <w:r w:rsidRPr="00A55740" w:rsidDel="00A55740">
          <w:rPr>
            <w:rStyle w:val="Hyperlink"/>
            <w:b w:val="0"/>
            <w:caps w:val="0"/>
          </w:rPr>
          <w:delText>PHOTOVOLTAIC POWER</w:delText>
        </w:r>
        <w:r w:rsidDel="00A55740">
          <w:rPr>
            <w:webHidden/>
          </w:rPr>
          <w:tab/>
          <w:delText>15</w:delText>
        </w:r>
      </w:del>
    </w:p>
    <w:p w14:paraId="3DE365CD" w14:textId="77777777" w:rsidR="005F4A69" w:rsidDel="00A55740" w:rsidRDefault="005F4A69">
      <w:pPr>
        <w:pStyle w:val="TOC1"/>
        <w:rPr>
          <w:del w:id="1169" w:author="Peter Dobson" w:date="2016-04-13T11:47:00Z"/>
          <w:rFonts w:asciiTheme="minorHAnsi" w:eastAsiaTheme="minorEastAsia" w:hAnsiTheme="minorHAnsi" w:cstheme="minorBidi"/>
          <w:b w:val="0"/>
          <w:bCs w:val="0"/>
          <w:caps w:val="0"/>
          <w:noProof/>
          <w:szCs w:val="22"/>
          <w:lang w:eastAsia="en-GB"/>
        </w:rPr>
      </w:pPr>
      <w:del w:id="1170" w:author="Peter Dobson" w:date="2016-04-13T11:47:00Z">
        <w:r w:rsidRPr="00A55740" w:rsidDel="00A55740">
          <w:rPr>
            <w:rStyle w:val="Hyperlink"/>
            <w:b w:val="0"/>
            <w:bCs w:val="0"/>
            <w:caps w:val="0"/>
            <w:noProof/>
          </w:rPr>
          <w:delText>1</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PV Module Technology</w:delText>
        </w:r>
        <w:r w:rsidDel="00A55740">
          <w:rPr>
            <w:noProof/>
            <w:webHidden/>
          </w:rPr>
          <w:tab/>
          <w:delText>15</w:delText>
        </w:r>
      </w:del>
    </w:p>
    <w:p w14:paraId="57C53CB8" w14:textId="77777777" w:rsidR="005F4A69" w:rsidDel="00A55740" w:rsidRDefault="005F4A69">
      <w:pPr>
        <w:pStyle w:val="TOC2"/>
        <w:rPr>
          <w:del w:id="1171" w:author="Peter Dobson" w:date="2016-04-13T11:47:00Z"/>
          <w:rFonts w:asciiTheme="minorHAnsi" w:eastAsiaTheme="minorEastAsia" w:hAnsiTheme="minorHAnsi" w:cstheme="minorBidi"/>
          <w:bCs w:val="0"/>
          <w:noProof/>
          <w:szCs w:val="22"/>
          <w:lang w:eastAsia="en-GB"/>
        </w:rPr>
      </w:pPr>
      <w:del w:id="1172" w:author="Peter Dobson" w:date="2016-04-13T11:47:00Z">
        <w:r w:rsidRPr="00A55740" w:rsidDel="00A55740">
          <w:rPr>
            <w:rStyle w:val="Hyperlink"/>
            <w:bCs w:val="0"/>
            <w:noProof/>
          </w:rPr>
          <w:delText>1.1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Modular Design Considerations</w:delText>
        </w:r>
        <w:r w:rsidDel="00A55740">
          <w:rPr>
            <w:noProof/>
            <w:webHidden/>
          </w:rPr>
          <w:tab/>
          <w:delText>15</w:delText>
        </w:r>
      </w:del>
    </w:p>
    <w:p w14:paraId="44B7311D" w14:textId="77777777" w:rsidR="005F4A69" w:rsidDel="00A55740" w:rsidRDefault="005F4A69">
      <w:pPr>
        <w:pStyle w:val="TOC3"/>
        <w:rPr>
          <w:del w:id="1173" w:author="Peter Dobson" w:date="2016-04-13T11:47:00Z"/>
          <w:rFonts w:asciiTheme="minorHAnsi" w:eastAsiaTheme="minorEastAsia" w:hAnsiTheme="minorHAnsi" w:cstheme="minorBidi"/>
          <w:noProof/>
          <w:sz w:val="22"/>
          <w:szCs w:val="22"/>
          <w:lang w:eastAsia="en-GB"/>
        </w:rPr>
      </w:pPr>
      <w:del w:id="1174" w:author="Peter Dobson" w:date="2016-04-13T11:47:00Z">
        <w:r w:rsidRPr="00A55740" w:rsidDel="00A55740">
          <w:rPr>
            <w:rStyle w:val="Hyperlink"/>
            <w:noProof/>
          </w:rPr>
          <w:delText>1.1.1</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Example of a Modular Design Concept</w:delText>
        </w:r>
        <w:r w:rsidDel="00A55740">
          <w:rPr>
            <w:noProof/>
            <w:webHidden/>
          </w:rPr>
          <w:tab/>
          <w:delText>15</w:delText>
        </w:r>
      </w:del>
    </w:p>
    <w:p w14:paraId="42E4104F" w14:textId="77777777" w:rsidR="005F4A69" w:rsidDel="00A55740" w:rsidRDefault="005F4A69">
      <w:pPr>
        <w:pStyle w:val="TOC2"/>
        <w:rPr>
          <w:del w:id="1175" w:author="Peter Dobson" w:date="2016-04-13T11:47:00Z"/>
          <w:rFonts w:asciiTheme="minorHAnsi" w:eastAsiaTheme="minorEastAsia" w:hAnsiTheme="minorHAnsi" w:cstheme="minorBidi"/>
          <w:bCs w:val="0"/>
          <w:noProof/>
          <w:szCs w:val="22"/>
          <w:lang w:eastAsia="en-GB"/>
        </w:rPr>
      </w:pPr>
      <w:del w:id="1176" w:author="Peter Dobson" w:date="2016-04-13T11:47:00Z">
        <w:r w:rsidRPr="00A55740" w:rsidDel="00A55740">
          <w:rPr>
            <w:rStyle w:val="Hyperlink"/>
            <w:bCs w:val="0"/>
            <w:noProof/>
          </w:rPr>
          <w:delText>1.2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Solar Sizing Design Computer Programs</w:delText>
        </w:r>
        <w:r w:rsidDel="00A55740">
          <w:rPr>
            <w:noProof/>
            <w:webHidden/>
          </w:rPr>
          <w:tab/>
          <w:delText>15</w:delText>
        </w:r>
      </w:del>
    </w:p>
    <w:p w14:paraId="42527A52" w14:textId="77777777" w:rsidR="005F4A69" w:rsidDel="00A55740" w:rsidRDefault="005F4A69">
      <w:pPr>
        <w:pStyle w:val="TOC3"/>
        <w:rPr>
          <w:del w:id="1177" w:author="Peter Dobson" w:date="2016-04-13T11:47:00Z"/>
          <w:rFonts w:asciiTheme="minorHAnsi" w:eastAsiaTheme="minorEastAsia" w:hAnsiTheme="minorHAnsi" w:cstheme="minorBidi"/>
          <w:noProof/>
          <w:sz w:val="22"/>
          <w:szCs w:val="22"/>
          <w:lang w:eastAsia="en-GB"/>
        </w:rPr>
      </w:pPr>
      <w:del w:id="1178" w:author="Peter Dobson" w:date="2016-04-13T11:47:00Z">
        <w:r w:rsidRPr="00A55740" w:rsidDel="00A55740">
          <w:rPr>
            <w:rStyle w:val="Hyperlink"/>
            <w:noProof/>
          </w:rPr>
          <w:delText>1.2.1</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PV Energy on Buoys</w:delText>
        </w:r>
        <w:r w:rsidDel="00A55740">
          <w:rPr>
            <w:noProof/>
            <w:webHidden/>
          </w:rPr>
          <w:tab/>
          <w:delText>16</w:delText>
        </w:r>
      </w:del>
    </w:p>
    <w:p w14:paraId="712B6A89" w14:textId="77777777" w:rsidR="005F4A69" w:rsidDel="00A55740" w:rsidRDefault="005F4A69">
      <w:pPr>
        <w:pStyle w:val="TOC2"/>
        <w:rPr>
          <w:del w:id="1179" w:author="Peter Dobson" w:date="2016-04-13T11:47:00Z"/>
          <w:rFonts w:asciiTheme="minorHAnsi" w:eastAsiaTheme="minorEastAsia" w:hAnsiTheme="minorHAnsi" w:cstheme="minorBidi"/>
          <w:bCs w:val="0"/>
          <w:noProof/>
          <w:szCs w:val="22"/>
          <w:lang w:eastAsia="en-GB"/>
        </w:rPr>
      </w:pPr>
      <w:del w:id="1180" w:author="Peter Dobson" w:date="2016-04-13T11:47:00Z">
        <w:r w:rsidRPr="00A55740" w:rsidDel="00A55740">
          <w:rPr>
            <w:rStyle w:val="Hyperlink"/>
            <w:bCs w:val="0"/>
            <w:noProof/>
          </w:rPr>
          <w:delText>1.3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Charge Regulation</w:delText>
        </w:r>
        <w:r w:rsidDel="00A55740">
          <w:rPr>
            <w:noProof/>
            <w:webHidden/>
          </w:rPr>
          <w:tab/>
          <w:delText>16</w:delText>
        </w:r>
      </w:del>
    </w:p>
    <w:p w14:paraId="29A3064D" w14:textId="77777777" w:rsidR="005F4A69" w:rsidDel="00A55740" w:rsidRDefault="005F4A69">
      <w:pPr>
        <w:pStyle w:val="TOC3"/>
        <w:rPr>
          <w:del w:id="1181" w:author="Peter Dobson" w:date="2016-04-13T11:47:00Z"/>
          <w:rFonts w:asciiTheme="minorHAnsi" w:eastAsiaTheme="minorEastAsia" w:hAnsiTheme="minorHAnsi" w:cstheme="minorBidi"/>
          <w:noProof/>
          <w:sz w:val="22"/>
          <w:szCs w:val="22"/>
          <w:lang w:eastAsia="en-GB"/>
        </w:rPr>
      </w:pPr>
      <w:del w:id="1182" w:author="Peter Dobson" w:date="2016-04-13T11:47:00Z">
        <w:r w:rsidRPr="00A55740" w:rsidDel="00A55740">
          <w:rPr>
            <w:rStyle w:val="Hyperlink"/>
            <w:noProof/>
          </w:rPr>
          <w:delText>1.3.1</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Self-regulated PV Modules</w:delText>
        </w:r>
        <w:r w:rsidDel="00A55740">
          <w:rPr>
            <w:noProof/>
            <w:webHidden/>
          </w:rPr>
          <w:tab/>
          <w:delText>16</w:delText>
        </w:r>
      </w:del>
    </w:p>
    <w:p w14:paraId="6E358D9D" w14:textId="77777777" w:rsidR="005F4A69" w:rsidDel="00A55740" w:rsidRDefault="005F4A69">
      <w:pPr>
        <w:pStyle w:val="TOC3"/>
        <w:rPr>
          <w:del w:id="1183" w:author="Peter Dobson" w:date="2016-04-13T11:47:00Z"/>
          <w:rFonts w:asciiTheme="minorHAnsi" w:eastAsiaTheme="minorEastAsia" w:hAnsiTheme="minorHAnsi" w:cstheme="minorBidi"/>
          <w:noProof/>
          <w:sz w:val="22"/>
          <w:szCs w:val="22"/>
          <w:lang w:eastAsia="en-GB"/>
        </w:rPr>
      </w:pPr>
      <w:del w:id="1184" w:author="Peter Dobson" w:date="2016-04-13T11:47:00Z">
        <w:r w:rsidRPr="00A55740" w:rsidDel="00A55740">
          <w:rPr>
            <w:rStyle w:val="Hyperlink"/>
            <w:noProof/>
          </w:rPr>
          <w:delText>1.3.2</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Electronic Charge Regulator</w:delText>
        </w:r>
        <w:r w:rsidDel="00A55740">
          <w:rPr>
            <w:noProof/>
            <w:webHidden/>
          </w:rPr>
          <w:tab/>
          <w:delText>17</w:delText>
        </w:r>
      </w:del>
    </w:p>
    <w:p w14:paraId="1786B17B" w14:textId="77777777" w:rsidR="005F4A69" w:rsidDel="00A55740" w:rsidRDefault="005F4A69">
      <w:pPr>
        <w:pStyle w:val="TOC3"/>
        <w:rPr>
          <w:del w:id="1185" w:author="Peter Dobson" w:date="2016-04-13T11:47:00Z"/>
          <w:rFonts w:asciiTheme="minorHAnsi" w:eastAsiaTheme="minorEastAsia" w:hAnsiTheme="minorHAnsi" w:cstheme="minorBidi"/>
          <w:noProof/>
          <w:sz w:val="22"/>
          <w:szCs w:val="22"/>
          <w:lang w:eastAsia="en-GB"/>
        </w:rPr>
      </w:pPr>
      <w:del w:id="1186" w:author="Peter Dobson" w:date="2016-04-13T11:47:00Z">
        <w:r w:rsidRPr="00A55740" w:rsidDel="00A55740">
          <w:rPr>
            <w:rStyle w:val="Hyperlink"/>
            <w:noProof/>
          </w:rPr>
          <w:delText>1.3.3</w:delText>
        </w:r>
        <w:r w:rsidDel="00A55740">
          <w:rPr>
            <w:rFonts w:asciiTheme="minorHAnsi" w:eastAsiaTheme="minorEastAsia" w:hAnsiTheme="minorHAnsi" w:cstheme="minorBidi"/>
            <w:noProof/>
            <w:sz w:val="22"/>
            <w:szCs w:val="22"/>
            <w:lang w:eastAsia="en-GB"/>
          </w:rPr>
          <w:tab/>
        </w:r>
        <w:r w:rsidRPr="00A55740" w:rsidDel="00A55740">
          <w:rPr>
            <w:rStyle w:val="Hyperlink"/>
            <w:noProof/>
          </w:rPr>
          <w:delText>Shading (or bypass) Diodes</w:delText>
        </w:r>
        <w:r w:rsidDel="00A55740">
          <w:rPr>
            <w:noProof/>
            <w:webHidden/>
          </w:rPr>
          <w:tab/>
          <w:delText>17</w:delText>
        </w:r>
      </w:del>
    </w:p>
    <w:p w14:paraId="25536F76" w14:textId="77777777" w:rsidR="005F4A69" w:rsidDel="00A55740" w:rsidRDefault="005F4A69">
      <w:pPr>
        <w:pStyle w:val="TOC2"/>
        <w:rPr>
          <w:del w:id="1187" w:author="Peter Dobson" w:date="2016-04-13T11:47:00Z"/>
          <w:rFonts w:asciiTheme="minorHAnsi" w:eastAsiaTheme="minorEastAsia" w:hAnsiTheme="minorHAnsi" w:cstheme="minorBidi"/>
          <w:bCs w:val="0"/>
          <w:noProof/>
          <w:szCs w:val="22"/>
          <w:lang w:eastAsia="en-GB"/>
        </w:rPr>
      </w:pPr>
      <w:del w:id="1188" w:author="Peter Dobson" w:date="2016-04-13T11:47:00Z">
        <w:r w:rsidRPr="00A55740" w:rsidDel="00A55740">
          <w:rPr>
            <w:rStyle w:val="Hyperlink"/>
            <w:bCs w:val="0"/>
            <w:noProof/>
          </w:rPr>
          <w:delText>1.4</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Practical Considerations</w:delText>
        </w:r>
        <w:r w:rsidDel="00A55740">
          <w:rPr>
            <w:noProof/>
            <w:webHidden/>
          </w:rPr>
          <w:tab/>
          <w:delText>17</w:delText>
        </w:r>
      </w:del>
    </w:p>
    <w:p w14:paraId="0CE7C90D" w14:textId="77777777" w:rsidR="005F4A69" w:rsidDel="00A55740" w:rsidRDefault="005F4A69">
      <w:pPr>
        <w:pStyle w:val="TOC4"/>
        <w:rPr>
          <w:del w:id="1189" w:author="Peter Dobson" w:date="2016-04-13T11:47:00Z"/>
          <w:rFonts w:asciiTheme="minorHAnsi" w:eastAsiaTheme="minorEastAsia" w:hAnsiTheme="minorHAnsi" w:cstheme="minorBidi"/>
          <w:b w:val="0"/>
          <w:caps w:val="0"/>
        </w:rPr>
      </w:pPr>
      <w:del w:id="1190" w:author="Peter Dobson" w:date="2016-04-13T11:47:00Z">
        <w:r w:rsidRPr="00A55740" w:rsidDel="00A55740">
          <w:rPr>
            <w:rStyle w:val="Hyperlink"/>
            <w:b w:val="0"/>
            <w:caps w:val="0"/>
          </w:rPr>
          <w:delText>ANNEX 2</w:delText>
        </w:r>
        <w:r w:rsidDel="00A55740">
          <w:rPr>
            <w:rFonts w:asciiTheme="minorHAnsi" w:eastAsiaTheme="minorEastAsia" w:hAnsiTheme="minorHAnsi" w:cstheme="minorBidi"/>
            <w:b w:val="0"/>
            <w:caps w:val="0"/>
          </w:rPr>
          <w:tab/>
        </w:r>
        <w:r w:rsidRPr="00A55740" w:rsidDel="00A55740">
          <w:rPr>
            <w:rStyle w:val="Hyperlink"/>
            <w:b w:val="0"/>
            <w:caps w:val="0"/>
          </w:rPr>
          <w:delText>WIND GENERATION</w:delText>
        </w:r>
        <w:r w:rsidDel="00A55740">
          <w:rPr>
            <w:webHidden/>
          </w:rPr>
          <w:tab/>
          <w:delText>18</w:delText>
        </w:r>
      </w:del>
    </w:p>
    <w:p w14:paraId="3318C0A1" w14:textId="77777777" w:rsidR="005F4A69" w:rsidDel="00A55740" w:rsidRDefault="005F4A69">
      <w:pPr>
        <w:pStyle w:val="TOC1"/>
        <w:rPr>
          <w:del w:id="1191" w:author="Peter Dobson" w:date="2016-04-13T11:47:00Z"/>
          <w:rFonts w:asciiTheme="minorHAnsi" w:eastAsiaTheme="minorEastAsia" w:hAnsiTheme="minorHAnsi" w:cstheme="minorBidi"/>
          <w:b w:val="0"/>
          <w:bCs w:val="0"/>
          <w:caps w:val="0"/>
          <w:noProof/>
          <w:szCs w:val="22"/>
          <w:lang w:eastAsia="en-GB"/>
        </w:rPr>
      </w:pPr>
      <w:del w:id="1192" w:author="Peter Dobson" w:date="2016-04-13T11:47:00Z">
        <w:r w:rsidRPr="00A55740" w:rsidDel="00A55740">
          <w:rPr>
            <w:rStyle w:val="Hyperlink"/>
            <w:b w:val="0"/>
            <w:bCs w:val="0"/>
            <w:caps w:val="0"/>
            <w:noProof/>
          </w:rPr>
          <w:delText>1</w:delText>
        </w:r>
        <w:r w:rsidDel="00A55740">
          <w:rPr>
            <w:rFonts w:asciiTheme="minorHAnsi" w:eastAsiaTheme="minorEastAsia" w:hAnsiTheme="minorHAnsi" w:cstheme="minorBidi"/>
            <w:b w:val="0"/>
            <w:bCs w:val="0"/>
            <w:caps w:val="0"/>
            <w:noProof/>
            <w:szCs w:val="22"/>
            <w:lang w:eastAsia="en-GB"/>
          </w:rPr>
          <w:tab/>
        </w:r>
        <w:r w:rsidRPr="00A55740" w:rsidDel="00A55740">
          <w:rPr>
            <w:rStyle w:val="Hyperlink"/>
            <w:b w:val="0"/>
            <w:bCs w:val="0"/>
            <w:caps w:val="0"/>
            <w:noProof/>
          </w:rPr>
          <w:delText>Power production</w:delText>
        </w:r>
        <w:r w:rsidDel="00A55740">
          <w:rPr>
            <w:noProof/>
            <w:webHidden/>
          </w:rPr>
          <w:tab/>
          <w:delText>18</w:delText>
        </w:r>
      </w:del>
    </w:p>
    <w:p w14:paraId="57A2B036" w14:textId="77777777" w:rsidR="005F4A69" w:rsidDel="00A55740" w:rsidRDefault="005F4A69">
      <w:pPr>
        <w:pStyle w:val="TOC2"/>
        <w:rPr>
          <w:del w:id="1193" w:author="Peter Dobson" w:date="2016-04-13T11:47:00Z"/>
          <w:rFonts w:asciiTheme="minorHAnsi" w:eastAsiaTheme="minorEastAsia" w:hAnsiTheme="minorHAnsi" w:cstheme="minorBidi"/>
          <w:bCs w:val="0"/>
          <w:noProof/>
          <w:szCs w:val="22"/>
          <w:lang w:eastAsia="en-GB"/>
        </w:rPr>
      </w:pPr>
      <w:del w:id="1194" w:author="Peter Dobson" w:date="2016-04-13T11:47:00Z">
        <w:r w:rsidRPr="00A55740" w:rsidDel="00A55740">
          <w:rPr>
            <w:rStyle w:val="Hyperlink"/>
            <w:bCs w:val="0"/>
            <w:noProof/>
          </w:rPr>
          <w:delText>1.1</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Horizontal axis</w:delText>
        </w:r>
        <w:r w:rsidDel="00A55740">
          <w:rPr>
            <w:noProof/>
            <w:webHidden/>
          </w:rPr>
          <w:tab/>
          <w:delText>18</w:delText>
        </w:r>
      </w:del>
    </w:p>
    <w:p w14:paraId="174EEBA6" w14:textId="77777777" w:rsidR="005F4A69" w:rsidDel="00A55740" w:rsidRDefault="005F4A69">
      <w:pPr>
        <w:pStyle w:val="TOC2"/>
        <w:rPr>
          <w:del w:id="1195" w:author="Peter Dobson" w:date="2016-04-13T11:47:00Z"/>
          <w:rFonts w:asciiTheme="minorHAnsi" w:eastAsiaTheme="minorEastAsia" w:hAnsiTheme="minorHAnsi" w:cstheme="minorBidi"/>
          <w:bCs w:val="0"/>
          <w:noProof/>
          <w:szCs w:val="22"/>
          <w:lang w:eastAsia="en-GB"/>
        </w:rPr>
      </w:pPr>
      <w:del w:id="1196" w:author="Peter Dobson" w:date="2016-04-13T11:47:00Z">
        <w:r w:rsidRPr="00A55740" w:rsidDel="00A55740">
          <w:rPr>
            <w:rStyle w:val="Hyperlink"/>
            <w:bCs w:val="0"/>
            <w:noProof/>
          </w:rPr>
          <w:delText>1.2</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Vertical axis</w:delText>
        </w:r>
        <w:r w:rsidDel="00A55740">
          <w:rPr>
            <w:noProof/>
            <w:webHidden/>
          </w:rPr>
          <w:tab/>
          <w:delText>18</w:delText>
        </w:r>
      </w:del>
    </w:p>
    <w:p w14:paraId="49B30596" w14:textId="77777777" w:rsidR="005F4A69" w:rsidDel="00A55740" w:rsidRDefault="005F4A69">
      <w:pPr>
        <w:pStyle w:val="TOC2"/>
        <w:rPr>
          <w:del w:id="1197" w:author="Peter Dobson" w:date="2016-04-13T11:47:00Z"/>
          <w:rFonts w:asciiTheme="minorHAnsi" w:eastAsiaTheme="minorEastAsia" w:hAnsiTheme="minorHAnsi" w:cstheme="minorBidi"/>
          <w:bCs w:val="0"/>
          <w:noProof/>
          <w:szCs w:val="22"/>
          <w:lang w:eastAsia="en-GB"/>
        </w:rPr>
      </w:pPr>
      <w:del w:id="1198" w:author="Peter Dobson" w:date="2016-04-13T11:47:00Z">
        <w:r w:rsidRPr="00A55740" w:rsidDel="00A55740">
          <w:rPr>
            <w:rStyle w:val="Hyperlink"/>
            <w:bCs w:val="0"/>
            <w:noProof/>
          </w:rPr>
          <w:delText>1.3</w:delText>
        </w:r>
        <w:r w:rsidDel="00A55740">
          <w:rPr>
            <w:rFonts w:asciiTheme="minorHAnsi" w:eastAsiaTheme="minorEastAsia" w:hAnsiTheme="minorHAnsi" w:cstheme="minorBidi"/>
            <w:bCs w:val="0"/>
            <w:noProof/>
            <w:szCs w:val="22"/>
            <w:lang w:eastAsia="en-GB"/>
          </w:rPr>
          <w:tab/>
        </w:r>
        <w:r w:rsidRPr="00A55740" w:rsidDel="00A55740">
          <w:rPr>
            <w:rStyle w:val="Hyperlink"/>
            <w:bCs w:val="0"/>
            <w:noProof/>
          </w:rPr>
          <w:delText>Particular considerations</w:delText>
        </w:r>
        <w:r w:rsidDel="00A55740">
          <w:rPr>
            <w:noProof/>
            <w:webHidden/>
          </w:rPr>
          <w:tab/>
          <w:delText>18</w:delText>
        </w:r>
      </w:del>
    </w:p>
    <w:p w14:paraId="73EA33DD" w14:textId="77777777" w:rsidR="00F82853" w:rsidDel="005F4A69" w:rsidRDefault="00F82853">
      <w:pPr>
        <w:pStyle w:val="TOC1"/>
        <w:rPr>
          <w:del w:id="1199" w:author="Peter Dobson" w:date="2016-04-13T11:33:00Z"/>
          <w:rFonts w:asciiTheme="minorHAnsi" w:eastAsiaTheme="minorEastAsia" w:hAnsiTheme="minorHAnsi" w:cstheme="minorBidi"/>
          <w:b w:val="0"/>
          <w:bCs w:val="0"/>
          <w:caps w:val="0"/>
          <w:noProof/>
          <w:szCs w:val="22"/>
          <w:lang w:eastAsia="en-GB"/>
        </w:rPr>
      </w:pPr>
      <w:del w:id="1200" w:author="Peter Dobson" w:date="2016-04-13T11:33:00Z">
        <w:r w:rsidRPr="005F4A69" w:rsidDel="005F4A69">
          <w:rPr>
            <w:rStyle w:val="Hyperlink"/>
            <w:b w:val="0"/>
            <w:bCs w:val="0"/>
            <w:caps w:val="0"/>
            <w:noProof/>
          </w:rPr>
          <w:delText>Document Revisions</w:delText>
        </w:r>
        <w:r w:rsidDel="005F4A69">
          <w:rPr>
            <w:noProof/>
            <w:webHidden/>
          </w:rPr>
          <w:tab/>
          <w:delText>2</w:delText>
        </w:r>
      </w:del>
    </w:p>
    <w:p w14:paraId="7AD4A675" w14:textId="77777777" w:rsidR="00F82853" w:rsidDel="005F4A69" w:rsidRDefault="00F82853">
      <w:pPr>
        <w:pStyle w:val="TOC1"/>
        <w:rPr>
          <w:del w:id="1201" w:author="Peter Dobson" w:date="2016-04-13T11:33:00Z"/>
          <w:rFonts w:asciiTheme="minorHAnsi" w:eastAsiaTheme="minorEastAsia" w:hAnsiTheme="minorHAnsi" w:cstheme="minorBidi"/>
          <w:b w:val="0"/>
          <w:bCs w:val="0"/>
          <w:caps w:val="0"/>
          <w:noProof/>
          <w:szCs w:val="22"/>
          <w:lang w:eastAsia="en-GB"/>
        </w:rPr>
      </w:pPr>
      <w:del w:id="1202" w:author="Peter Dobson" w:date="2016-04-13T11:33:00Z">
        <w:r w:rsidRPr="005F4A69" w:rsidDel="005F4A69">
          <w:rPr>
            <w:rStyle w:val="Hyperlink"/>
            <w:b w:val="0"/>
            <w:bCs w:val="0"/>
            <w:caps w:val="0"/>
            <w:noProof/>
          </w:rPr>
          <w:delText>Table of Contents</w:delText>
        </w:r>
        <w:r w:rsidDel="005F4A69">
          <w:rPr>
            <w:noProof/>
            <w:webHidden/>
          </w:rPr>
          <w:tab/>
          <w:delText>3</w:delText>
        </w:r>
      </w:del>
    </w:p>
    <w:p w14:paraId="4B02DC67" w14:textId="77777777" w:rsidR="00F82853" w:rsidDel="005F4A69" w:rsidRDefault="00F82853">
      <w:pPr>
        <w:pStyle w:val="TOC1"/>
        <w:rPr>
          <w:del w:id="1203" w:author="Peter Dobson" w:date="2016-04-13T11:33:00Z"/>
          <w:rFonts w:asciiTheme="minorHAnsi" w:eastAsiaTheme="minorEastAsia" w:hAnsiTheme="minorHAnsi" w:cstheme="minorBidi"/>
          <w:b w:val="0"/>
          <w:bCs w:val="0"/>
          <w:caps w:val="0"/>
          <w:noProof/>
          <w:szCs w:val="22"/>
          <w:lang w:eastAsia="en-GB"/>
        </w:rPr>
      </w:pPr>
      <w:del w:id="1204" w:author="Peter Dobson" w:date="2016-04-13T11:33:00Z">
        <w:r w:rsidRPr="005F4A69" w:rsidDel="005F4A69">
          <w:rPr>
            <w:rStyle w:val="Hyperlink"/>
            <w:b w:val="0"/>
            <w:bCs w:val="0"/>
            <w:caps w:val="0"/>
            <w:noProof/>
          </w:rPr>
          <w:delText>Index of Tables</w:delText>
        </w:r>
        <w:r w:rsidDel="005F4A69">
          <w:rPr>
            <w:noProof/>
            <w:webHidden/>
          </w:rPr>
          <w:tab/>
          <w:delText>4</w:delText>
        </w:r>
      </w:del>
    </w:p>
    <w:p w14:paraId="47CE25AC" w14:textId="77777777" w:rsidR="00F82853" w:rsidDel="005F4A69" w:rsidRDefault="00F82853">
      <w:pPr>
        <w:pStyle w:val="TOC1"/>
        <w:rPr>
          <w:del w:id="1205" w:author="Peter Dobson" w:date="2016-04-13T11:33:00Z"/>
          <w:rFonts w:asciiTheme="minorHAnsi" w:eastAsiaTheme="minorEastAsia" w:hAnsiTheme="minorHAnsi" w:cstheme="minorBidi"/>
          <w:b w:val="0"/>
          <w:bCs w:val="0"/>
          <w:caps w:val="0"/>
          <w:noProof/>
          <w:szCs w:val="22"/>
          <w:lang w:eastAsia="en-GB"/>
        </w:rPr>
      </w:pPr>
      <w:del w:id="1206" w:author="Peter Dobson" w:date="2016-04-13T11:33:00Z">
        <w:r w:rsidRPr="005F4A69" w:rsidDel="005F4A69">
          <w:rPr>
            <w:rStyle w:val="Hyperlink"/>
            <w:b w:val="0"/>
            <w:bCs w:val="0"/>
            <w:caps w:val="0"/>
            <w:noProof/>
          </w:rPr>
          <w:delText>Power Sources</w:delText>
        </w:r>
        <w:r w:rsidDel="005F4A69">
          <w:rPr>
            <w:noProof/>
            <w:webHidden/>
          </w:rPr>
          <w:tab/>
          <w:delText>6</w:delText>
        </w:r>
      </w:del>
    </w:p>
    <w:p w14:paraId="4A88118C" w14:textId="77777777" w:rsidR="00F82853" w:rsidDel="005F4A69" w:rsidRDefault="00F82853">
      <w:pPr>
        <w:pStyle w:val="TOC1"/>
        <w:rPr>
          <w:del w:id="1207" w:author="Peter Dobson" w:date="2016-04-13T11:33:00Z"/>
          <w:rFonts w:asciiTheme="minorHAnsi" w:eastAsiaTheme="minorEastAsia" w:hAnsiTheme="minorHAnsi" w:cstheme="minorBidi"/>
          <w:b w:val="0"/>
          <w:bCs w:val="0"/>
          <w:caps w:val="0"/>
          <w:noProof/>
          <w:szCs w:val="22"/>
          <w:lang w:eastAsia="en-GB"/>
        </w:rPr>
      </w:pPr>
      <w:del w:id="1208" w:author="Peter Dobson" w:date="2016-04-13T11:33:00Z">
        <w:r w:rsidRPr="005F4A69" w:rsidDel="005F4A69">
          <w:rPr>
            <w:rStyle w:val="Hyperlink"/>
            <w:b w:val="0"/>
            <w:bCs w:val="0"/>
            <w:caps w:val="0"/>
            <w:noProof/>
          </w:rPr>
          <w:delText>1</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Introduction</w:delText>
        </w:r>
        <w:r w:rsidDel="005F4A69">
          <w:rPr>
            <w:noProof/>
            <w:webHidden/>
          </w:rPr>
          <w:tab/>
          <w:delText>6</w:delText>
        </w:r>
      </w:del>
    </w:p>
    <w:p w14:paraId="61160E6F" w14:textId="77777777" w:rsidR="00F82853" w:rsidDel="005F4A69" w:rsidRDefault="00F82853">
      <w:pPr>
        <w:pStyle w:val="TOC2"/>
        <w:rPr>
          <w:del w:id="1209" w:author="Peter Dobson" w:date="2016-04-13T11:33:00Z"/>
          <w:rFonts w:asciiTheme="minorHAnsi" w:eastAsiaTheme="minorEastAsia" w:hAnsiTheme="minorHAnsi" w:cstheme="minorBidi"/>
          <w:bCs w:val="0"/>
          <w:noProof/>
          <w:szCs w:val="22"/>
          <w:lang w:eastAsia="en-GB"/>
        </w:rPr>
      </w:pPr>
      <w:del w:id="1210" w:author="Peter Dobson" w:date="2016-04-13T11:33:00Z">
        <w:r w:rsidRPr="005F4A69" w:rsidDel="005F4A69">
          <w:rPr>
            <w:rStyle w:val="Hyperlink"/>
            <w:bCs w:val="0"/>
            <w:noProof/>
          </w:rPr>
          <w:delText>1.1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Scope and purpose</w:delText>
        </w:r>
        <w:r w:rsidDel="005F4A69">
          <w:rPr>
            <w:noProof/>
            <w:webHidden/>
          </w:rPr>
          <w:tab/>
          <w:delText>6</w:delText>
        </w:r>
      </w:del>
    </w:p>
    <w:p w14:paraId="2634ABB7" w14:textId="77777777" w:rsidR="00F82853" w:rsidDel="005F4A69" w:rsidRDefault="00F82853">
      <w:pPr>
        <w:pStyle w:val="TOC2"/>
        <w:rPr>
          <w:del w:id="1211" w:author="Peter Dobson" w:date="2016-04-13T11:33:00Z"/>
          <w:rFonts w:asciiTheme="minorHAnsi" w:eastAsiaTheme="minorEastAsia" w:hAnsiTheme="minorHAnsi" w:cstheme="minorBidi"/>
          <w:bCs w:val="0"/>
          <w:noProof/>
          <w:szCs w:val="22"/>
          <w:lang w:eastAsia="en-GB"/>
        </w:rPr>
      </w:pPr>
      <w:del w:id="1212" w:author="Peter Dobson" w:date="2016-04-13T11:33:00Z">
        <w:r w:rsidRPr="005F4A69" w:rsidDel="005F4A69">
          <w:rPr>
            <w:rStyle w:val="Hyperlink"/>
            <w:bCs w:val="0"/>
            <w:noProof/>
          </w:rPr>
          <w:delText>1.2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Practical Guide to Choice of Energy Systems</w:delText>
        </w:r>
        <w:r w:rsidDel="005F4A69">
          <w:rPr>
            <w:noProof/>
            <w:webHidden/>
          </w:rPr>
          <w:tab/>
          <w:delText>6</w:delText>
        </w:r>
      </w:del>
    </w:p>
    <w:p w14:paraId="4DAC5AD4" w14:textId="77777777" w:rsidR="00F82853" w:rsidDel="005F4A69" w:rsidRDefault="00F82853">
      <w:pPr>
        <w:pStyle w:val="TOC1"/>
        <w:rPr>
          <w:del w:id="1213" w:author="Peter Dobson" w:date="2016-04-13T11:33:00Z"/>
          <w:rFonts w:asciiTheme="minorHAnsi" w:eastAsiaTheme="minorEastAsia" w:hAnsiTheme="minorHAnsi" w:cstheme="minorBidi"/>
          <w:b w:val="0"/>
          <w:bCs w:val="0"/>
          <w:caps w:val="0"/>
          <w:noProof/>
          <w:szCs w:val="22"/>
          <w:lang w:eastAsia="en-GB"/>
        </w:rPr>
      </w:pPr>
      <w:del w:id="1214" w:author="Peter Dobson" w:date="2016-04-13T11:33:00Z">
        <w:r w:rsidRPr="005F4A69" w:rsidDel="005F4A69">
          <w:rPr>
            <w:rStyle w:val="Hyperlink"/>
            <w:b w:val="0"/>
            <w:bCs w:val="0"/>
            <w:caps w:val="0"/>
            <w:noProof/>
          </w:rPr>
          <w:delText>2</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How to use this guideline</w:delText>
        </w:r>
        <w:r w:rsidDel="005F4A69">
          <w:rPr>
            <w:noProof/>
            <w:webHidden/>
          </w:rPr>
          <w:tab/>
          <w:delText>6</w:delText>
        </w:r>
      </w:del>
    </w:p>
    <w:p w14:paraId="68255E90" w14:textId="77777777" w:rsidR="00F82853" w:rsidDel="005F4A69" w:rsidRDefault="00F82853">
      <w:pPr>
        <w:pStyle w:val="TOC1"/>
        <w:rPr>
          <w:del w:id="1215" w:author="Peter Dobson" w:date="2016-04-13T11:33:00Z"/>
          <w:rFonts w:asciiTheme="minorHAnsi" w:eastAsiaTheme="minorEastAsia" w:hAnsiTheme="minorHAnsi" w:cstheme="minorBidi"/>
          <w:b w:val="0"/>
          <w:bCs w:val="0"/>
          <w:caps w:val="0"/>
          <w:noProof/>
          <w:szCs w:val="22"/>
          <w:lang w:eastAsia="en-GB"/>
        </w:rPr>
      </w:pPr>
      <w:del w:id="1216" w:author="Peter Dobson" w:date="2016-04-13T11:33:00Z">
        <w:r w:rsidRPr="005F4A69" w:rsidDel="005F4A69">
          <w:rPr>
            <w:rStyle w:val="Hyperlink"/>
            <w:b w:val="0"/>
            <w:bCs w:val="0"/>
            <w:caps w:val="0"/>
            <w:noProof/>
          </w:rPr>
          <w:delText>3</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Alternating Current (AC) UTILITY POWER</w:delText>
        </w:r>
        <w:r w:rsidDel="005F4A69">
          <w:rPr>
            <w:noProof/>
            <w:webHidden/>
          </w:rPr>
          <w:tab/>
          <w:delText>6</w:delText>
        </w:r>
      </w:del>
    </w:p>
    <w:p w14:paraId="7CA9BB8F" w14:textId="77777777" w:rsidR="00F82853" w:rsidDel="005F4A69" w:rsidRDefault="00F82853">
      <w:pPr>
        <w:pStyle w:val="TOC2"/>
        <w:rPr>
          <w:del w:id="1217" w:author="Peter Dobson" w:date="2016-04-13T11:33:00Z"/>
          <w:rFonts w:asciiTheme="minorHAnsi" w:eastAsiaTheme="minorEastAsia" w:hAnsiTheme="minorHAnsi" w:cstheme="minorBidi"/>
          <w:bCs w:val="0"/>
          <w:noProof/>
          <w:szCs w:val="22"/>
          <w:lang w:eastAsia="en-GB"/>
        </w:rPr>
      </w:pPr>
      <w:del w:id="1218" w:author="Peter Dobson" w:date="2016-04-13T11:33:00Z">
        <w:r w:rsidRPr="005F4A69" w:rsidDel="005F4A69">
          <w:rPr>
            <w:rStyle w:val="Hyperlink"/>
            <w:bCs w:val="0"/>
            <w:noProof/>
          </w:rPr>
          <w:delText>3.1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6</w:delText>
        </w:r>
      </w:del>
    </w:p>
    <w:p w14:paraId="168D69D1" w14:textId="77777777" w:rsidR="00F82853" w:rsidDel="005F4A69" w:rsidRDefault="00F82853">
      <w:pPr>
        <w:pStyle w:val="TOC2"/>
        <w:rPr>
          <w:del w:id="1219" w:author="Peter Dobson" w:date="2016-04-13T11:33:00Z"/>
          <w:rFonts w:asciiTheme="minorHAnsi" w:eastAsiaTheme="minorEastAsia" w:hAnsiTheme="minorHAnsi" w:cstheme="minorBidi"/>
          <w:bCs w:val="0"/>
          <w:noProof/>
          <w:szCs w:val="22"/>
          <w:lang w:eastAsia="en-GB"/>
        </w:rPr>
      </w:pPr>
      <w:del w:id="1220" w:author="Peter Dobson" w:date="2016-04-13T11:33:00Z">
        <w:r w:rsidRPr="005F4A69" w:rsidDel="005F4A69">
          <w:rPr>
            <w:rStyle w:val="Hyperlink"/>
            <w:bCs w:val="0"/>
            <w:noProof/>
          </w:rPr>
          <w:delText>3.2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6</w:delText>
        </w:r>
      </w:del>
    </w:p>
    <w:p w14:paraId="4A213CFC" w14:textId="77777777" w:rsidR="00F82853" w:rsidDel="005F4A69" w:rsidRDefault="00F82853">
      <w:pPr>
        <w:pStyle w:val="TOC2"/>
        <w:rPr>
          <w:del w:id="1221" w:author="Peter Dobson" w:date="2016-04-13T11:33:00Z"/>
          <w:rFonts w:asciiTheme="minorHAnsi" w:eastAsiaTheme="minorEastAsia" w:hAnsiTheme="minorHAnsi" w:cstheme="minorBidi"/>
          <w:bCs w:val="0"/>
          <w:noProof/>
          <w:szCs w:val="22"/>
          <w:lang w:eastAsia="en-GB"/>
        </w:rPr>
      </w:pPr>
      <w:del w:id="1222" w:author="Peter Dobson" w:date="2016-04-13T11:33:00Z">
        <w:r w:rsidRPr="005F4A69" w:rsidDel="005F4A69">
          <w:rPr>
            <w:rStyle w:val="Hyperlink"/>
            <w:bCs w:val="0"/>
            <w:noProof/>
          </w:rPr>
          <w:delText>3.3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6</w:delText>
        </w:r>
      </w:del>
    </w:p>
    <w:p w14:paraId="782D6304" w14:textId="77777777" w:rsidR="00F82853" w:rsidDel="005F4A69" w:rsidRDefault="00F82853">
      <w:pPr>
        <w:pStyle w:val="TOC1"/>
        <w:rPr>
          <w:del w:id="1223" w:author="Peter Dobson" w:date="2016-04-13T11:33:00Z"/>
          <w:rFonts w:asciiTheme="minorHAnsi" w:eastAsiaTheme="minorEastAsia" w:hAnsiTheme="minorHAnsi" w:cstheme="minorBidi"/>
          <w:b w:val="0"/>
          <w:bCs w:val="0"/>
          <w:caps w:val="0"/>
          <w:noProof/>
          <w:szCs w:val="22"/>
          <w:lang w:eastAsia="en-GB"/>
        </w:rPr>
      </w:pPr>
      <w:del w:id="1224" w:author="Peter Dobson" w:date="2016-04-13T11:33:00Z">
        <w:r w:rsidRPr="005F4A69" w:rsidDel="005F4A69">
          <w:rPr>
            <w:rStyle w:val="Hyperlink"/>
            <w:b w:val="0"/>
            <w:bCs w:val="0"/>
            <w:caps w:val="0"/>
            <w:noProof/>
          </w:rPr>
          <w:delText>4</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PHOTOVOLTAIC POWER (PV)</w:delText>
        </w:r>
        <w:r w:rsidDel="005F4A69">
          <w:rPr>
            <w:noProof/>
            <w:webHidden/>
          </w:rPr>
          <w:tab/>
          <w:delText>7</w:delText>
        </w:r>
      </w:del>
    </w:p>
    <w:p w14:paraId="003C77A2" w14:textId="77777777" w:rsidR="00F82853" w:rsidDel="005F4A69" w:rsidRDefault="00F82853">
      <w:pPr>
        <w:pStyle w:val="TOC2"/>
        <w:rPr>
          <w:del w:id="1225" w:author="Peter Dobson" w:date="2016-04-13T11:33:00Z"/>
          <w:rFonts w:asciiTheme="minorHAnsi" w:eastAsiaTheme="minorEastAsia" w:hAnsiTheme="minorHAnsi" w:cstheme="minorBidi"/>
          <w:bCs w:val="0"/>
          <w:noProof/>
          <w:szCs w:val="22"/>
          <w:lang w:eastAsia="en-GB"/>
        </w:rPr>
      </w:pPr>
      <w:del w:id="1226" w:author="Peter Dobson" w:date="2016-04-13T11:33:00Z">
        <w:r w:rsidRPr="005F4A69" w:rsidDel="005F4A69">
          <w:rPr>
            <w:rStyle w:val="Hyperlink"/>
            <w:bCs w:val="0"/>
            <w:noProof/>
          </w:rPr>
          <w:delText>4.1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7</w:delText>
        </w:r>
      </w:del>
    </w:p>
    <w:p w14:paraId="2AC639F9" w14:textId="77777777" w:rsidR="00F82853" w:rsidDel="005F4A69" w:rsidRDefault="00F82853">
      <w:pPr>
        <w:pStyle w:val="TOC2"/>
        <w:rPr>
          <w:del w:id="1227" w:author="Peter Dobson" w:date="2016-04-13T11:33:00Z"/>
          <w:rFonts w:asciiTheme="minorHAnsi" w:eastAsiaTheme="minorEastAsia" w:hAnsiTheme="minorHAnsi" w:cstheme="minorBidi"/>
          <w:bCs w:val="0"/>
          <w:noProof/>
          <w:szCs w:val="22"/>
          <w:lang w:eastAsia="en-GB"/>
        </w:rPr>
      </w:pPr>
      <w:del w:id="1228" w:author="Peter Dobson" w:date="2016-04-13T11:33:00Z">
        <w:r w:rsidRPr="005F4A69" w:rsidDel="005F4A69">
          <w:rPr>
            <w:rStyle w:val="Hyperlink"/>
            <w:bCs w:val="0"/>
            <w:noProof/>
          </w:rPr>
          <w:delText>4.2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7</w:delText>
        </w:r>
      </w:del>
    </w:p>
    <w:p w14:paraId="11AAE12D" w14:textId="77777777" w:rsidR="00F82853" w:rsidDel="005F4A69" w:rsidRDefault="00F82853">
      <w:pPr>
        <w:pStyle w:val="TOC2"/>
        <w:rPr>
          <w:del w:id="1229" w:author="Peter Dobson" w:date="2016-04-13T11:33:00Z"/>
          <w:rFonts w:asciiTheme="minorHAnsi" w:eastAsiaTheme="minorEastAsia" w:hAnsiTheme="minorHAnsi" w:cstheme="minorBidi"/>
          <w:bCs w:val="0"/>
          <w:noProof/>
          <w:szCs w:val="22"/>
          <w:lang w:eastAsia="en-GB"/>
        </w:rPr>
      </w:pPr>
      <w:del w:id="1230" w:author="Peter Dobson" w:date="2016-04-13T11:33:00Z">
        <w:r w:rsidRPr="005F4A69" w:rsidDel="005F4A69">
          <w:rPr>
            <w:rStyle w:val="Hyperlink"/>
            <w:bCs w:val="0"/>
            <w:noProof/>
          </w:rPr>
          <w:delText>4.3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7</w:delText>
        </w:r>
      </w:del>
    </w:p>
    <w:p w14:paraId="638D236F" w14:textId="77777777" w:rsidR="00F82853" w:rsidDel="005F4A69" w:rsidRDefault="00F82853">
      <w:pPr>
        <w:pStyle w:val="TOC2"/>
        <w:rPr>
          <w:del w:id="1231" w:author="Peter Dobson" w:date="2016-04-13T11:33:00Z"/>
          <w:rFonts w:asciiTheme="minorHAnsi" w:eastAsiaTheme="minorEastAsia" w:hAnsiTheme="minorHAnsi" w:cstheme="minorBidi"/>
          <w:bCs w:val="0"/>
          <w:noProof/>
          <w:szCs w:val="22"/>
          <w:lang w:eastAsia="en-GB"/>
        </w:rPr>
      </w:pPr>
      <w:del w:id="1232" w:author="Peter Dobson" w:date="2016-04-13T11:33:00Z">
        <w:r w:rsidRPr="005F4A69" w:rsidDel="005F4A69">
          <w:rPr>
            <w:rStyle w:val="Hyperlink"/>
            <w:bCs w:val="0"/>
            <w:noProof/>
          </w:rPr>
          <w:delText>4.4</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Detailed information:</w:delText>
        </w:r>
        <w:r w:rsidDel="005F4A69">
          <w:rPr>
            <w:noProof/>
            <w:webHidden/>
          </w:rPr>
          <w:tab/>
          <w:delText>7</w:delText>
        </w:r>
      </w:del>
    </w:p>
    <w:p w14:paraId="389539FC" w14:textId="77777777" w:rsidR="00F82853" w:rsidDel="005F4A69" w:rsidRDefault="00F82853">
      <w:pPr>
        <w:pStyle w:val="TOC1"/>
        <w:rPr>
          <w:del w:id="1233" w:author="Peter Dobson" w:date="2016-04-13T11:33:00Z"/>
          <w:rFonts w:asciiTheme="minorHAnsi" w:eastAsiaTheme="minorEastAsia" w:hAnsiTheme="minorHAnsi" w:cstheme="minorBidi"/>
          <w:b w:val="0"/>
          <w:bCs w:val="0"/>
          <w:caps w:val="0"/>
          <w:noProof/>
          <w:szCs w:val="22"/>
          <w:lang w:eastAsia="en-GB"/>
        </w:rPr>
      </w:pPr>
      <w:del w:id="1234" w:author="Peter Dobson" w:date="2016-04-13T11:33:00Z">
        <w:r w:rsidRPr="005F4A69" w:rsidDel="005F4A69">
          <w:rPr>
            <w:rStyle w:val="Hyperlink"/>
            <w:b w:val="0"/>
            <w:bCs w:val="0"/>
            <w:caps w:val="0"/>
            <w:noProof/>
          </w:rPr>
          <w:delText>5</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Wind power</w:delText>
        </w:r>
        <w:r w:rsidDel="005F4A69">
          <w:rPr>
            <w:noProof/>
            <w:webHidden/>
          </w:rPr>
          <w:tab/>
          <w:delText>7</w:delText>
        </w:r>
      </w:del>
    </w:p>
    <w:p w14:paraId="4FDE3829" w14:textId="77777777" w:rsidR="00F82853" w:rsidDel="005F4A69" w:rsidRDefault="00F82853">
      <w:pPr>
        <w:pStyle w:val="TOC2"/>
        <w:rPr>
          <w:del w:id="1235" w:author="Peter Dobson" w:date="2016-04-13T11:33:00Z"/>
          <w:rFonts w:asciiTheme="minorHAnsi" w:eastAsiaTheme="minorEastAsia" w:hAnsiTheme="minorHAnsi" w:cstheme="minorBidi"/>
          <w:bCs w:val="0"/>
          <w:noProof/>
          <w:szCs w:val="22"/>
          <w:lang w:eastAsia="en-GB"/>
        </w:rPr>
      </w:pPr>
      <w:del w:id="1236" w:author="Peter Dobson" w:date="2016-04-13T11:33:00Z">
        <w:r w:rsidRPr="005F4A69" w:rsidDel="005F4A69">
          <w:rPr>
            <w:rStyle w:val="Hyperlink"/>
            <w:bCs w:val="0"/>
            <w:noProof/>
          </w:rPr>
          <w:delText>5.1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7</w:delText>
        </w:r>
      </w:del>
    </w:p>
    <w:p w14:paraId="1B1D5EE7" w14:textId="77777777" w:rsidR="00F82853" w:rsidDel="005F4A69" w:rsidRDefault="00F82853">
      <w:pPr>
        <w:pStyle w:val="TOC2"/>
        <w:rPr>
          <w:del w:id="1237" w:author="Peter Dobson" w:date="2016-04-13T11:33:00Z"/>
          <w:rFonts w:asciiTheme="minorHAnsi" w:eastAsiaTheme="minorEastAsia" w:hAnsiTheme="minorHAnsi" w:cstheme="minorBidi"/>
          <w:bCs w:val="0"/>
          <w:noProof/>
          <w:szCs w:val="22"/>
          <w:lang w:eastAsia="en-GB"/>
        </w:rPr>
      </w:pPr>
      <w:del w:id="1238" w:author="Peter Dobson" w:date="2016-04-13T11:33:00Z">
        <w:r w:rsidRPr="005F4A69" w:rsidDel="005F4A69">
          <w:rPr>
            <w:rStyle w:val="Hyperlink"/>
            <w:bCs w:val="0"/>
            <w:noProof/>
          </w:rPr>
          <w:delText>5.2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7</w:delText>
        </w:r>
      </w:del>
    </w:p>
    <w:p w14:paraId="50CE8DDF" w14:textId="77777777" w:rsidR="00F82853" w:rsidDel="005F4A69" w:rsidRDefault="00F82853">
      <w:pPr>
        <w:pStyle w:val="TOC2"/>
        <w:rPr>
          <w:del w:id="1239" w:author="Peter Dobson" w:date="2016-04-13T11:33:00Z"/>
          <w:rFonts w:asciiTheme="minorHAnsi" w:eastAsiaTheme="minorEastAsia" w:hAnsiTheme="minorHAnsi" w:cstheme="minorBidi"/>
          <w:bCs w:val="0"/>
          <w:noProof/>
          <w:szCs w:val="22"/>
          <w:lang w:eastAsia="en-GB"/>
        </w:rPr>
      </w:pPr>
      <w:del w:id="1240" w:author="Peter Dobson" w:date="2016-04-13T11:33:00Z">
        <w:r w:rsidRPr="005F4A69" w:rsidDel="005F4A69">
          <w:rPr>
            <w:rStyle w:val="Hyperlink"/>
            <w:bCs w:val="0"/>
            <w:noProof/>
          </w:rPr>
          <w:delText>5.3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8</w:delText>
        </w:r>
      </w:del>
    </w:p>
    <w:p w14:paraId="1F258891" w14:textId="77777777" w:rsidR="00F82853" w:rsidDel="005F4A69" w:rsidRDefault="00F82853">
      <w:pPr>
        <w:pStyle w:val="TOC2"/>
        <w:rPr>
          <w:del w:id="1241" w:author="Peter Dobson" w:date="2016-04-13T11:33:00Z"/>
          <w:rFonts w:asciiTheme="minorHAnsi" w:eastAsiaTheme="minorEastAsia" w:hAnsiTheme="minorHAnsi" w:cstheme="minorBidi"/>
          <w:bCs w:val="0"/>
          <w:noProof/>
          <w:szCs w:val="22"/>
          <w:lang w:eastAsia="en-GB"/>
        </w:rPr>
      </w:pPr>
      <w:del w:id="1242" w:author="Peter Dobson" w:date="2016-04-13T11:33:00Z">
        <w:r w:rsidRPr="005F4A69" w:rsidDel="005F4A69">
          <w:rPr>
            <w:rStyle w:val="Hyperlink"/>
            <w:bCs w:val="0"/>
            <w:noProof/>
          </w:rPr>
          <w:delText>5.4</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Detailed information</w:delText>
        </w:r>
        <w:r w:rsidDel="005F4A69">
          <w:rPr>
            <w:noProof/>
            <w:webHidden/>
          </w:rPr>
          <w:tab/>
          <w:delText>8</w:delText>
        </w:r>
      </w:del>
    </w:p>
    <w:p w14:paraId="7DF4F35F" w14:textId="77777777" w:rsidR="00F82853" w:rsidDel="005F4A69" w:rsidRDefault="00F82853">
      <w:pPr>
        <w:pStyle w:val="TOC1"/>
        <w:rPr>
          <w:del w:id="1243" w:author="Peter Dobson" w:date="2016-04-13T11:33:00Z"/>
          <w:rFonts w:asciiTheme="minorHAnsi" w:eastAsiaTheme="minorEastAsia" w:hAnsiTheme="minorHAnsi" w:cstheme="minorBidi"/>
          <w:b w:val="0"/>
          <w:bCs w:val="0"/>
          <w:caps w:val="0"/>
          <w:noProof/>
          <w:szCs w:val="22"/>
          <w:lang w:eastAsia="en-GB"/>
        </w:rPr>
      </w:pPr>
      <w:del w:id="1244" w:author="Peter Dobson" w:date="2016-04-13T11:33:00Z">
        <w:r w:rsidRPr="005F4A69" w:rsidDel="005F4A69">
          <w:rPr>
            <w:rStyle w:val="Hyperlink"/>
            <w:b w:val="0"/>
            <w:bCs w:val="0"/>
            <w:caps w:val="0"/>
            <w:noProof/>
          </w:rPr>
          <w:delText>6</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Wave Activated Generator (WAG)</w:delText>
        </w:r>
        <w:r w:rsidDel="005F4A69">
          <w:rPr>
            <w:noProof/>
            <w:webHidden/>
          </w:rPr>
          <w:tab/>
          <w:delText>8</w:delText>
        </w:r>
      </w:del>
    </w:p>
    <w:p w14:paraId="39297567" w14:textId="77777777" w:rsidR="00F82853" w:rsidDel="005F4A69" w:rsidRDefault="00F82853">
      <w:pPr>
        <w:pStyle w:val="TOC2"/>
        <w:rPr>
          <w:del w:id="1245" w:author="Peter Dobson" w:date="2016-04-13T11:33:00Z"/>
          <w:rFonts w:asciiTheme="minorHAnsi" w:eastAsiaTheme="minorEastAsia" w:hAnsiTheme="minorHAnsi" w:cstheme="minorBidi"/>
          <w:bCs w:val="0"/>
          <w:noProof/>
          <w:szCs w:val="22"/>
          <w:lang w:eastAsia="en-GB"/>
        </w:rPr>
      </w:pPr>
      <w:del w:id="1246" w:author="Peter Dobson" w:date="2016-04-13T11:33:00Z">
        <w:r w:rsidRPr="005F4A69" w:rsidDel="005F4A69">
          <w:rPr>
            <w:rStyle w:val="Hyperlink"/>
            <w:bCs w:val="0"/>
            <w:noProof/>
          </w:rPr>
          <w:delText>6.1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8</w:delText>
        </w:r>
      </w:del>
    </w:p>
    <w:p w14:paraId="0689CDDB" w14:textId="77777777" w:rsidR="00F82853" w:rsidDel="005F4A69" w:rsidRDefault="00F82853">
      <w:pPr>
        <w:pStyle w:val="TOC2"/>
        <w:rPr>
          <w:del w:id="1247" w:author="Peter Dobson" w:date="2016-04-13T11:33:00Z"/>
          <w:rFonts w:asciiTheme="minorHAnsi" w:eastAsiaTheme="minorEastAsia" w:hAnsiTheme="minorHAnsi" w:cstheme="minorBidi"/>
          <w:bCs w:val="0"/>
          <w:noProof/>
          <w:szCs w:val="22"/>
          <w:lang w:eastAsia="en-GB"/>
        </w:rPr>
      </w:pPr>
      <w:del w:id="1248" w:author="Peter Dobson" w:date="2016-04-13T11:33:00Z">
        <w:r w:rsidRPr="005F4A69" w:rsidDel="005F4A69">
          <w:rPr>
            <w:rStyle w:val="Hyperlink"/>
            <w:bCs w:val="0"/>
            <w:noProof/>
          </w:rPr>
          <w:delText>6.2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8</w:delText>
        </w:r>
      </w:del>
    </w:p>
    <w:p w14:paraId="6FAB1170" w14:textId="77777777" w:rsidR="00F82853" w:rsidDel="005F4A69" w:rsidRDefault="00F82853">
      <w:pPr>
        <w:pStyle w:val="TOC2"/>
        <w:rPr>
          <w:del w:id="1249" w:author="Peter Dobson" w:date="2016-04-13T11:33:00Z"/>
          <w:rFonts w:asciiTheme="minorHAnsi" w:eastAsiaTheme="minorEastAsia" w:hAnsiTheme="minorHAnsi" w:cstheme="minorBidi"/>
          <w:bCs w:val="0"/>
          <w:noProof/>
          <w:szCs w:val="22"/>
          <w:lang w:eastAsia="en-GB"/>
        </w:rPr>
      </w:pPr>
      <w:del w:id="1250" w:author="Peter Dobson" w:date="2016-04-13T11:33:00Z">
        <w:r w:rsidRPr="005F4A69" w:rsidDel="005F4A69">
          <w:rPr>
            <w:rStyle w:val="Hyperlink"/>
            <w:bCs w:val="0"/>
            <w:noProof/>
          </w:rPr>
          <w:delText>6.3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8</w:delText>
        </w:r>
      </w:del>
    </w:p>
    <w:p w14:paraId="10C8EF73" w14:textId="77777777" w:rsidR="00F82853" w:rsidDel="005F4A69" w:rsidRDefault="00F82853">
      <w:pPr>
        <w:pStyle w:val="TOC1"/>
        <w:rPr>
          <w:del w:id="1251" w:author="Peter Dobson" w:date="2016-04-13T11:33:00Z"/>
          <w:rFonts w:asciiTheme="minorHAnsi" w:eastAsiaTheme="minorEastAsia" w:hAnsiTheme="minorHAnsi" w:cstheme="minorBidi"/>
          <w:b w:val="0"/>
          <w:bCs w:val="0"/>
          <w:caps w:val="0"/>
          <w:noProof/>
          <w:szCs w:val="22"/>
          <w:lang w:eastAsia="en-GB"/>
        </w:rPr>
      </w:pPr>
      <w:del w:id="1252" w:author="Peter Dobson" w:date="2016-04-13T11:33:00Z">
        <w:r w:rsidRPr="005F4A69" w:rsidDel="005F4A69">
          <w:rPr>
            <w:rStyle w:val="Hyperlink"/>
            <w:b w:val="0"/>
            <w:bCs w:val="0"/>
            <w:caps w:val="0"/>
            <w:noProof/>
          </w:rPr>
          <w:delText>7</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Fuel Cells</w:delText>
        </w:r>
        <w:r w:rsidDel="005F4A69">
          <w:rPr>
            <w:noProof/>
            <w:webHidden/>
          </w:rPr>
          <w:tab/>
          <w:delText>8</w:delText>
        </w:r>
      </w:del>
    </w:p>
    <w:p w14:paraId="0796C8B3" w14:textId="77777777" w:rsidR="00F82853" w:rsidDel="005F4A69" w:rsidRDefault="00F82853">
      <w:pPr>
        <w:pStyle w:val="TOC2"/>
        <w:rPr>
          <w:del w:id="1253" w:author="Peter Dobson" w:date="2016-04-13T11:33:00Z"/>
          <w:rFonts w:asciiTheme="minorHAnsi" w:eastAsiaTheme="minorEastAsia" w:hAnsiTheme="minorHAnsi" w:cstheme="minorBidi"/>
          <w:bCs w:val="0"/>
          <w:noProof/>
          <w:szCs w:val="22"/>
          <w:lang w:eastAsia="en-GB"/>
        </w:rPr>
      </w:pPr>
      <w:del w:id="1254" w:author="Peter Dobson" w:date="2016-04-13T11:33:00Z">
        <w:r w:rsidRPr="005F4A69" w:rsidDel="005F4A69">
          <w:rPr>
            <w:rStyle w:val="Hyperlink"/>
            <w:bCs w:val="0"/>
            <w:noProof/>
          </w:rPr>
          <w:delText>7.1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8</w:delText>
        </w:r>
      </w:del>
    </w:p>
    <w:p w14:paraId="3E9E3E2A" w14:textId="77777777" w:rsidR="00F82853" w:rsidDel="005F4A69" w:rsidRDefault="00F82853">
      <w:pPr>
        <w:pStyle w:val="TOC2"/>
        <w:rPr>
          <w:del w:id="1255" w:author="Peter Dobson" w:date="2016-04-13T11:33:00Z"/>
          <w:rFonts w:asciiTheme="minorHAnsi" w:eastAsiaTheme="minorEastAsia" w:hAnsiTheme="minorHAnsi" w:cstheme="minorBidi"/>
          <w:bCs w:val="0"/>
          <w:noProof/>
          <w:szCs w:val="22"/>
          <w:lang w:eastAsia="en-GB"/>
        </w:rPr>
      </w:pPr>
      <w:del w:id="1256" w:author="Peter Dobson" w:date="2016-04-13T11:33:00Z">
        <w:r w:rsidRPr="005F4A69" w:rsidDel="005F4A69">
          <w:rPr>
            <w:rStyle w:val="Hyperlink"/>
            <w:bCs w:val="0"/>
            <w:noProof/>
          </w:rPr>
          <w:delText>7.2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9</w:delText>
        </w:r>
      </w:del>
    </w:p>
    <w:p w14:paraId="57C3A181" w14:textId="77777777" w:rsidR="00F82853" w:rsidDel="005F4A69" w:rsidRDefault="00F82853">
      <w:pPr>
        <w:pStyle w:val="TOC2"/>
        <w:rPr>
          <w:del w:id="1257" w:author="Peter Dobson" w:date="2016-04-13T11:33:00Z"/>
          <w:rFonts w:asciiTheme="minorHAnsi" w:eastAsiaTheme="minorEastAsia" w:hAnsiTheme="minorHAnsi" w:cstheme="minorBidi"/>
          <w:bCs w:val="0"/>
          <w:noProof/>
          <w:szCs w:val="22"/>
          <w:lang w:eastAsia="en-GB"/>
        </w:rPr>
      </w:pPr>
      <w:del w:id="1258" w:author="Peter Dobson" w:date="2016-04-13T11:33:00Z">
        <w:r w:rsidRPr="005F4A69" w:rsidDel="005F4A69">
          <w:rPr>
            <w:rStyle w:val="Hyperlink"/>
            <w:bCs w:val="0"/>
            <w:noProof/>
          </w:rPr>
          <w:delText>7.3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9</w:delText>
        </w:r>
      </w:del>
    </w:p>
    <w:p w14:paraId="0717C050" w14:textId="77777777" w:rsidR="00F82853" w:rsidDel="005F4A69" w:rsidRDefault="00F82853">
      <w:pPr>
        <w:pStyle w:val="TOC1"/>
        <w:rPr>
          <w:del w:id="1259" w:author="Peter Dobson" w:date="2016-04-13T11:33:00Z"/>
          <w:rFonts w:asciiTheme="minorHAnsi" w:eastAsiaTheme="minorEastAsia" w:hAnsiTheme="minorHAnsi" w:cstheme="minorBidi"/>
          <w:b w:val="0"/>
          <w:bCs w:val="0"/>
          <w:caps w:val="0"/>
          <w:noProof/>
          <w:szCs w:val="22"/>
          <w:lang w:eastAsia="en-GB"/>
        </w:rPr>
      </w:pPr>
      <w:del w:id="1260" w:author="Peter Dobson" w:date="2016-04-13T11:33:00Z">
        <w:r w:rsidRPr="005F4A69" w:rsidDel="005F4A69">
          <w:rPr>
            <w:rStyle w:val="Hyperlink"/>
            <w:b w:val="0"/>
            <w:bCs w:val="0"/>
            <w:caps w:val="0"/>
            <w:noProof/>
          </w:rPr>
          <w:delText>8</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Diesel Generators</w:delText>
        </w:r>
        <w:r w:rsidDel="005F4A69">
          <w:rPr>
            <w:noProof/>
            <w:webHidden/>
          </w:rPr>
          <w:tab/>
          <w:delText>9</w:delText>
        </w:r>
      </w:del>
    </w:p>
    <w:p w14:paraId="35396680" w14:textId="77777777" w:rsidR="00F82853" w:rsidDel="005F4A69" w:rsidRDefault="00F82853">
      <w:pPr>
        <w:pStyle w:val="TOC2"/>
        <w:rPr>
          <w:del w:id="1261" w:author="Peter Dobson" w:date="2016-04-13T11:33:00Z"/>
          <w:rFonts w:asciiTheme="minorHAnsi" w:eastAsiaTheme="minorEastAsia" w:hAnsiTheme="minorHAnsi" w:cstheme="minorBidi"/>
          <w:bCs w:val="0"/>
          <w:noProof/>
          <w:szCs w:val="22"/>
          <w:lang w:eastAsia="en-GB"/>
        </w:rPr>
      </w:pPr>
      <w:del w:id="1262" w:author="Peter Dobson" w:date="2016-04-13T11:33:00Z">
        <w:r w:rsidRPr="005F4A69" w:rsidDel="005F4A69">
          <w:rPr>
            <w:rStyle w:val="Hyperlink"/>
            <w:bCs w:val="0"/>
            <w:noProof/>
          </w:rPr>
          <w:delText>8.1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9</w:delText>
        </w:r>
      </w:del>
    </w:p>
    <w:p w14:paraId="761E0122" w14:textId="77777777" w:rsidR="00F82853" w:rsidDel="005F4A69" w:rsidRDefault="00F82853">
      <w:pPr>
        <w:pStyle w:val="TOC2"/>
        <w:rPr>
          <w:del w:id="1263" w:author="Peter Dobson" w:date="2016-04-13T11:33:00Z"/>
          <w:rFonts w:asciiTheme="minorHAnsi" w:eastAsiaTheme="minorEastAsia" w:hAnsiTheme="minorHAnsi" w:cstheme="minorBidi"/>
          <w:bCs w:val="0"/>
          <w:noProof/>
          <w:szCs w:val="22"/>
          <w:lang w:eastAsia="en-GB"/>
        </w:rPr>
      </w:pPr>
      <w:del w:id="1264" w:author="Peter Dobson" w:date="2016-04-13T11:33:00Z">
        <w:r w:rsidRPr="005F4A69" w:rsidDel="005F4A69">
          <w:rPr>
            <w:rStyle w:val="Hyperlink"/>
            <w:bCs w:val="0"/>
            <w:noProof/>
          </w:rPr>
          <w:delText>8.2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9</w:delText>
        </w:r>
      </w:del>
    </w:p>
    <w:p w14:paraId="781E5DE0" w14:textId="77777777" w:rsidR="00F82853" w:rsidDel="005F4A69" w:rsidRDefault="00F82853">
      <w:pPr>
        <w:pStyle w:val="TOC2"/>
        <w:rPr>
          <w:del w:id="1265" w:author="Peter Dobson" w:date="2016-04-13T11:33:00Z"/>
          <w:rFonts w:asciiTheme="minorHAnsi" w:eastAsiaTheme="minorEastAsia" w:hAnsiTheme="minorHAnsi" w:cstheme="minorBidi"/>
          <w:bCs w:val="0"/>
          <w:noProof/>
          <w:szCs w:val="22"/>
          <w:lang w:eastAsia="en-GB"/>
        </w:rPr>
      </w:pPr>
      <w:del w:id="1266" w:author="Peter Dobson" w:date="2016-04-13T11:33:00Z">
        <w:r w:rsidRPr="005F4A69" w:rsidDel="005F4A69">
          <w:rPr>
            <w:rStyle w:val="Hyperlink"/>
            <w:bCs w:val="0"/>
            <w:noProof/>
          </w:rPr>
          <w:delText>8.3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9</w:delText>
        </w:r>
      </w:del>
    </w:p>
    <w:p w14:paraId="40044333" w14:textId="77777777" w:rsidR="00F82853" w:rsidDel="005F4A69" w:rsidRDefault="00F82853">
      <w:pPr>
        <w:pStyle w:val="TOC1"/>
        <w:rPr>
          <w:del w:id="1267" w:author="Peter Dobson" w:date="2016-04-13T11:33:00Z"/>
          <w:rFonts w:asciiTheme="minorHAnsi" w:eastAsiaTheme="minorEastAsia" w:hAnsiTheme="minorHAnsi" w:cstheme="minorBidi"/>
          <w:b w:val="0"/>
          <w:bCs w:val="0"/>
          <w:caps w:val="0"/>
          <w:noProof/>
          <w:szCs w:val="22"/>
          <w:lang w:eastAsia="en-GB"/>
        </w:rPr>
      </w:pPr>
      <w:del w:id="1268" w:author="Peter Dobson" w:date="2016-04-13T11:33:00Z">
        <w:r w:rsidRPr="005F4A69" w:rsidDel="005F4A69">
          <w:rPr>
            <w:rStyle w:val="Hyperlink"/>
            <w:b w:val="0"/>
            <w:bCs w:val="0"/>
            <w:caps w:val="0"/>
            <w:noProof/>
          </w:rPr>
          <w:delText>9</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Petrol/Gas Engine Generators</w:delText>
        </w:r>
        <w:r w:rsidDel="005F4A69">
          <w:rPr>
            <w:noProof/>
            <w:webHidden/>
          </w:rPr>
          <w:tab/>
          <w:delText>10</w:delText>
        </w:r>
      </w:del>
    </w:p>
    <w:p w14:paraId="7E92D9DC" w14:textId="77777777" w:rsidR="00F82853" w:rsidDel="005F4A69" w:rsidRDefault="00F82853">
      <w:pPr>
        <w:pStyle w:val="TOC2"/>
        <w:rPr>
          <w:del w:id="1269" w:author="Peter Dobson" w:date="2016-04-13T11:33:00Z"/>
          <w:rFonts w:asciiTheme="minorHAnsi" w:eastAsiaTheme="minorEastAsia" w:hAnsiTheme="minorHAnsi" w:cstheme="minorBidi"/>
          <w:bCs w:val="0"/>
          <w:noProof/>
          <w:szCs w:val="22"/>
          <w:lang w:eastAsia="en-GB"/>
        </w:rPr>
      </w:pPr>
      <w:del w:id="1270" w:author="Peter Dobson" w:date="2016-04-13T11:33:00Z">
        <w:r w:rsidRPr="005F4A69" w:rsidDel="005F4A69">
          <w:rPr>
            <w:rStyle w:val="Hyperlink"/>
            <w:bCs w:val="0"/>
            <w:noProof/>
          </w:rPr>
          <w:delText>9.1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10</w:delText>
        </w:r>
      </w:del>
    </w:p>
    <w:p w14:paraId="62BCC10F" w14:textId="77777777" w:rsidR="00F82853" w:rsidDel="005F4A69" w:rsidRDefault="00F82853">
      <w:pPr>
        <w:pStyle w:val="TOC2"/>
        <w:rPr>
          <w:del w:id="1271" w:author="Peter Dobson" w:date="2016-04-13T11:33:00Z"/>
          <w:rFonts w:asciiTheme="minorHAnsi" w:eastAsiaTheme="minorEastAsia" w:hAnsiTheme="minorHAnsi" w:cstheme="minorBidi"/>
          <w:bCs w:val="0"/>
          <w:noProof/>
          <w:szCs w:val="22"/>
          <w:lang w:eastAsia="en-GB"/>
        </w:rPr>
      </w:pPr>
      <w:del w:id="1272" w:author="Peter Dobson" w:date="2016-04-13T11:33:00Z">
        <w:r w:rsidRPr="005F4A69" w:rsidDel="005F4A69">
          <w:rPr>
            <w:rStyle w:val="Hyperlink"/>
            <w:bCs w:val="0"/>
            <w:noProof/>
          </w:rPr>
          <w:delText>9.2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10</w:delText>
        </w:r>
      </w:del>
    </w:p>
    <w:p w14:paraId="7E474B44" w14:textId="77777777" w:rsidR="00F82853" w:rsidDel="005F4A69" w:rsidRDefault="00F82853">
      <w:pPr>
        <w:pStyle w:val="TOC2"/>
        <w:rPr>
          <w:del w:id="1273" w:author="Peter Dobson" w:date="2016-04-13T11:33:00Z"/>
          <w:rFonts w:asciiTheme="minorHAnsi" w:eastAsiaTheme="minorEastAsia" w:hAnsiTheme="minorHAnsi" w:cstheme="minorBidi"/>
          <w:bCs w:val="0"/>
          <w:noProof/>
          <w:szCs w:val="22"/>
          <w:lang w:eastAsia="en-GB"/>
        </w:rPr>
      </w:pPr>
      <w:del w:id="1274" w:author="Peter Dobson" w:date="2016-04-13T11:33:00Z">
        <w:r w:rsidRPr="005F4A69" w:rsidDel="005F4A69">
          <w:rPr>
            <w:rStyle w:val="Hyperlink"/>
            <w:bCs w:val="0"/>
            <w:noProof/>
          </w:rPr>
          <w:delText>9.3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10</w:delText>
        </w:r>
      </w:del>
    </w:p>
    <w:p w14:paraId="101F6259" w14:textId="77777777" w:rsidR="00F82853" w:rsidDel="005F4A69" w:rsidRDefault="00F82853">
      <w:pPr>
        <w:pStyle w:val="TOC1"/>
        <w:rPr>
          <w:del w:id="1275" w:author="Peter Dobson" w:date="2016-04-13T11:33:00Z"/>
          <w:rFonts w:asciiTheme="minorHAnsi" w:eastAsiaTheme="minorEastAsia" w:hAnsiTheme="minorHAnsi" w:cstheme="minorBidi"/>
          <w:b w:val="0"/>
          <w:bCs w:val="0"/>
          <w:caps w:val="0"/>
          <w:noProof/>
          <w:szCs w:val="22"/>
          <w:lang w:eastAsia="en-GB"/>
        </w:rPr>
      </w:pPr>
      <w:del w:id="1276" w:author="Peter Dobson" w:date="2016-04-13T11:33:00Z">
        <w:r w:rsidRPr="005F4A69" w:rsidDel="005F4A69">
          <w:rPr>
            <w:rStyle w:val="Hyperlink"/>
            <w:b w:val="0"/>
            <w:bCs w:val="0"/>
            <w:caps w:val="0"/>
            <w:noProof/>
          </w:rPr>
          <w:delText>10</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Hybrid Power Source</w:delText>
        </w:r>
        <w:r w:rsidDel="005F4A69">
          <w:rPr>
            <w:noProof/>
            <w:webHidden/>
          </w:rPr>
          <w:tab/>
          <w:delText>10</w:delText>
        </w:r>
      </w:del>
    </w:p>
    <w:p w14:paraId="1F0CA083" w14:textId="77777777" w:rsidR="00F82853" w:rsidDel="005F4A69" w:rsidRDefault="00F82853">
      <w:pPr>
        <w:pStyle w:val="TOC2"/>
        <w:rPr>
          <w:del w:id="1277" w:author="Peter Dobson" w:date="2016-04-13T11:33:00Z"/>
          <w:rFonts w:asciiTheme="minorHAnsi" w:eastAsiaTheme="minorEastAsia" w:hAnsiTheme="minorHAnsi" w:cstheme="minorBidi"/>
          <w:bCs w:val="0"/>
          <w:noProof/>
          <w:szCs w:val="22"/>
          <w:lang w:eastAsia="en-GB"/>
        </w:rPr>
      </w:pPr>
      <w:del w:id="1278" w:author="Peter Dobson" w:date="2016-04-13T11:33:00Z">
        <w:r w:rsidRPr="005F4A69" w:rsidDel="005F4A69">
          <w:rPr>
            <w:rStyle w:val="Hyperlink"/>
            <w:bCs w:val="0"/>
            <w:noProof/>
          </w:rPr>
          <w:delText>10.1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10</w:delText>
        </w:r>
      </w:del>
    </w:p>
    <w:p w14:paraId="42769390" w14:textId="77777777" w:rsidR="00F82853" w:rsidDel="005F4A69" w:rsidRDefault="00F82853">
      <w:pPr>
        <w:pStyle w:val="TOC2"/>
        <w:rPr>
          <w:del w:id="1279" w:author="Peter Dobson" w:date="2016-04-13T11:33:00Z"/>
          <w:rFonts w:asciiTheme="minorHAnsi" w:eastAsiaTheme="minorEastAsia" w:hAnsiTheme="minorHAnsi" w:cstheme="minorBidi"/>
          <w:bCs w:val="0"/>
          <w:noProof/>
          <w:szCs w:val="22"/>
          <w:lang w:eastAsia="en-GB"/>
        </w:rPr>
      </w:pPr>
      <w:del w:id="1280" w:author="Peter Dobson" w:date="2016-04-13T11:33:00Z">
        <w:r w:rsidRPr="005F4A69" w:rsidDel="005F4A69">
          <w:rPr>
            <w:rStyle w:val="Hyperlink"/>
            <w:bCs w:val="0"/>
            <w:noProof/>
          </w:rPr>
          <w:delText>10.2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Advantages</w:delText>
        </w:r>
        <w:r w:rsidDel="005F4A69">
          <w:rPr>
            <w:noProof/>
            <w:webHidden/>
          </w:rPr>
          <w:tab/>
          <w:delText>10</w:delText>
        </w:r>
      </w:del>
    </w:p>
    <w:p w14:paraId="5A07CA36" w14:textId="77777777" w:rsidR="00F82853" w:rsidDel="005F4A69" w:rsidRDefault="00F82853">
      <w:pPr>
        <w:pStyle w:val="TOC2"/>
        <w:rPr>
          <w:del w:id="1281" w:author="Peter Dobson" w:date="2016-04-13T11:33:00Z"/>
          <w:rFonts w:asciiTheme="minorHAnsi" w:eastAsiaTheme="minorEastAsia" w:hAnsiTheme="minorHAnsi" w:cstheme="minorBidi"/>
          <w:bCs w:val="0"/>
          <w:noProof/>
          <w:szCs w:val="22"/>
          <w:lang w:eastAsia="en-GB"/>
        </w:rPr>
      </w:pPr>
      <w:del w:id="1282" w:author="Peter Dobson" w:date="2016-04-13T11:33:00Z">
        <w:r w:rsidRPr="005F4A69" w:rsidDel="005F4A69">
          <w:rPr>
            <w:rStyle w:val="Hyperlink"/>
            <w:bCs w:val="0"/>
            <w:noProof/>
          </w:rPr>
          <w:delText>10.3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Disadvantages</w:delText>
        </w:r>
        <w:r w:rsidDel="005F4A69">
          <w:rPr>
            <w:noProof/>
            <w:webHidden/>
          </w:rPr>
          <w:tab/>
          <w:delText>10</w:delText>
        </w:r>
      </w:del>
    </w:p>
    <w:p w14:paraId="77E55DB8" w14:textId="77777777" w:rsidR="00F82853" w:rsidDel="005F4A69" w:rsidRDefault="00F82853">
      <w:pPr>
        <w:pStyle w:val="TOC2"/>
        <w:rPr>
          <w:del w:id="1283" w:author="Peter Dobson" w:date="2016-04-13T11:33:00Z"/>
          <w:rFonts w:asciiTheme="minorHAnsi" w:eastAsiaTheme="minorEastAsia" w:hAnsiTheme="minorHAnsi" w:cstheme="minorBidi"/>
          <w:bCs w:val="0"/>
          <w:noProof/>
          <w:szCs w:val="22"/>
          <w:lang w:eastAsia="en-GB"/>
        </w:rPr>
      </w:pPr>
      <w:del w:id="1284" w:author="Peter Dobson" w:date="2016-04-13T11:33:00Z">
        <w:r w:rsidRPr="005F4A69" w:rsidDel="005F4A69">
          <w:rPr>
            <w:rStyle w:val="Hyperlink"/>
            <w:bCs w:val="0"/>
            <w:noProof/>
          </w:rPr>
          <w:delText>10.4</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Comments</w:delText>
        </w:r>
        <w:r w:rsidDel="005F4A69">
          <w:rPr>
            <w:noProof/>
            <w:webHidden/>
          </w:rPr>
          <w:tab/>
          <w:delText>10</w:delText>
        </w:r>
      </w:del>
    </w:p>
    <w:p w14:paraId="35494F76" w14:textId="77777777" w:rsidR="00F82853" w:rsidDel="005F4A69" w:rsidRDefault="00F82853">
      <w:pPr>
        <w:pStyle w:val="TOC2"/>
        <w:rPr>
          <w:del w:id="1285" w:author="Peter Dobson" w:date="2016-04-13T11:33:00Z"/>
          <w:rFonts w:asciiTheme="minorHAnsi" w:eastAsiaTheme="minorEastAsia" w:hAnsiTheme="minorHAnsi" w:cstheme="minorBidi"/>
          <w:bCs w:val="0"/>
          <w:noProof/>
          <w:szCs w:val="22"/>
          <w:lang w:eastAsia="en-GB"/>
        </w:rPr>
      </w:pPr>
      <w:del w:id="1286" w:author="Peter Dobson" w:date="2016-04-13T11:33:00Z">
        <w:r w:rsidRPr="005F4A69" w:rsidDel="005F4A69">
          <w:rPr>
            <w:rStyle w:val="Hyperlink"/>
            <w:bCs w:val="0"/>
            <w:noProof/>
          </w:rPr>
          <w:delText>10.5</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Design considerations:</w:delText>
        </w:r>
        <w:r w:rsidDel="005F4A69">
          <w:rPr>
            <w:noProof/>
            <w:webHidden/>
          </w:rPr>
          <w:tab/>
          <w:delText>10</w:delText>
        </w:r>
      </w:del>
    </w:p>
    <w:p w14:paraId="587A1FD5" w14:textId="77777777" w:rsidR="00F82853" w:rsidDel="005F4A69" w:rsidRDefault="00F82853">
      <w:pPr>
        <w:pStyle w:val="TOC1"/>
        <w:rPr>
          <w:del w:id="1287" w:author="Peter Dobson" w:date="2016-04-13T11:33:00Z"/>
          <w:rFonts w:asciiTheme="minorHAnsi" w:eastAsiaTheme="minorEastAsia" w:hAnsiTheme="minorHAnsi" w:cstheme="minorBidi"/>
          <w:b w:val="0"/>
          <w:bCs w:val="0"/>
          <w:caps w:val="0"/>
          <w:noProof/>
          <w:szCs w:val="22"/>
          <w:lang w:eastAsia="en-GB"/>
        </w:rPr>
      </w:pPr>
      <w:del w:id="1288" w:author="Peter Dobson" w:date="2016-04-13T11:33:00Z">
        <w:r w:rsidRPr="005F4A69" w:rsidDel="005F4A69">
          <w:rPr>
            <w:rStyle w:val="Hyperlink"/>
            <w:b w:val="0"/>
            <w:bCs w:val="0"/>
            <w:caps w:val="0"/>
            <w:noProof/>
          </w:rPr>
          <w:delText>11</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Lightning/surge Protection</w:delText>
        </w:r>
        <w:r w:rsidDel="005F4A69">
          <w:rPr>
            <w:noProof/>
            <w:webHidden/>
          </w:rPr>
          <w:tab/>
          <w:delText>11</w:delText>
        </w:r>
      </w:del>
    </w:p>
    <w:p w14:paraId="60241089" w14:textId="77777777" w:rsidR="00F82853" w:rsidDel="005F4A69" w:rsidRDefault="00F82853">
      <w:pPr>
        <w:pStyle w:val="TOC1"/>
        <w:rPr>
          <w:del w:id="1289" w:author="Peter Dobson" w:date="2016-04-13T11:33:00Z"/>
          <w:rFonts w:asciiTheme="minorHAnsi" w:eastAsiaTheme="minorEastAsia" w:hAnsiTheme="minorHAnsi" w:cstheme="minorBidi"/>
          <w:b w:val="0"/>
          <w:bCs w:val="0"/>
          <w:caps w:val="0"/>
          <w:noProof/>
          <w:szCs w:val="22"/>
          <w:lang w:eastAsia="en-GB"/>
        </w:rPr>
      </w:pPr>
      <w:del w:id="1290" w:author="Peter Dobson" w:date="2016-04-13T11:33:00Z">
        <w:r w:rsidRPr="005F4A69" w:rsidDel="005F4A69">
          <w:rPr>
            <w:rStyle w:val="Hyperlink"/>
            <w:b w:val="0"/>
            <w:bCs w:val="0"/>
            <w:caps w:val="0"/>
            <w:noProof/>
          </w:rPr>
          <w:delText>12</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Installation</w:delText>
        </w:r>
        <w:r w:rsidDel="005F4A69">
          <w:rPr>
            <w:noProof/>
            <w:webHidden/>
          </w:rPr>
          <w:tab/>
          <w:delText>11</w:delText>
        </w:r>
      </w:del>
    </w:p>
    <w:p w14:paraId="629B2FA9" w14:textId="77777777" w:rsidR="00F82853" w:rsidDel="005F4A69" w:rsidRDefault="00F82853">
      <w:pPr>
        <w:pStyle w:val="TOC2"/>
        <w:rPr>
          <w:del w:id="1291" w:author="Peter Dobson" w:date="2016-04-13T11:33:00Z"/>
          <w:rFonts w:asciiTheme="minorHAnsi" w:eastAsiaTheme="minorEastAsia" w:hAnsiTheme="minorHAnsi" w:cstheme="minorBidi"/>
          <w:bCs w:val="0"/>
          <w:noProof/>
          <w:szCs w:val="22"/>
          <w:lang w:eastAsia="en-GB"/>
        </w:rPr>
      </w:pPr>
      <w:del w:id="1292" w:author="Peter Dobson" w:date="2016-04-13T11:33:00Z">
        <w:r w:rsidRPr="005F4A69" w:rsidDel="005F4A69">
          <w:rPr>
            <w:rStyle w:val="Hyperlink"/>
            <w:bCs w:val="0"/>
            <w:noProof/>
          </w:rPr>
          <w:delText>12.1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General</w:delText>
        </w:r>
        <w:r w:rsidDel="005F4A69">
          <w:rPr>
            <w:noProof/>
            <w:webHidden/>
          </w:rPr>
          <w:tab/>
          <w:delText>11</w:delText>
        </w:r>
      </w:del>
    </w:p>
    <w:p w14:paraId="768042B4" w14:textId="77777777" w:rsidR="00F82853" w:rsidDel="005F4A69" w:rsidRDefault="00F82853">
      <w:pPr>
        <w:pStyle w:val="TOC3"/>
        <w:rPr>
          <w:del w:id="1293" w:author="Peter Dobson" w:date="2016-04-13T11:33:00Z"/>
          <w:rFonts w:asciiTheme="minorHAnsi" w:eastAsiaTheme="minorEastAsia" w:hAnsiTheme="minorHAnsi" w:cstheme="minorBidi"/>
          <w:noProof/>
          <w:sz w:val="22"/>
          <w:szCs w:val="22"/>
          <w:lang w:eastAsia="en-GB"/>
        </w:rPr>
      </w:pPr>
      <w:del w:id="1294" w:author="Peter Dobson" w:date="2016-04-13T11:33:00Z">
        <w:r w:rsidRPr="005F4A69" w:rsidDel="005F4A69">
          <w:rPr>
            <w:rStyle w:val="Hyperlink"/>
            <w:noProof/>
          </w:rPr>
          <w:delText>12.1.1</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Electrical Connections</w:delText>
        </w:r>
        <w:r w:rsidDel="005F4A69">
          <w:rPr>
            <w:noProof/>
            <w:webHidden/>
          </w:rPr>
          <w:tab/>
          <w:delText>11</w:delText>
        </w:r>
      </w:del>
    </w:p>
    <w:p w14:paraId="318BEB34" w14:textId="77777777" w:rsidR="00F82853" w:rsidDel="005F4A69" w:rsidRDefault="00F82853">
      <w:pPr>
        <w:pStyle w:val="TOC2"/>
        <w:rPr>
          <w:del w:id="1295" w:author="Peter Dobson" w:date="2016-04-13T11:33:00Z"/>
          <w:rFonts w:asciiTheme="minorHAnsi" w:eastAsiaTheme="minorEastAsia" w:hAnsiTheme="minorHAnsi" w:cstheme="minorBidi"/>
          <w:bCs w:val="0"/>
          <w:noProof/>
          <w:szCs w:val="22"/>
          <w:lang w:eastAsia="en-GB"/>
        </w:rPr>
      </w:pPr>
      <w:del w:id="1296" w:author="Peter Dobson" w:date="2016-04-13T11:33:00Z">
        <w:r w:rsidRPr="005F4A69" w:rsidDel="005F4A69">
          <w:rPr>
            <w:rStyle w:val="Hyperlink"/>
            <w:bCs w:val="0"/>
            <w:noProof/>
          </w:rPr>
          <w:delText>12.2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Installation</w:delText>
        </w:r>
        <w:r w:rsidDel="005F4A69">
          <w:rPr>
            <w:noProof/>
            <w:webHidden/>
          </w:rPr>
          <w:tab/>
          <w:delText>11</w:delText>
        </w:r>
      </w:del>
    </w:p>
    <w:p w14:paraId="5FCAEE73" w14:textId="77777777" w:rsidR="00F82853" w:rsidDel="005F4A69" w:rsidRDefault="00F82853">
      <w:pPr>
        <w:pStyle w:val="TOC3"/>
        <w:rPr>
          <w:del w:id="1297" w:author="Peter Dobson" w:date="2016-04-13T11:33:00Z"/>
          <w:rFonts w:asciiTheme="minorHAnsi" w:eastAsiaTheme="minorEastAsia" w:hAnsiTheme="minorHAnsi" w:cstheme="minorBidi"/>
          <w:noProof/>
          <w:sz w:val="22"/>
          <w:szCs w:val="22"/>
          <w:lang w:eastAsia="en-GB"/>
        </w:rPr>
      </w:pPr>
      <w:del w:id="1298" w:author="Peter Dobson" w:date="2016-04-13T11:33:00Z">
        <w:r w:rsidRPr="005F4A69" w:rsidDel="005F4A69">
          <w:rPr>
            <w:rStyle w:val="Hyperlink"/>
            <w:noProof/>
          </w:rPr>
          <w:delText>12.2.1</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General</w:delText>
        </w:r>
        <w:r w:rsidDel="005F4A69">
          <w:rPr>
            <w:noProof/>
            <w:webHidden/>
          </w:rPr>
          <w:tab/>
          <w:delText>11</w:delText>
        </w:r>
      </w:del>
    </w:p>
    <w:p w14:paraId="072A9356" w14:textId="77777777" w:rsidR="00F82853" w:rsidDel="005F4A69" w:rsidRDefault="00F82853">
      <w:pPr>
        <w:pStyle w:val="TOC3"/>
        <w:rPr>
          <w:del w:id="1299" w:author="Peter Dobson" w:date="2016-04-13T11:33:00Z"/>
          <w:rFonts w:asciiTheme="minorHAnsi" w:eastAsiaTheme="minorEastAsia" w:hAnsiTheme="minorHAnsi" w:cstheme="minorBidi"/>
          <w:noProof/>
          <w:sz w:val="22"/>
          <w:szCs w:val="22"/>
          <w:lang w:eastAsia="en-GB"/>
        </w:rPr>
      </w:pPr>
      <w:del w:id="1300" w:author="Peter Dobson" w:date="2016-04-13T11:33:00Z">
        <w:r w:rsidRPr="005F4A69" w:rsidDel="005F4A69">
          <w:rPr>
            <w:rStyle w:val="Hyperlink"/>
            <w:noProof/>
          </w:rPr>
          <w:delText>12.2.2</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Details for PV systems</w:delText>
        </w:r>
        <w:r w:rsidDel="005F4A69">
          <w:rPr>
            <w:noProof/>
            <w:webHidden/>
          </w:rPr>
          <w:tab/>
          <w:delText>12</w:delText>
        </w:r>
      </w:del>
    </w:p>
    <w:p w14:paraId="076310C1" w14:textId="77777777" w:rsidR="00F82853" w:rsidDel="005F4A69" w:rsidRDefault="00F82853">
      <w:pPr>
        <w:pStyle w:val="TOC1"/>
        <w:rPr>
          <w:del w:id="1301" w:author="Peter Dobson" w:date="2016-04-13T11:33:00Z"/>
          <w:rFonts w:asciiTheme="minorHAnsi" w:eastAsiaTheme="minorEastAsia" w:hAnsiTheme="minorHAnsi" w:cstheme="minorBidi"/>
          <w:b w:val="0"/>
          <w:bCs w:val="0"/>
          <w:caps w:val="0"/>
          <w:noProof/>
          <w:szCs w:val="22"/>
          <w:lang w:eastAsia="en-GB"/>
        </w:rPr>
      </w:pPr>
      <w:del w:id="1302" w:author="Peter Dobson" w:date="2016-04-13T11:33:00Z">
        <w:r w:rsidRPr="005F4A69" w:rsidDel="005F4A69">
          <w:rPr>
            <w:rStyle w:val="Hyperlink"/>
            <w:b w:val="0"/>
            <w:bCs w:val="0"/>
            <w:caps w:val="0"/>
            <w:noProof/>
          </w:rPr>
          <w:delText>13</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Maintenance</w:delText>
        </w:r>
        <w:r w:rsidDel="005F4A69">
          <w:rPr>
            <w:noProof/>
            <w:webHidden/>
          </w:rPr>
          <w:tab/>
          <w:delText>12</w:delText>
        </w:r>
      </w:del>
    </w:p>
    <w:p w14:paraId="7E866CAA" w14:textId="77777777" w:rsidR="00F82853" w:rsidDel="005F4A69" w:rsidRDefault="00F82853">
      <w:pPr>
        <w:pStyle w:val="TOC2"/>
        <w:rPr>
          <w:del w:id="1303" w:author="Peter Dobson" w:date="2016-04-13T11:33:00Z"/>
          <w:rFonts w:asciiTheme="minorHAnsi" w:eastAsiaTheme="minorEastAsia" w:hAnsiTheme="minorHAnsi" w:cstheme="minorBidi"/>
          <w:bCs w:val="0"/>
          <w:noProof/>
          <w:szCs w:val="22"/>
          <w:lang w:eastAsia="en-GB"/>
        </w:rPr>
      </w:pPr>
      <w:del w:id="1304" w:author="Peter Dobson" w:date="2016-04-13T11:33:00Z">
        <w:r w:rsidRPr="005F4A69" w:rsidDel="005F4A69">
          <w:rPr>
            <w:rStyle w:val="Hyperlink"/>
            <w:bCs w:val="0"/>
            <w:noProof/>
          </w:rPr>
          <w:delText>13.1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Programmed Maintenance</w:delText>
        </w:r>
        <w:r w:rsidDel="005F4A69">
          <w:rPr>
            <w:noProof/>
            <w:webHidden/>
          </w:rPr>
          <w:tab/>
          <w:delText>12</w:delText>
        </w:r>
      </w:del>
    </w:p>
    <w:p w14:paraId="0603AA93" w14:textId="77777777" w:rsidR="00F82853" w:rsidDel="005F4A69" w:rsidRDefault="00F82853">
      <w:pPr>
        <w:pStyle w:val="TOC2"/>
        <w:rPr>
          <w:del w:id="1305" w:author="Peter Dobson" w:date="2016-04-13T11:33:00Z"/>
          <w:rFonts w:asciiTheme="minorHAnsi" w:eastAsiaTheme="minorEastAsia" w:hAnsiTheme="minorHAnsi" w:cstheme="minorBidi"/>
          <w:bCs w:val="0"/>
          <w:noProof/>
          <w:szCs w:val="22"/>
          <w:lang w:eastAsia="en-GB"/>
        </w:rPr>
      </w:pPr>
      <w:del w:id="1306" w:author="Peter Dobson" w:date="2016-04-13T11:33:00Z">
        <w:r w:rsidRPr="005F4A69" w:rsidDel="005F4A69">
          <w:rPr>
            <w:rStyle w:val="Hyperlink"/>
            <w:bCs w:val="0"/>
            <w:noProof/>
          </w:rPr>
          <w:delText>13.2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Frequency of Maintenance Visits</w:delText>
        </w:r>
        <w:r w:rsidDel="005F4A69">
          <w:rPr>
            <w:noProof/>
            <w:webHidden/>
          </w:rPr>
          <w:tab/>
          <w:delText>13</w:delText>
        </w:r>
      </w:del>
    </w:p>
    <w:p w14:paraId="55B383C5" w14:textId="77777777" w:rsidR="00F82853" w:rsidDel="005F4A69" w:rsidRDefault="00F82853">
      <w:pPr>
        <w:pStyle w:val="TOC2"/>
        <w:rPr>
          <w:del w:id="1307" w:author="Peter Dobson" w:date="2016-04-13T11:33:00Z"/>
          <w:rFonts w:asciiTheme="minorHAnsi" w:eastAsiaTheme="minorEastAsia" w:hAnsiTheme="minorHAnsi" w:cstheme="minorBidi"/>
          <w:bCs w:val="0"/>
          <w:noProof/>
          <w:szCs w:val="22"/>
          <w:lang w:eastAsia="en-GB"/>
        </w:rPr>
      </w:pPr>
      <w:del w:id="1308" w:author="Peter Dobson" w:date="2016-04-13T11:33:00Z">
        <w:r w:rsidRPr="005F4A69" w:rsidDel="005F4A69">
          <w:rPr>
            <w:rStyle w:val="Hyperlink"/>
            <w:bCs w:val="0"/>
            <w:noProof/>
          </w:rPr>
          <w:delText>13.3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Training of Maintenance Personnel</w:delText>
        </w:r>
        <w:r w:rsidDel="005F4A69">
          <w:rPr>
            <w:noProof/>
            <w:webHidden/>
          </w:rPr>
          <w:tab/>
          <w:delText>13</w:delText>
        </w:r>
      </w:del>
    </w:p>
    <w:p w14:paraId="62D30983" w14:textId="77777777" w:rsidR="00F82853" w:rsidDel="005F4A69" w:rsidRDefault="00F82853">
      <w:pPr>
        <w:pStyle w:val="TOC4"/>
        <w:rPr>
          <w:del w:id="1309" w:author="Peter Dobson" w:date="2016-04-13T11:33:00Z"/>
          <w:rFonts w:asciiTheme="minorHAnsi" w:eastAsiaTheme="minorEastAsia" w:hAnsiTheme="minorHAnsi" w:cstheme="minorBidi"/>
          <w:b w:val="0"/>
          <w:caps w:val="0"/>
        </w:rPr>
      </w:pPr>
      <w:del w:id="1310" w:author="Peter Dobson" w:date="2016-04-13T11:33:00Z">
        <w:r w:rsidRPr="005F4A69" w:rsidDel="005F4A69">
          <w:rPr>
            <w:rStyle w:val="Hyperlink"/>
            <w:b w:val="0"/>
            <w:caps w:val="0"/>
          </w:rPr>
          <w:delText>ANNEX 1</w:delText>
        </w:r>
        <w:r w:rsidDel="005F4A69">
          <w:rPr>
            <w:rFonts w:asciiTheme="minorHAnsi" w:eastAsiaTheme="minorEastAsia" w:hAnsiTheme="minorHAnsi" w:cstheme="minorBidi"/>
            <w:b w:val="0"/>
            <w:caps w:val="0"/>
          </w:rPr>
          <w:tab/>
        </w:r>
        <w:r w:rsidRPr="005F4A69" w:rsidDel="005F4A69">
          <w:rPr>
            <w:rStyle w:val="Hyperlink"/>
            <w:b w:val="0"/>
            <w:caps w:val="0"/>
          </w:rPr>
          <w:delText>PHOTOVOLTAIC POWER</w:delText>
        </w:r>
        <w:r w:rsidDel="005F4A69">
          <w:rPr>
            <w:webHidden/>
          </w:rPr>
          <w:tab/>
          <w:delText>15</w:delText>
        </w:r>
      </w:del>
    </w:p>
    <w:p w14:paraId="5520C479" w14:textId="77777777" w:rsidR="00F82853" w:rsidDel="005F4A69" w:rsidRDefault="00F82853">
      <w:pPr>
        <w:pStyle w:val="TOC1"/>
        <w:rPr>
          <w:del w:id="1311" w:author="Peter Dobson" w:date="2016-04-13T11:33:00Z"/>
          <w:rFonts w:asciiTheme="minorHAnsi" w:eastAsiaTheme="minorEastAsia" w:hAnsiTheme="minorHAnsi" w:cstheme="minorBidi"/>
          <w:b w:val="0"/>
          <w:bCs w:val="0"/>
          <w:caps w:val="0"/>
          <w:noProof/>
          <w:szCs w:val="22"/>
          <w:lang w:eastAsia="en-GB"/>
        </w:rPr>
      </w:pPr>
      <w:del w:id="1312" w:author="Peter Dobson" w:date="2016-04-13T11:33:00Z">
        <w:r w:rsidRPr="005F4A69" w:rsidDel="005F4A69">
          <w:rPr>
            <w:rStyle w:val="Hyperlink"/>
            <w:b w:val="0"/>
            <w:bCs w:val="0"/>
            <w:caps w:val="0"/>
            <w:noProof/>
          </w:rPr>
          <w:delText>1</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PV Module Technology</w:delText>
        </w:r>
        <w:r w:rsidDel="005F4A69">
          <w:rPr>
            <w:noProof/>
            <w:webHidden/>
          </w:rPr>
          <w:tab/>
          <w:delText>15</w:delText>
        </w:r>
      </w:del>
    </w:p>
    <w:p w14:paraId="651E46A6" w14:textId="77777777" w:rsidR="00F82853" w:rsidDel="005F4A69" w:rsidRDefault="00F82853">
      <w:pPr>
        <w:pStyle w:val="TOC2"/>
        <w:rPr>
          <w:del w:id="1313" w:author="Peter Dobson" w:date="2016-04-13T11:33:00Z"/>
          <w:rFonts w:asciiTheme="minorHAnsi" w:eastAsiaTheme="minorEastAsia" w:hAnsiTheme="minorHAnsi" w:cstheme="minorBidi"/>
          <w:bCs w:val="0"/>
          <w:noProof/>
          <w:szCs w:val="22"/>
          <w:lang w:eastAsia="en-GB"/>
        </w:rPr>
      </w:pPr>
      <w:del w:id="1314" w:author="Peter Dobson" w:date="2016-04-13T11:33:00Z">
        <w:r w:rsidRPr="005F4A69" w:rsidDel="005F4A69">
          <w:rPr>
            <w:rStyle w:val="Hyperlink"/>
            <w:bCs w:val="0"/>
            <w:noProof/>
          </w:rPr>
          <w:delText>1.1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Modular Design Considerations</w:delText>
        </w:r>
        <w:r w:rsidDel="005F4A69">
          <w:rPr>
            <w:noProof/>
            <w:webHidden/>
          </w:rPr>
          <w:tab/>
          <w:delText>15</w:delText>
        </w:r>
      </w:del>
    </w:p>
    <w:p w14:paraId="55892F56" w14:textId="77777777" w:rsidR="00F82853" w:rsidDel="005F4A69" w:rsidRDefault="00F82853">
      <w:pPr>
        <w:pStyle w:val="TOC3"/>
        <w:rPr>
          <w:del w:id="1315" w:author="Peter Dobson" w:date="2016-04-13T11:33:00Z"/>
          <w:rFonts w:asciiTheme="minorHAnsi" w:eastAsiaTheme="minorEastAsia" w:hAnsiTheme="minorHAnsi" w:cstheme="minorBidi"/>
          <w:noProof/>
          <w:sz w:val="22"/>
          <w:szCs w:val="22"/>
          <w:lang w:eastAsia="en-GB"/>
        </w:rPr>
      </w:pPr>
      <w:del w:id="1316" w:author="Peter Dobson" w:date="2016-04-13T11:33:00Z">
        <w:r w:rsidRPr="005F4A69" w:rsidDel="005F4A69">
          <w:rPr>
            <w:rStyle w:val="Hyperlink"/>
            <w:noProof/>
          </w:rPr>
          <w:delText>1.1.1</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Example of a Modular Design Concept</w:delText>
        </w:r>
        <w:r w:rsidDel="005F4A69">
          <w:rPr>
            <w:noProof/>
            <w:webHidden/>
          </w:rPr>
          <w:tab/>
          <w:delText>15</w:delText>
        </w:r>
      </w:del>
    </w:p>
    <w:p w14:paraId="0AE9D8B4" w14:textId="77777777" w:rsidR="00F82853" w:rsidDel="005F4A69" w:rsidRDefault="00F82853">
      <w:pPr>
        <w:pStyle w:val="TOC2"/>
        <w:rPr>
          <w:del w:id="1317" w:author="Peter Dobson" w:date="2016-04-13T11:33:00Z"/>
          <w:rFonts w:asciiTheme="minorHAnsi" w:eastAsiaTheme="minorEastAsia" w:hAnsiTheme="minorHAnsi" w:cstheme="minorBidi"/>
          <w:bCs w:val="0"/>
          <w:noProof/>
          <w:szCs w:val="22"/>
          <w:lang w:eastAsia="en-GB"/>
        </w:rPr>
      </w:pPr>
      <w:del w:id="1318" w:author="Peter Dobson" w:date="2016-04-13T11:33:00Z">
        <w:r w:rsidRPr="005F4A69" w:rsidDel="005F4A69">
          <w:rPr>
            <w:rStyle w:val="Hyperlink"/>
            <w:bCs w:val="0"/>
            <w:noProof/>
          </w:rPr>
          <w:delText>1.2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Solar Sizing Design Computer Programs</w:delText>
        </w:r>
        <w:r w:rsidDel="005F4A69">
          <w:rPr>
            <w:noProof/>
            <w:webHidden/>
          </w:rPr>
          <w:tab/>
          <w:delText>15</w:delText>
        </w:r>
      </w:del>
    </w:p>
    <w:p w14:paraId="482B186E" w14:textId="77777777" w:rsidR="00F82853" w:rsidDel="005F4A69" w:rsidRDefault="00F82853">
      <w:pPr>
        <w:pStyle w:val="TOC3"/>
        <w:rPr>
          <w:del w:id="1319" w:author="Peter Dobson" w:date="2016-04-13T11:33:00Z"/>
          <w:rFonts w:asciiTheme="minorHAnsi" w:eastAsiaTheme="minorEastAsia" w:hAnsiTheme="minorHAnsi" w:cstheme="minorBidi"/>
          <w:noProof/>
          <w:sz w:val="22"/>
          <w:szCs w:val="22"/>
          <w:lang w:eastAsia="en-GB"/>
        </w:rPr>
      </w:pPr>
      <w:del w:id="1320" w:author="Peter Dobson" w:date="2016-04-13T11:33:00Z">
        <w:r w:rsidRPr="005F4A69" w:rsidDel="005F4A69">
          <w:rPr>
            <w:rStyle w:val="Hyperlink"/>
            <w:noProof/>
          </w:rPr>
          <w:delText>1.2.1</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PV Energy on Buoys</w:delText>
        </w:r>
        <w:r w:rsidDel="005F4A69">
          <w:rPr>
            <w:noProof/>
            <w:webHidden/>
          </w:rPr>
          <w:tab/>
          <w:delText>16</w:delText>
        </w:r>
      </w:del>
    </w:p>
    <w:p w14:paraId="3854FFCA" w14:textId="77777777" w:rsidR="00F82853" w:rsidDel="005F4A69" w:rsidRDefault="00F82853">
      <w:pPr>
        <w:pStyle w:val="TOC2"/>
        <w:rPr>
          <w:del w:id="1321" w:author="Peter Dobson" w:date="2016-04-13T11:33:00Z"/>
          <w:rFonts w:asciiTheme="minorHAnsi" w:eastAsiaTheme="minorEastAsia" w:hAnsiTheme="minorHAnsi" w:cstheme="minorBidi"/>
          <w:bCs w:val="0"/>
          <w:noProof/>
          <w:szCs w:val="22"/>
          <w:lang w:eastAsia="en-GB"/>
        </w:rPr>
      </w:pPr>
      <w:del w:id="1322" w:author="Peter Dobson" w:date="2016-04-13T11:33:00Z">
        <w:r w:rsidRPr="005F4A69" w:rsidDel="005F4A69">
          <w:rPr>
            <w:rStyle w:val="Hyperlink"/>
            <w:bCs w:val="0"/>
            <w:noProof/>
          </w:rPr>
          <w:delText>1.3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Charge Regulation</w:delText>
        </w:r>
        <w:r w:rsidDel="005F4A69">
          <w:rPr>
            <w:noProof/>
            <w:webHidden/>
          </w:rPr>
          <w:tab/>
          <w:delText>16</w:delText>
        </w:r>
      </w:del>
    </w:p>
    <w:p w14:paraId="2FE5BB54" w14:textId="77777777" w:rsidR="00F82853" w:rsidDel="005F4A69" w:rsidRDefault="00F82853">
      <w:pPr>
        <w:pStyle w:val="TOC3"/>
        <w:rPr>
          <w:del w:id="1323" w:author="Peter Dobson" w:date="2016-04-13T11:33:00Z"/>
          <w:rFonts w:asciiTheme="minorHAnsi" w:eastAsiaTheme="minorEastAsia" w:hAnsiTheme="minorHAnsi" w:cstheme="minorBidi"/>
          <w:noProof/>
          <w:sz w:val="22"/>
          <w:szCs w:val="22"/>
          <w:lang w:eastAsia="en-GB"/>
        </w:rPr>
      </w:pPr>
      <w:del w:id="1324" w:author="Peter Dobson" w:date="2016-04-13T11:33:00Z">
        <w:r w:rsidRPr="005F4A69" w:rsidDel="005F4A69">
          <w:rPr>
            <w:rStyle w:val="Hyperlink"/>
            <w:noProof/>
          </w:rPr>
          <w:delText>1.3.1</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Self-regulated PV Modules</w:delText>
        </w:r>
        <w:r w:rsidDel="005F4A69">
          <w:rPr>
            <w:noProof/>
            <w:webHidden/>
          </w:rPr>
          <w:tab/>
          <w:delText>16</w:delText>
        </w:r>
      </w:del>
    </w:p>
    <w:p w14:paraId="1B506248" w14:textId="77777777" w:rsidR="00F82853" w:rsidDel="005F4A69" w:rsidRDefault="00F82853">
      <w:pPr>
        <w:pStyle w:val="TOC3"/>
        <w:rPr>
          <w:del w:id="1325" w:author="Peter Dobson" w:date="2016-04-13T11:33:00Z"/>
          <w:rFonts w:asciiTheme="minorHAnsi" w:eastAsiaTheme="minorEastAsia" w:hAnsiTheme="minorHAnsi" w:cstheme="minorBidi"/>
          <w:noProof/>
          <w:sz w:val="22"/>
          <w:szCs w:val="22"/>
          <w:lang w:eastAsia="en-GB"/>
        </w:rPr>
      </w:pPr>
      <w:del w:id="1326" w:author="Peter Dobson" w:date="2016-04-13T11:33:00Z">
        <w:r w:rsidRPr="005F4A69" w:rsidDel="005F4A69">
          <w:rPr>
            <w:rStyle w:val="Hyperlink"/>
            <w:noProof/>
          </w:rPr>
          <w:delText>1.3.2</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Electronic Charge Regulator</w:delText>
        </w:r>
        <w:r w:rsidDel="005F4A69">
          <w:rPr>
            <w:noProof/>
            <w:webHidden/>
          </w:rPr>
          <w:tab/>
          <w:delText>17</w:delText>
        </w:r>
      </w:del>
    </w:p>
    <w:p w14:paraId="75D712AF" w14:textId="77777777" w:rsidR="00F82853" w:rsidDel="005F4A69" w:rsidRDefault="00F82853">
      <w:pPr>
        <w:pStyle w:val="TOC3"/>
        <w:rPr>
          <w:del w:id="1327" w:author="Peter Dobson" w:date="2016-04-13T11:33:00Z"/>
          <w:rFonts w:asciiTheme="minorHAnsi" w:eastAsiaTheme="minorEastAsia" w:hAnsiTheme="minorHAnsi" w:cstheme="minorBidi"/>
          <w:noProof/>
          <w:sz w:val="22"/>
          <w:szCs w:val="22"/>
          <w:lang w:eastAsia="en-GB"/>
        </w:rPr>
      </w:pPr>
      <w:del w:id="1328" w:author="Peter Dobson" w:date="2016-04-13T11:33:00Z">
        <w:r w:rsidRPr="005F4A69" w:rsidDel="005F4A69">
          <w:rPr>
            <w:rStyle w:val="Hyperlink"/>
            <w:noProof/>
          </w:rPr>
          <w:delText>1.3.3</w:delText>
        </w:r>
        <w:r w:rsidDel="005F4A69">
          <w:rPr>
            <w:rFonts w:asciiTheme="minorHAnsi" w:eastAsiaTheme="minorEastAsia" w:hAnsiTheme="minorHAnsi" w:cstheme="minorBidi"/>
            <w:noProof/>
            <w:sz w:val="22"/>
            <w:szCs w:val="22"/>
            <w:lang w:eastAsia="en-GB"/>
          </w:rPr>
          <w:tab/>
        </w:r>
        <w:r w:rsidRPr="005F4A69" w:rsidDel="005F4A69">
          <w:rPr>
            <w:rStyle w:val="Hyperlink"/>
            <w:noProof/>
          </w:rPr>
          <w:delText>Shading (or bypass) Diodes</w:delText>
        </w:r>
        <w:r w:rsidDel="005F4A69">
          <w:rPr>
            <w:noProof/>
            <w:webHidden/>
          </w:rPr>
          <w:tab/>
          <w:delText>17</w:delText>
        </w:r>
      </w:del>
    </w:p>
    <w:p w14:paraId="56F4BC0F" w14:textId="77777777" w:rsidR="00F82853" w:rsidDel="005F4A69" w:rsidRDefault="00F82853">
      <w:pPr>
        <w:pStyle w:val="TOC2"/>
        <w:rPr>
          <w:del w:id="1329" w:author="Peter Dobson" w:date="2016-04-13T11:33:00Z"/>
          <w:rFonts w:asciiTheme="minorHAnsi" w:eastAsiaTheme="minorEastAsia" w:hAnsiTheme="minorHAnsi" w:cstheme="minorBidi"/>
          <w:bCs w:val="0"/>
          <w:noProof/>
          <w:szCs w:val="22"/>
          <w:lang w:eastAsia="en-GB"/>
        </w:rPr>
      </w:pPr>
      <w:del w:id="1330" w:author="Peter Dobson" w:date="2016-04-13T11:33:00Z">
        <w:r w:rsidRPr="005F4A69" w:rsidDel="005F4A69">
          <w:rPr>
            <w:rStyle w:val="Hyperlink"/>
            <w:bCs w:val="0"/>
            <w:noProof/>
          </w:rPr>
          <w:delText>1.4</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Practical Considerations</w:delText>
        </w:r>
        <w:r w:rsidDel="005F4A69">
          <w:rPr>
            <w:noProof/>
            <w:webHidden/>
          </w:rPr>
          <w:tab/>
          <w:delText>17</w:delText>
        </w:r>
      </w:del>
    </w:p>
    <w:p w14:paraId="05DF684A" w14:textId="77777777" w:rsidR="00F82853" w:rsidDel="005F4A69" w:rsidRDefault="00F82853">
      <w:pPr>
        <w:pStyle w:val="TOC4"/>
        <w:rPr>
          <w:del w:id="1331" w:author="Peter Dobson" w:date="2016-04-13T11:33:00Z"/>
          <w:rFonts w:asciiTheme="minorHAnsi" w:eastAsiaTheme="minorEastAsia" w:hAnsiTheme="minorHAnsi" w:cstheme="minorBidi"/>
          <w:b w:val="0"/>
          <w:caps w:val="0"/>
        </w:rPr>
      </w:pPr>
      <w:del w:id="1332" w:author="Peter Dobson" w:date="2016-04-13T11:33:00Z">
        <w:r w:rsidRPr="005F4A69" w:rsidDel="005F4A69">
          <w:rPr>
            <w:rStyle w:val="Hyperlink"/>
            <w:b w:val="0"/>
            <w:caps w:val="0"/>
          </w:rPr>
          <w:delText>ANNEX 2</w:delText>
        </w:r>
        <w:r w:rsidDel="005F4A69">
          <w:rPr>
            <w:rFonts w:asciiTheme="minorHAnsi" w:eastAsiaTheme="minorEastAsia" w:hAnsiTheme="minorHAnsi" w:cstheme="minorBidi"/>
            <w:b w:val="0"/>
            <w:caps w:val="0"/>
          </w:rPr>
          <w:tab/>
        </w:r>
        <w:r w:rsidRPr="005F4A69" w:rsidDel="005F4A69">
          <w:rPr>
            <w:rStyle w:val="Hyperlink"/>
            <w:b w:val="0"/>
            <w:caps w:val="0"/>
          </w:rPr>
          <w:delText>WIND GENERATION</w:delText>
        </w:r>
        <w:r w:rsidDel="005F4A69">
          <w:rPr>
            <w:webHidden/>
          </w:rPr>
          <w:tab/>
          <w:delText>18</w:delText>
        </w:r>
      </w:del>
    </w:p>
    <w:p w14:paraId="66B09461" w14:textId="77777777" w:rsidR="00F82853" w:rsidDel="005F4A69" w:rsidRDefault="00F82853">
      <w:pPr>
        <w:pStyle w:val="TOC1"/>
        <w:rPr>
          <w:del w:id="1333" w:author="Peter Dobson" w:date="2016-04-13T11:33:00Z"/>
          <w:rFonts w:asciiTheme="minorHAnsi" w:eastAsiaTheme="minorEastAsia" w:hAnsiTheme="minorHAnsi" w:cstheme="minorBidi"/>
          <w:b w:val="0"/>
          <w:bCs w:val="0"/>
          <w:caps w:val="0"/>
          <w:noProof/>
          <w:szCs w:val="22"/>
          <w:lang w:eastAsia="en-GB"/>
        </w:rPr>
      </w:pPr>
      <w:del w:id="1334" w:author="Peter Dobson" w:date="2016-04-13T11:33:00Z">
        <w:r w:rsidRPr="005F4A69" w:rsidDel="005F4A69">
          <w:rPr>
            <w:rStyle w:val="Hyperlink"/>
            <w:b w:val="0"/>
            <w:bCs w:val="0"/>
            <w:caps w:val="0"/>
            <w:noProof/>
          </w:rPr>
          <w:delText>1</w:delText>
        </w:r>
        <w:r w:rsidDel="005F4A69">
          <w:rPr>
            <w:rFonts w:asciiTheme="minorHAnsi" w:eastAsiaTheme="minorEastAsia" w:hAnsiTheme="minorHAnsi" w:cstheme="minorBidi"/>
            <w:b w:val="0"/>
            <w:bCs w:val="0"/>
            <w:caps w:val="0"/>
            <w:noProof/>
            <w:szCs w:val="22"/>
            <w:lang w:eastAsia="en-GB"/>
          </w:rPr>
          <w:tab/>
        </w:r>
        <w:r w:rsidRPr="005F4A69" w:rsidDel="005F4A69">
          <w:rPr>
            <w:rStyle w:val="Hyperlink"/>
            <w:b w:val="0"/>
            <w:bCs w:val="0"/>
            <w:caps w:val="0"/>
            <w:noProof/>
          </w:rPr>
          <w:delText>Power production</w:delText>
        </w:r>
        <w:r w:rsidDel="005F4A69">
          <w:rPr>
            <w:noProof/>
            <w:webHidden/>
          </w:rPr>
          <w:tab/>
          <w:delText>18</w:delText>
        </w:r>
      </w:del>
    </w:p>
    <w:p w14:paraId="1F39419B" w14:textId="77777777" w:rsidR="00F82853" w:rsidDel="005F4A69" w:rsidRDefault="00F82853">
      <w:pPr>
        <w:pStyle w:val="TOC2"/>
        <w:rPr>
          <w:del w:id="1335" w:author="Peter Dobson" w:date="2016-04-13T11:33:00Z"/>
          <w:rFonts w:asciiTheme="minorHAnsi" w:eastAsiaTheme="minorEastAsia" w:hAnsiTheme="minorHAnsi" w:cstheme="minorBidi"/>
          <w:bCs w:val="0"/>
          <w:noProof/>
          <w:szCs w:val="22"/>
          <w:lang w:eastAsia="en-GB"/>
        </w:rPr>
      </w:pPr>
      <w:del w:id="1336" w:author="Peter Dobson" w:date="2016-04-13T11:33:00Z">
        <w:r w:rsidRPr="005F4A69" w:rsidDel="005F4A69">
          <w:rPr>
            <w:rStyle w:val="Hyperlink"/>
            <w:bCs w:val="0"/>
            <w:noProof/>
          </w:rPr>
          <w:delText>1.1</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Horizontal axis</w:delText>
        </w:r>
        <w:r w:rsidDel="005F4A69">
          <w:rPr>
            <w:noProof/>
            <w:webHidden/>
          </w:rPr>
          <w:tab/>
          <w:delText>18</w:delText>
        </w:r>
      </w:del>
    </w:p>
    <w:p w14:paraId="72968E27" w14:textId="77777777" w:rsidR="00F82853" w:rsidDel="005F4A69" w:rsidRDefault="00F82853">
      <w:pPr>
        <w:pStyle w:val="TOC2"/>
        <w:rPr>
          <w:del w:id="1337" w:author="Peter Dobson" w:date="2016-04-13T11:33:00Z"/>
          <w:rFonts w:asciiTheme="minorHAnsi" w:eastAsiaTheme="minorEastAsia" w:hAnsiTheme="minorHAnsi" w:cstheme="minorBidi"/>
          <w:bCs w:val="0"/>
          <w:noProof/>
          <w:szCs w:val="22"/>
          <w:lang w:eastAsia="en-GB"/>
        </w:rPr>
      </w:pPr>
      <w:del w:id="1338" w:author="Peter Dobson" w:date="2016-04-13T11:33:00Z">
        <w:r w:rsidRPr="005F4A69" w:rsidDel="005F4A69">
          <w:rPr>
            <w:rStyle w:val="Hyperlink"/>
            <w:bCs w:val="0"/>
            <w:noProof/>
          </w:rPr>
          <w:delText>1.2</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Vertical axis</w:delText>
        </w:r>
        <w:r w:rsidDel="005F4A69">
          <w:rPr>
            <w:noProof/>
            <w:webHidden/>
          </w:rPr>
          <w:tab/>
          <w:delText>18</w:delText>
        </w:r>
      </w:del>
    </w:p>
    <w:p w14:paraId="14D86CE0" w14:textId="77777777" w:rsidR="00F82853" w:rsidDel="005F4A69" w:rsidRDefault="00F82853">
      <w:pPr>
        <w:pStyle w:val="TOC2"/>
        <w:rPr>
          <w:del w:id="1339" w:author="Peter Dobson" w:date="2016-04-13T11:33:00Z"/>
          <w:rFonts w:asciiTheme="minorHAnsi" w:eastAsiaTheme="minorEastAsia" w:hAnsiTheme="minorHAnsi" w:cstheme="minorBidi"/>
          <w:bCs w:val="0"/>
          <w:noProof/>
          <w:szCs w:val="22"/>
          <w:lang w:eastAsia="en-GB"/>
        </w:rPr>
      </w:pPr>
      <w:del w:id="1340" w:author="Peter Dobson" w:date="2016-04-13T11:33:00Z">
        <w:r w:rsidRPr="005F4A69" w:rsidDel="005F4A69">
          <w:rPr>
            <w:rStyle w:val="Hyperlink"/>
            <w:bCs w:val="0"/>
            <w:noProof/>
          </w:rPr>
          <w:delText>1.3</w:delText>
        </w:r>
        <w:r w:rsidDel="005F4A69">
          <w:rPr>
            <w:rFonts w:asciiTheme="minorHAnsi" w:eastAsiaTheme="minorEastAsia" w:hAnsiTheme="minorHAnsi" w:cstheme="minorBidi"/>
            <w:bCs w:val="0"/>
            <w:noProof/>
            <w:szCs w:val="22"/>
            <w:lang w:eastAsia="en-GB"/>
          </w:rPr>
          <w:tab/>
        </w:r>
        <w:r w:rsidRPr="005F4A69" w:rsidDel="005F4A69">
          <w:rPr>
            <w:rStyle w:val="Hyperlink"/>
            <w:bCs w:val="0"/>
            <w:noProof/>
          </w:rPr>
          <w:delText>Particular considerations</w:delText>
        </w:r>
        <w:r w:rsidDel="005F4A69">
          <w:rPr>
            <w:noProof/>
            <w:webHidden/>
          </w:rPr>
          <w:tab/>
          <w:delText>18</w:delText>
        </w:r>
      </w:del>
    </w:p>
    <w:p w14:paraId="4DD586D8" w14:textId="77777777" w:rsidR="00F82853" w:rsidDel="00F82853" w:rsidRDefault="00F82853">
      <w:pPr>
        <w:pStyle w:val="TOC1"/>
        <w:rPr>
          <w:del w:id="1341" w:author="Peter Dobson" w:date="2016-04-13T11:32:00Z"/>
          <w:rFonts w:asciiTheme="minorHAnsi" w:eastAsiaTheme="minorEastAsia" w:hAnsiTheme="minorHAnsi" w:cstheme="minorBidi"/>
          <w:b w:val="0"/>
          <w:bCs w:val="0"/>
          <w:caps w:val="0"/>
          <w:noProof/>
          <w:szCs w:val="22"/>
          <w:lang w:eastAsia="en-GB"/>
        </w:rPr>
      </w:pPr>
      <w:del w:id="1342" w:author="Peter Dobson" w:date="2016-04-13T11:32:00Z">
        <w:r w:rsidRPr="00F82853" w:rsidDel="00F82853">
          <w:rPr>
            <w:rStyle w:val="Hyperlink"/>
            <w:b w:val="0"/>
            <w:bCs w:val="0"/>
            <w:caps w:val="0"/>
            <w:noProof/>
          </w:rPr>
          <w:delText>Document Revisions</w:delText>
        </w:r>
        <w:r w:rsidDel="00F82853">
          <w:rPr>
            <w:noProof/>
            <w:webHidden/>
          </w:rPr>
          <w:tab/>
          <w:delText>2</w:delText>
        </w:r>
      </w:del>
    </w:p>
    <w:p w14:paraId="13A2F286" w14:textId="77777777" w:rsidR="00F82853" w:rsidDel="00F82853" w:rsidRDefault="00F82853">
      <w:pPr>
        <w:pStyle w:val="TOC1"/>
        <w:rPr>
          <w:del w:id="1343" w:author="Peter Dobson" w:date="2016-04-13T11:32:00Z"/>
          <w:rFonts w:asciiTheme="minorHAnsi" w:eastAsiaTheme="minorEastAsia" w:hAnsiTheme="minorHAnsi" w:cstheme="minorBidi"/>
          <w:b w:val="0"/>
          <w:bCs w:val="0"/>
          <w:caps w:val="0"/>
          <w:noProof/>
          <w:szCs w:val="22"/>
          <w:lang w:eastAsia="en-GB"/>
        </w:rPr>
      </w:pPr>
      <w:del w:id="1344" w:author="Peter Dobson" w:date="2016-04-13T11:32:00Z">
        <w:r w:rsidRPr="00F82853" w:rsidDel="00F82853">
          <w:rPr>
            <w:rStyle w:val="Hyperlink"/>
            <w:b w:val="0"/>
            <w:bCs w:val="0"/>
            <w:caps w:val="0"/>
            <w:noProof/>
          </w:rPr>
          <w:delText>Table of Contents</w:delText>
        </w:r>
        <w:r w:rsidDel="00F82853">
          <w:rPr>
            <w:noProof/>
            <w:webHidden/>
          </w:rPr>
          <w:tab/>
          <w:delText>3</w:delText>
        </w:r>
      </w:del>
    </w:p>
    <w:p w14:paraId="6D3EC14A" w14:textId="77777777" w:rsidR="00F82853" w:rsidDel="00F82853" w:rsidRDefault="00F82853">
      <w:pPr>
        <w:pStyle w:val="TOC1"/>
        <w:rPr>
          <w:del w:id="1345" w:author="Peter Dobson" w:date="2016-04-13T11:32:00Z"/>
          <w:rFonts w:asciiTheme="minorHAnsi" w:eastAsiaTheme="minorEastAsia" w:hAnsiTheme="minorHAnsi" w:cstheme="minorBidi"/>
          <w:b w:val="0"/>
          <w:bCs w:val="0"/>
          <w:caps w:val="0"/>
          <w:noProof/>
          <w:szCs w:val="22"/>
          <w:lang w:eastAsia="en-GB"/>
        </w:rPr>
      </w:pPr>
      <w:del w:id="1346" w:author="Peter Dobson" w:date="2016-04-13T11:32:00Z">
        <w:r w:rsidRPr="00F82853" w:rsidDel="00F82853">
          <w:rPr>
            <w:rStyle w:val="Hyperlink"/>
            <w:b w:val="0"/>
            <w:bCs w:val="0"/>
            <w:caps w:val="0"/>
            <w:noProof/>
          </w:rPr>
          <w:delText>Index of Tables</w:delText>
        </w:r>
        <w:r w:rsidDel="00F82853">
          <w:rPr>
            <w:noProof/>
            <w:webHidden/>
          </w:rPr>
          <w:tab/>
          <w:delText>5</w:delText>
        </w:r>
      </w:del>
    </w:p>
    <w:p w14:paraId="1B8A2015" w14:textId="77777777" w:rsidR="00F82853" w:rsidDel="00F82853" w:rsidRDefault="00F82853">
      <w:pPr>
        <w:pStyle w:val="TOC1"/>
        <w:rPr>
          <w:del w:id="1347" w:author="Peter Dobson" w:date="2016-04-13T11:32:00Z"/>
          <w:rFonts w:asciiTheme="minorHAnsi" w:eastAsiaTheme="minorEastAsia" w:hAnsiTheme="minorHAnsi" w:cstheme="minorBidi"/>
          <w:b w:val="0"/>
          <w:bCs w:val="0"/>
          <w:caps w:val="0"/>
          <w:noProof/>
          <w:szCs w:val="22"/>
          <w:lang w:eastAsia="en-GB"/>
        </w:rPr>
      </w:pPr>
      <w:del w:id="1348" w:author="Peter Dobson" w:date="2016-04-13T11:32:00Z">
        <w:r w:rsidRPr="00F82853" w:rsidDel="00F82853">
          <w:rPr>
            <w:rStyle w:val="Hyperlink"/>
            <w:b w:val="0"/>
            <w:bCs w:val="0"/>
            <w:caps w:val="0"/>
            <w:noProof/>
          </w:rPr>
          <w:delText>Power Sources</w:delText>
        </w:r>
        <w:r w:rsidDel="00F82853">
          <w:rPr>
            <w:noProof/>
            <w:webHidden/>
          </w:rPr>
          <w:tab/>
          <w:delText>6</w:delText>
        </w:r>
      </w:del>
    </w:p>
    <w:p w14:paraId="1CFD8432" w14:textId="77777777" w:rsidR="00F82853" w:rsidDel="00F82853" w:rsidRDefault="00F82853">
      <w:pPr>
        <w:pStyle w:val="TOC1"/>
        <w:rPr>
          <w:del w:id="1349" w:author="Peter Dobson" w:date="2016-04-13T11:32:00Z"/>
          <w:rFonts w:asciiTheme="minorHAnsi" w:eastAsiaTheme="minorEastAsia" w:hAnsiTheme="minorHAnsi" w:cstheme="minorBidi"/>
          <w:b w:val="0"/>
          <w:bCs w:val="0"/>
          <w:caps w:val="0"/>
          <w:noProof/>
          <w:szCs w:val="22"/>
          <w:lang w:eastAsia="en-GB"/>
        </w:rPr>
      </w:pPr>
      <w:del w:id="1350" w:author="Peter Dobson" w:date="2016-04-13T11:32:00Z">
        <w:r w:rsidRPr="00F82853" w:rsidDel="00F82853">
          <w:rPr>
            <w:rStyle w:val="Hyperlink"/>
            <w:b w:val="0"/>
            <w:bCs w:val="0"/>
            <w:caps w:val="0"/>
            <w:noProof/>
          </w:rPr>
          <w:delText>1</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Introduction</w:delText>
        </w:r>
        <w:r w:rsidDel="00F82853">
          <w:rPr>
            <w:noProof/>
            <w:webHidden/>
          </w:rPr>
          <w:tab/>
          <w:delText>6</w:delText>
        </w:r>
      </w:del>
    </w:p>
    <w:p w14:paraId="44C53F57" w14:textId="77777777" w:rsidR="00F82853" w:rsidDel="00F82853" w:rsidRDefault="00F82853">
      <w:pPr>
        <w:pStyle w:val="TOC2"/>
        <w:rPr>
          <w:del w:id="1351" w:author="Peter Dobson" w:date="2016-04-13T11:32:00Z"/>
          <w:rFonts w:asciiTheme="minorHAnsi" w:eastAsiaTheme="minorEastAsia" w:hAnsiTheme="minorHAnsi" w:cstheme="minorBidi"/>
          <w:bCs w:val="0"/>
          <w:noProof/>
          <w:szCs w:val="22"/>
          <w:lang w:eastAsia="en-GB"/>
        </w:rPr>
      </w:pPr>
      <w:del w:id="1352" w:author="Peter Dobson" w:date="2016-04-13T11:32:00Z">
        <w:r w:rsidRPr="00F82853" w:rsidDel="00F82853">
          <w:rPr>
            <w:rStyle w:val="Hyperlink"/>
            <w:bCs w:val="0"/>
            <w:noProof/>
          </w:rPr>
          <w:delText>1.1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Scope and purpose</w:delText>
        </w:r>
        <w:r w:rsidDel="00F82853">
          <w:rPr>
            <w:noProof/>
            <w:webHidden/>
          </w:rPr>
          <w:tab/>
          <w:delText>6</w:delText>
        </w:r>
      </w:del>
    </w:p>
    <w:p w14:paraId="5E1BC9E4" w14:textId="77777777" w:rsidR="00F82853" w:rsidDel="00F82853" w:rsidRDefault="00F82853">
      <w:pPr>
        <w:pStyle w:val="TOC2"/>
        <w:rPr>
          <w:del w:id="1353" w:author="Peter Dobson" w:date="2016-04-13T11:32:00Z"/>
          <w:rFonts w:asciiTheme="minorHAnsi" w:eastAsiaTheme="minorEastAsia" w:hAnsiTheme="minorHAnsi" w:cstheme="minorBidi"/>
          <w:bCs w:val="0"/>
          <w:noProof/>
          <w:szCs w:val="22"/>
          <w:lang w:eastAsia="en-GB"/>
        </w:rPr>
      </w:pPr>
      <w:del w:id="1354" w:author="Peter Dobson" w:date="2016-04-13T11:32:00Z">
        <w:r w:rsidRPr="00F82853" w:rsidDel="00F82853">
          <w:rPr>
            <w:rStyle w:val="Hyperlink"/>
            <w:bCs w:val="0"/>
            <w:noProof/>
          </w:rPr>
          <w:delText>1.2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Practical Guide to Choice of Energy Systems</w:delText>
        </w:r>
        <w:r w:rsidDel="00F82853">
          <w:rPr>
            <w:noProof/>
            <w:webHidden/>
          </w:rPr>
          <w:tab/>
          <w:delText>6</w:delText>
        </w:r>
      </w:del>
    </w:p>
    <w:p w14:paraId="6B1D0F22" w14:textId="77777777" w:rsidR="00F82853" w:rsidDel="00F82853" w:rsidRDefault="00F82853">
      <w:pPr>
        <w:pStyle w:val="TOC1"/>
        <w:rPr>
          <w:del w:id="1355" w:author="Peter Dobson" w:date="2016-04-13T11:32:00Z"/>
          <w:rFonts w:asciiTheme="minorHAnsi" w:eastAsiaTheme="minorEastAsia" w:hAnsiTheme="minorHAnsi" w:cstheme="minorBidi"/>
          <w:b w:val="0"/>
          <w:bCs w:val="0"/>
          <w:caps w:val="0"/>
          <w:noProof/>
          <w:szCs w:val="22"/>
          <w:lang w:eastAsia="en-GB"/>
        </w:rPr>
      </w:pPr>
      <w:del w:id="1356" w:author="Peter Dobson" w:date="2016-04-13T11:32:00Z">
        <w:r w:rsidRPr="00F82853" w:rsidDel="00F82853">
          <w:rPr>
            <w:rStyle w:val="Hyperlink"/>
            <w:b w:val="0"/>
            <w:bCs w:val="0"/>
            <w:caps w:val="0"/>
            <w:noProof/>
          </w:rPr>
          <w:delText>2</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How to use this guideline</w:delText>
        </w:r>
        <w:r w:rsidDel="00F82853">
          <w:rPr>
            <w:noProof/>
            <w:webHidden/>
          </w:rPr>
          <w:tab/>
          <w:delText>6</w:delText>
        </w:r>
      </w:del>
    </w:p>
    <w:p w14:paraId="54DA8D5A" w14:textId="77777777" w:rsidR="00F82853" w:rsidDel="00F82853" w:rsidRDefault="00F82853">
      <w:pPr>
        <w:pStyle w:val="TOC1"/>
        <w:rPr>
          <w:del w:id="1357" w:author="Peter Dobson" w:date="2016-04-13T11:32:00Z"/>
          <w:rFonts w:asciiTheme="minorHAnsi" w:eastAsiaTheme="minorEastAsia" w:hAnsiTheme="minorHAnsi" w:cstheme="minorBidi"/>
          <w:b w:val="0"/>
          <w:bCs w:val="0"/>
          <w:caps w:val="0"/>
          <w:noProof/>
          <w:szCs w:val="22"/>
          <w:lang w:eastAsia="en-GB"/>
        </w:rPr>
      </w:pPr>
      <w:del w:id="1358" w:author="Peter Dobson" w:date="2016-04-13T11:32:00Z">
        <w:r w:rsidRPr="00F82853" w:rsidDel="00F82853">
          <w:rPr>
            <w:rStyle w:val="Hyperlink"/>
            <w:b w:val="0"/>
            <w:bCs w:val="0"/>
            <w:caps w:val="0"/>
            <w:noProof/>
          </w:rPr>
          <w:delText>3</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Alternating Current (AC) UTILITY POWER</w:delText>
        </w:r>
        <w:r w:rsidDel="00F82853">
          <w:rPr>
            <w:noProof/>
            <w:webHidden/>
          </w:rPr>
          <w:tab/>
          <w:delText>6</w:delText>
        </w:r>
      </w:del>
    </w:p>
    <w:p w14:paraId="5F6D953A" w14:textId="77777777" w:rsidR="00F82853" w:rsidDel="00F82853" w:rsidRDefault="00F82853">
      <w:pPr>
        <w:pStyle w:val="TOC2"/>
        <w:rPr>
          <w:del w:id="1359" w:author="Peter Dobson" w:date="2016-04-13T11:32:00Z"/>
          <w:rFonts w:asciiTheme="minorHAnsi" w:eastAsiaTheme="minorEastAsia" w:hAnsiTheme="minorHAnsi" w:cstheme="minorBidi"/>
          <w:bCs w:val="0"/>
          <w:noProof/>
          <w:szCs w:val="22"/>
          <w:lang w:eastAsia="en-GB"/>
        </w:rPr>
      </w:pPr>
      <w:del w:id="1360" w:author="Peter Dobson" w:date="2016-04-13T11:32:00Z">
        <w:r w:rsidRPr="00F82853" w:rsidDel="00F82853">
          <w:rPr>
            <w:rStyle w:val="Hyperlink"/>
            <w:bCs w:val="0"/>
            <w:noProof/>
          </w:rPr>
          <w:delText>3.1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6</w:delText>
        </w:r>
      </w:del>
    </w:p>
    <w:p w14:paraId="0A02C29E" w14:textId="77777777" w:rsidR="00F82853" w:rsidDel="00F82853" w:rsidRDefault="00F82853">
      <w:pPr>
        <w:pStyle w:val="TOC2"/>
        <w:rPr>
          <w:del w:id="1361" w:author="Peter Dobson" w:date="2016-04-13T11:32:00Z"/>
          <w:rFonts w:asciiTheme="minorHAnsi" w:eastAsiaTheme="minorEastAsia" w:hAnsiTheme="minorHAnsi" w:cstheme="minorBidi"/>
          <w:bCs w:val="0"/>
          <w:noProof/>
          <w:szCs w:val="22"/>
          <w:lang w:eastAsia="en-GB"/>
        </w:rPr>
      </w:pPr>
      <w:del w:id="1362" w:author="Peter Dobson" w:date="2016-04-13T11:32:00Z">
        <w:r w:rsidRPr="00F82853" w:rsidDel="00F82853">
          <w:rPr>
            <w:rStyle w:val="Hyperlink"/>
            <w:bCs w:val="0"/>
            <w:noProof/>
          </w:rPr>
          <w:delText>3.2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6</w:delText>
        </w:r>
      </w:del>
    </w:p>
    <w:p w14:paraId="26F0D422" w14:textId="77777777" w:rsidR="00F82853" w:rsidDel="00F82853" w:rsidRDefault="00F82853">
      <w:pPr>
        <w:pStyle w:val="TOC2"/>
        <w:rPr>
          <w:del w:id="1363" w:author="Peter Dobson" w:date="2016-04-13T11:32:00Z"/>
          <w:rFonts w:asciiTheme="minorHAnsi" w:eastAsiaTheme="minorEastAsia" w:hAnsiTheme="minorHAnsi" w:cstheme="minorBidi"/>
          <w:bCs w:val="0"/>
          <w:noProof/>
          <w:szCs w:val="22"/>
          <w:lang w:eastAsia="en-GB"/>
        </w:rPr>
      </w:pPr>
      <w:del w:id="1364" w:author="Peter Dobson" w:date="2016-04-13T11:32:00Z">
        <w:r w:rsidRPr="00F82853" w:rsidDel="00F82853">
          <w:rPr>
            <w:rStyle w:val="Hyperlink"/>
            <w:bCs w:val="0"/>
            <w:noProof/>
          </w:rPr>
          <w:delText>3.3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6</w:delText>
        </w:r>
      </w:del>
    </w:p>
    <w:p w14:paraId="0006E0B1" w14:textId="77777777" w:rsidR="00F82853" w:rsidDel="00F82853" w:rsidRDefault="00F82853">
      <w:pPr>
        <w:pStyle w:val="TOC1"/>
        <w:rPr>
          <w:del w:id="1365" w:author="Peter Dobson" w:date="2016-04-13T11:32:00Z"/>
          <w:rFonts w:asciiTheme="minorHAnsi" w:eastAsiaTheme="minorEastAsia" w:hAnsiTheme="minorHAnsi" w:cstheme="minorBidi"/>
          <w:b w:val="0"/>
          <w:bCs w:val="0"/>
          <w:caps w:val="0"/>
          <w:noProof/>
          <w:szCs w:val="22"/>
          <w:lang w:eastAsia="en-GB"/>
        </w:rPr>
      </w:pPr>
      <w:del w:id="1366" w:author="Peter Dobson" w:date="2016-04-13T11:32:00Z">
        <w:r w:rsidRPr="00F82853" w:rsidDel="00F82853">
          <w:rPr>
            <w:rStyle w:val="Hyperlink"/>
            <w:b w:val="0"/>
            <w:bCs w:val="0"/>
            <w:caps w:val="0"/>
            <w:noProof/>
          </w:rPr>
          <w:delText>4</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PHOTOVOLTAIC POWER (PV)</w:delText>
        </w:r>
        <w:r w:rsidDel="00F82853">
          <w:rPr>
            <w:noProof/>
            <w:webHidden/>
          </w:rPr>
          <w:tab/>
          <w:delText>7</w:delText>
        </w:r>
      </w:del>
    </w:p>
    <w:p w14:paraId="22E68C97" w14:textId="77777777" w:rsidR="00F82853" w:rsidDel="00F82853" w:rsidRDefault="00F82853">
      <w:pPr>
        <w:pStyle w:val="TOC2"/>
        <w:rPr>
          <w:del w:id="1367" w:author="Peter Dobson" w:date="2016-04-13T11:32:00Z"/>
          <w:rFonts w:asciiTheme="minorHAnsi" w:eastAsiaTheme="minorEastAsia" w:hAnsiTheme="minorHAnsi" w:cstheme="minorBidi"/>
          <w:bCs w:val="0"/>
          <w:noProof/>
          <w:szCs w:val="22"/>
          <w:lang w:eastAsia="en-GB"/>
        </w:rPr>
      </w:pPr>
      <w:del w:id="1368" w:author="Peter Dobson" w:date="2016-04-13T11:32:00Z">
        <w:r w:rsidRPr="00F82853" w:rsidDel="00F82853">
          <w:rPr>
            <w:rStyle w:val="Hyperlink"/>
            <w:bCs w:val="0"/>
            <w:noProof/>
          </w:rPr>
          <w:delText>4.1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7</w:delText>
        </w:r>
      </w:del>
    </w:p>
    <w:p w14:paraId="01AC4FBB" w14:textId="77777777" w:rsidR="00F82853" w:rsidDel="00F82853" w:rsidRDefault="00F82853">
      <w:pPr>
        <w:pStyle w:val="TOC2"/>
        <w:rPr>
          <w:del w:id="1369" w:author="Peter Dobson" w:date="2016-04-13T11:32:00Z"/>
          <w:rFonts w:asciiTheme="minorHAnsi" w:eastAsiaTheme="minorEastAsia" w:hAnsiTheme="minorHAnsi" w:cstheme="minorBidi"/>
          <w:bCs w:val="0"/>
          <w:noProof/>
          <w:szCs w:val="22"/>
          <w:lang w:eastAsia="en-GB"/>
        </w:rPr>
      </w:pPr>
      <w:del w:id="1370" w:author="Peter Dobson" w:date="2016-04-13T11:32:00Z">
        <w:r w:rsidRPr="00F82853" w:rsidDel="00F82853">
          <w:rPr>
            <w:rStyle w:val="Hyperlink"/>
            <w:bCs w:val="0"/>
            <w:noProof/>
          </w:rPr>
          <w:delText>4.2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7</w:delText>
        </w:r>
      </w:del>
    </w:p>
    <w:p w14:paraId="4A7B7600" w14:textId="77777777" w:rsidR="00F82853" w:rsidDel="00F82853" w:rsidRDefault="00F82853">
      <w:pPr>
        <w:pStyle w:val="TOC2"/>
        <w:rPr>
          <w:del w:id="1371" w:author="Peter Dobson" w:date="2016-04-13T11:32:00Z"/>
          <w:rFonts w:asciiTheme="minorHAnsi" w:eastAsiaTheme="minorEastAsia" w:hAnsiTheme="minorHAnsi" w:cstheme="minorBidi"/>
          <w:bCs w:val="0"/>
          <w:noProof/>
          <w:szCs w:val="22"/>
          <w:lang w:eastAsia="en-GB"/>
        </w:rPr>
      </w:pPr>
      <w:del w:id="1372" w:author="Peter Dobson" w:date="2016-04-13T11:32:00Z">
        <w:r w:rsidRPr="00F82853" w:rsidDel="00F82853">
          <w:rPr>
            <w:rStyle w:val="Hyperlink"/>
            <w:bCs w:val="0"/>
            <w:noProof/>
          </w:rPr>
          <w:delText>4.3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7</w:delText>
        </w:r>
      </w:del>
    </w:p>
    <w:p w14:paraId="7D6AB943" w14:textId="77777777" w:rsidR="00F82853" w:rsidDel="00F82853" w:rsidRDefault="00F82853">
      <w:pPr>
        <w:pStyle w:val="TOC2"/>
        <w:rPr>
          <w:del w:id="1373" w:author="Peter Dobson" w:date="2016-04-13T11:32:00Z"/>
          <w:rFonts w:asciiTheme="minorHAnsi" w:eastAsiaTheme="minorEastAsia" w:hAnsiTheme="minorHAnsi" w:cstheme="minorBidi"/>
          <w:bCs w:val="0"/>
          <w:noProof/>
          <w:szCs w:val="22"/>
          <w:lang w:eastAsia="en-GB"/>
        </w:rPr>
      </w:pPr>
      <w:del w:id="1374" w:author="Peter Dobson" w:date="2016-04-13T11:32:00Z">
        <w:r w:rsidRPr="00F82853" w:rsidDel="00F82853">
          <w:rPr>
            <w:rStyle w:val="Hyperlink"/>
            <w:bCs w:val="0"/>
            <w:noProof/>
          </w:rPr>
          <w:delText>4.4</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Detailed information:</w:delText>
        </w:r>
        <w:r w:rsidDel="00F82853">
          <w:rPr>
            <w:noProof/>
            <w:webHidden/>
          </w:rPr>
          <w:tab/>
          <w:delText>7</w:delText>
        </w:r>
      </w:del>
    </w:p>
    <w:p w14:paraId="02523954" w14:textId="77777777" w:rsidR="00F82853" w:rsidDel="00F82853" w:rsidRDefault="00F82853">
      <w:pPr>
        <w:pStyle w:val="TOC1"/>
        <w:rPr>
          <w:del w:id="1375" w:author="Peter Dobson" w:date="2016-04-13T11:32:00Z"/>
          <w:rFonts w:asciiTheme="minorHAnsi" w:eastAsiaTheme="minorEastAsia" w:hAnsiTheme="minorHAnsi" w:cstheme="minorBidi"/>
          <w:b w:val="0"/>
          <w:bCs w:val="0"/>
          <w:caps w:val="0"/>
          <w:noProof/>
          <w:szCs w:val="22"/>
          <w:lang w:eastAsia="en-GB"/>
        </w:rPr>
      </w:pPr>
      <w:del w:id="1376" w:author="Peter Dobson" w:date="2016-04-13T11:32:00Z">
        <w:r w:rsidRPr="00F82853" w:rsidDel="00F82853">
          <w:rPr>
            <w:rStyle w:val="Hyperlink"/>
            <w:b w:val="0"/>
            <w:bCs w:val="0"/>
            <w:caps w:val="0"/>
            <w:noProof/>
          </w:rPr>
          <w:delText>5</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Wind power</w:delText>
        </w:r>
        <w:r w:rsidDel="00F82853">
          <w:rPr>
            <w:noProof/>
            <w:webHidden/>
          </w:rPr>
          <w:tab/>
          <w:delText>7</w:delText>
        </w:r>
      </w:del>
    </w:p>
    <w:p w14:paraId="276DF3E7" w14:textId="77777777" w:rsidR="00F82853" w:rsidDel="00F82853" w:rsidRDefault="00F82853">
      <w:pPr>
        <w:pStyle w:val="TOC2"/>
        <w:rPr>
          <w:del w:id="1377" w:author="Peter Dobson" w:date="2016-04-13T11:32:00Z"/>
          <w:rFonts w:asciiTheme="minorHAnsi" w:eastAsiaTheme="minorEastAsia" w:hAnsiTheme="minorHAnsi" w:cstheme="minorBidi"/>
          <w:bCs w:val="0"/>
          <w:noProof/>
          <w:szCs w:val="22"/>
          <w:lang w:eastAsia="en-GB"/>
        </w:rPr>
      </w:pPr>
      <w:del w:id="1378" w:author="Peter Dobson" w:date="2016-04-13T11:32:00Z">
        <w:r w:rsidRPr="00F82853" w:rsidDel="00F82853">
          <w:rPr>
            <w:rStyle w:val="Hyperlink"/>
            <w:bCs w:val="0"/>
            <w:noProof/>
          </w:rPr>
          <w:delText>5.1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7</w:delText>
        </w:r>
      </w:del>
    </w:p>
    <w:p w14:paraId="4032BB17" w14:textId="77777777" w:rsidR="00F82853" w:rsidDel="00F82853" w:rsidRDefault="00F82853">
      <w:pPr>
        <w:pStyle w:val="TOC2"/>
        <w:rPr>
          <w:del w:id="1379" w:author="Peter Dobson" w:date="2016-04-13T11:32:00Z"/>
          <w:rFonts w:asciiTheme="minorHAnsi" w:eastAsiaTheme="minorEastAsia" w:hAnsiTheme="minorHAnsi" w:cstheme="minorBidi"/>
          <w:bCs w:val="0"/>
          <w:noProof/>
          <w:szCs w:val="22"/>
          <w:lang w:eastAsia="en-GB"/>
        </w:rPr>
      </w:pPr>
      <w:del w:id="1380" w:author="Peter Dobson" w:date="2016-04-13T11:32:00Z">
        <w:r w:rsidRPr="00F82853" w:rsidDel="00F82853">
          <w:rPr>
            <w:rStyle w:val="Hyperlink"/>
            <w:bCs w:val="0"/>
            <w:noProof/>
          </w:rPr>
          <w:delText>5.2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7</w:delText>
        </w:r>
      </w:del>
    </w:p>
    <w:p w14:paraId="7540277C" w14:textId="77777777" w:rsidR="00F82853" w:rsidDel="00F82853" w:rsidRDefault="00F82853">
      <w:pPr>
        <w:pStyle w:val="TOC2"/>
        <w:rPr>
          <w:del w:id="1381" w:author="Peter Dobson" w:date="2016-04-13T11:32:00Z"/>
          <w:rFonts w:asciiTheme="minorHAnsi" w:eastAsiaTheme="minorEastAsia" w:hAnsiTheme="minorHAnsi" w:cstheme="minorBidi"/>
          <w:bCs w:val="0"/>
          <w:noProof/>
          <w:szCs w:val="22"/>
          <w:lang w:eastAsia="en-GB"/>
        </w:rPr>
      </w:pPr>
      <w:del w:id="1382" w:author="Peter Dobson" w:date="2016-04-13T11:32:00Z">
        <w:r w:rsidRPr="00F82853" w:rsidDel="00F82853">
          <w:rPr>
            <w:rStyle w:val="Hyperlink"/>
            <w:bCs w:val="0"/>
            <w:noProof/>
          </w:rPr>
          <w:delText>5.3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8</w:delText>
        </w:r>
      </w:del>
    </w:p>
    <w:p w14:paraId="3937C0D9" w14:textId="77777777" w:rsidR="00F82853" w:rsidDel="00F82853" w:rsidRDefault="00F82853">
      <w:pPr>
        <w:pStyle w:val="TOC2"/>
        <w:rPr>
          <w:del w:id="1383" w:author="Peter Dobson" w:date="2016-04-13T11:32:00Z"/>
          <w:rFonts w:asciiTheme="minorHAnsi" w:eastAsiaTheme="minorEastAsia" w:hAnsiTheme="minorHAnsi" w:cstheme="minorBidi"/>
          <w:bCs w:val="0"/>
          <w:noProof/>
          <w:szCs w:val="22"/>
          <w:lang w:eastAsia="en-GB"/>
        </w:rPr>
      </w:pPr>
      <w:del w:id="1384" w:author="Peter Dobson" w:date="2016-04-13T11:32:00Z">
        <w:r w:rsidRPr="00F82853" w:rsidDel="00F82853">
          <w:rPr>
            <w:rStyle w:val="Hyperlink"/>
            <w:bCs w:val="0"/>
            <w:noProof/>
          </w:rPr>
          <w:delText>5.4</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Detailed information</w:delText>
        </w:r>
        <w:r w:rsidDel="00F82853">
          <w:rPr>
            <w:noProof/>
            <w:webHidden/>
          </w:rPr>
          <w:tab/>
          <w:delText>8</w:delText>
        </w:r>
      </w:del>
    </w:p>
    <w:p w14:paraId="2AEE27F7" w14:textId="77777777" w:rsidR="00F82853" w:rsidDel="00F82853" w:rsidRDefault="00F82853">
      <w:pPr>
        <w:pStyle w:val="TOC1"/>
        <w:rPr>
          <w:del w:id="1385" w:author="Peter Dobson" w:date="2016-04-13T11:32:00Z"/>
          <w:rFonts w:asciiTheme="minorHAnsi" w:eastAsiaTheme="minorEastAsia" w:hAnsiTheme="minorHAnsi" w:cstheme="minorBidi"/>
          <w:b w:val="0"/>
          <w:bCs w:val="0"/>
          <w:caps w:val="0"/>
          <w:noProof/>
          <w:szCs w:val="22"/>
          <w:lang w:eastAsia="en-GB"/>
        </w:rPr>
      </w:pPr>
      <w:del w:id="1386" w:author="Peter Dobson" w:date="2016-04-13T11:32:00Z">
        <w:r w:rsidRPr="00F82853" w:rsidDel="00F82853">
          <w:rPr>
            <w:rStyle w:val="Hyperlink"/>
            <w:b w:val="0"/>
            <w:bCs w:val="0"/>
            <w:caps w:val="0"/>
            <w:noProof/>
          </w:rPr>
          <w:delText>6</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Wave Activated Generator (WAG)</w:delText>
        </w:r>
        <w:r w:rsidDel="00F82853">
          <w:rPr>
            <w:noProof/>
            <w:webHidden/>
          </w:rPr>
          <w:tab/>
          <w:delText>8</w:delText>
        </w:r>
      </w:del>
    </w:p>
    <w:p w14:paraId="0D7FEE20" w14:textId="77777777" w:rsidR="00F82853" w:rsidDel="00F82853" w:rsidRDefault="00F82853">
      <w:pPr>
        <w:pStyle w:val="TOC2"/>
        <w:rPr>
          <w:del w:id="1387" w:author="Peter Dobson" w:date="2016-04-13T11:32:00Z"/>
          <w:rFonts w:asciiTheme="minorHAnsi" w:eastAsiaTheme="minorEastAsia" w:hAnsiTheme="minorHAnsi" w:cstheme="minorBidi"/>
          <w:bCs w:val="0"/>
          <w:noProof/>
          <w:szCs w:val="22"/>
          <w:lang w:eastAsia="en-GB"/>
        </w:rPr>
      </w:pPr>
      <w:del w:id="1388" w:author="Peter Dobson" w:date="2016-04-13T11:32:00Z">
        <w:r w:rsidRPr="00F82853" w:rsidDel="00F82853">
          <w:rPr>
            <w:rStyle w:val="Hyperlink"/>
            <w:bCs w:val="0"/>
            <w:noProof/>
          </w:rPr>
          <w:delText>6.1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8</w:delText>
        </w:r>
      </w:del>
    </w:p>
    <w:p w14:paraId="7FDEE85C" w14:textId="77777777" w:rsidR="00F82853" w:rsidDel="00F82853" w:rsidRDefault="00F82853">
      <w:pPr>
        <w:pStyle w:val="TOC2"/>
        <w:rPr>
          <w:del w:id="1389" w:author="Peter Dobson" w:date="2016-04-13T11:32:00Z"/>
          <w:rFonts w:asciiTheme="minorHAnsi" w:eastAsiaTheme="minorEastAsia" w:hAnsiTheme="minorHAnsi" w:cstheme="minorBidi"/>
          <w:bCs w:val="0"/>
          <w:noProof/>
          <w:szCs w:val="22"/>
          <w:lang w:eastAsia="en-GB"/>
        </w:rPr>
      </w:pPr>
      <w:del w:id="1390" w:author="Peter Dobson" w:date="2016-04-13T11:32:00Z">
        <w:r w:rsidRPr="00F82853" w:rsidDel="00F82853">
          <w:rPr>
            <w:rStyle w:val="Hyperlink"/>
            <w:bCs w:val="0"/>
            <w:noProof/>
          </w:rPr>
          <w:delText>6.2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8</w:delText>
        </w:r>
      </w:del>
    </w:p>
    <w:p w14:paraId="25850E1B" w14:textId="77777777" w:rsidR="00F82853" w:rsidDel="00F82853" w:rsidRDefault="00F82853">
      <w:pPr>
        <w:pStyle w:val="TOC2"/>
        <w:rPr>
          <w:del w:id="1391" w:author="Peter Dobson" w:date="2016-04-13T11:32:00Z"/>
          <w:rFonts w:asciiTheme="minorHAnsi" w:eastAsiaTheme="minorEastAsia" w:hAnsiTheme="minorHAnsi" w:cstheme="minorBidi"/>
          <w:bCs w:val="0"/>
          <w:noProof/>
          <w:szCs w:val="22"/>
          <w:lang w:eastAsia="en-GB"/>
        </w:rPr>
      </w:pPr>
      <w:del w:id="1392" w:author="Peter Dobson" w:date="2016-04-13T11:32:00Z">
        <w:r w:rsidRPr="00F82853" w:rsidDel="00F82853">
          <w:rPr>
            <w:rStyle w:val="Hyperlink"/>
            <w:bCs w:val="0"/>
            <w:noProof/>
          </w:rPr>
          <w:delText>6.3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8</w:delText>
        </w:r>
      </w:del>
    </w:p>
    <w:p w14:paraId="7C7ADEDF" w14:textId="77777777" w:rsidR="00F82853" w:rsidDel="00F82853" w:rsidRDefault="00F82853">
      <w:pPr>
        <w:pStyle w:val="TOC1"/>
        <w:rPr>
          <w:del w:id="1393" w:author="Peter Dobson" w:date="2016-04-13T11:32:00Z"/>
          <w:rFonts w:asciiTheme="minorHAnsi" w:eastAsiaTheme="minorEastAsia" w:hAnsiTheme="minorHAnsi" w:cstheme="minorBidi"/>
          <w:b w:val="0"/>
          <w:bCs w:val="0"/>
          <w:caps w:val="0"/>
          <w:noProof/>
          <w:szCs w:val="22"/>
          <w:lang w:eastAsia="en-GB"/>
        </w:rPr>
      </w:pPr>
      <w:del w:id="1394" w:author="Peter Dobson" w:date="2016-04-13T11:32:00Z">
        <w:r w:rsidRPr="00F82853" w:rsidDel="00F82853">
          <w:rPr>
            <w:rStyle w:val="Hyperlink"/>
            <w:b w:val="0"/>
            <w:bCs w:val="0"/>
            <w:caps w:val="0"/>
            <w:noProof/>
          </w:rPr>
          <w:delText>7</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Fuel Cells</w:delText>
        </w:r>
        <w:r w:rsidDel="00F82853">
          <w:rPr>
            <w:noProof/>
            <w:webHidden/>
          </w:rPr>
          <w:tab/>
          <w:delText>8</w:delText>
        </w:r>
      </w:del>
    </w:p>
    <w:p w14:paraId="10C512A4" w14:textId="77777777" w:rsidR="00F82853" w:rsidDel="00F82853" w:rsidRDefault="00F82853">
      <w:pPr>
        <w:pStyle w:val="TOC2"/>
        <w:rPr>
          <w:del w:id="1395" w:author="Peter Dobson" w:date="2016-04-13T11:32:00Z"/>
          <w:rFonts w:asciiTheme="minorHAnsi" w:eastAsiaTheme="minorEastAsia" w:hAnsiTheme="minorHAnsi" w:cstheme="minorBidi"/>
          <w:bCs w:val="0"/>
          <w:noProof/>
          <w:szCs w:val="22"/>
          <w:lang w:eastAsia="en-GB"/>
        </w:rPr>
      </w:pPr>
      <w:del w:id="1396" w:author="Peter Dobson" w:date="2016-04-13T11:32:00Z">
        <w:r w:rsidRPr="00F82853" w:rsidDel="00F82853">
          <w:rPr>
            <w:rStyle w:val="Hyperlink"/>
            <w:bCs w:val="0"/>
            <w:noProof/>
          </w:rPr>
          <w:delText>7.1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8</w:delText>
        </w:r>
      </w:del>
    </w:p>
    <w:p w14:paraId="7368DA58" w14:textId="77777777" w:rsidR="00F82853" w:rsidDel="00F82853" w:rsidRDefault="00F82853">
      <w:pPr>
        <w:pStyle w:val="TOC2"/>
        <w:rPr>
          <w:del w:id="1397" w:author="Peter Dobson" w:date="2016-04-13T11:32:00Z"/>
          <w:rFonts w:asciiTheme="minorHAnsi" w:eastAsiaTheme="minorEastAsia" w:hAnsiTheme="minorHAnsi" w:cstheme="minorBidi"/>
          <w:bCs w:val="0"/>
          <w:noProof/>
          <w:szCs w:val="22"/>
          <w:lang w:eastAsia="en-GB"/>
        </w:rPr>
      </w:pPr>
      <w:del w:id="1398" w:author="Peter Dobson" w:date="2016-04-13T11:32:00Z">
        <w:r w:rsidRPr="00F82853" w:rsidDel="00F82853">
          <w:rPr>
            <w:rStyle w:val="Hyperlink"/>
            <w:bCs w:val="0"/>
            <w:noProof/>
          </w:rPr>
          <w:delText>7.2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9</w:delText>
        </w:r>
      </w:del>
    </w:p>
    <w:p w14:paraId="188D47B9" w14:textId="77777777" w:rsidR="00F82853" w:rsidDel="00F82853" w:rsidRDefault="00F82853">
      <w:pPr>
        <w:pStyle w:val="TOC2"/>
        <w:rPr>
          <w:del w:id="1399" w:author="Peter Dobson" w:date="2016-04-13T11:32:00Z"/>
          <w:rFonts w:asciiTheme="minorHAnsi" w:eastAsiaTheme="minorEastAsia" w:hAnsiTheme="minorHAnsi" w:cstheme="minorBidi"/>
          <w:bCs w:val="0"/>
          <w:noProof/>
          <w:szCs w:val="22"/>
          <w:lang w:eastAsia="en-GB"/>
        </w:rPr>
      </w:pPr>
      <w:del w:id="1400" w:author="Peter Dobson" w:date="2016-04-13T11:32:00Z">
        <w:r w:rsidRPr="00F82853" w:rsidDel="00F82853">
          <w:rPr>
            <w:rStyle w:val="Hyperlink"/>
            <w:bCs w:val="0"/>
            <w:noProof/>
          </w:rPr>
          <w:delText>7.3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9</w:delText>
        </w:r>
      </w:del>
    </w:p>
    <w:p w14:paraId="7F055174" w14:textId="77777777" w:rsidR="00F82853" w:rsidDel="00F82853" w:rsidRDefault="00F82853">
      <w:pPr>
        <w:pStyle w:val="TOC1"/>
        <w:rPr>
          <w:del w:id="1401" w:author="Peter Dobson" w:date="2016-04-13T11:32:00Z"/>
          <w:rFonts w:asciiTheme="minorHAnsi" w:eastAsiaTheme="minorEastAsia" w:hAnsiTheme="minorHAnsi" w:cstheme="minorBidi"/>
          <w:b w:val="0"/>
          <w:bCs w:val="0"/>
          <w:caps w:val="0"/>
          <w:noProof/>
          <w:szCs w:val="22"/>
          <w:lang w:eastAsia="en-GB"/>
        </w:rPr>
      </w:pPr>
      <w:del w:id="1402" w:author="Peter Dobson" w:date="2016-04-13T11:32:00Z">
        <w:r w:rsidRPr="00F82853" w:rsidDel="00F82853">
          <w:rPr>
            <w:rStyle w:val="Hyperlink"/>
            <w:b w:val="0"/>
            <w:bCs w:val="0"/>
            <w:caps w:val="0"/>
            <w:noProof/>
          </w:rPr>
          <w:delText>8</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Diesel Generators</w:delText>
        </w:r>
        <w:r w:rsidDel="00F82853">
          <w:rPr>
            <w:noProof/>
            <w:webHidden/>
          </w:rPr>
          <w:tab/>
          <w:delText>9</w:delText>
        </w:r>
      </w:del>
    </w:p>
    <w:p w14:paraId="0A12D9C3" w14:textId="77777777" w:rsidR="00F82853" w:rsidDel="00F82853" w:rsidRDefault="00F82853">
      <w:pPr>
        <w:pStyle w:val="TOC2"/>
        <w:rPr>
          <w:del w:id="1403" w:author="Peter Dobson" w:date="2016-04-13T11:32:00Z"/>
          <w:rFonts w:asciiTheme="minorHAnsi" w:eastAsiaTheme="minorEastAsia" w:hAnsiTheme="minorHAnsi" w:cstheme="minorBidi"/>
          <w:bCs w:val="0"/>
          <w:noProof/>
          <w:szCs w:val="22"/>
          <w:lang w:eastAsia="en-GB"/>
        </w:rPr>
      </w:pPr>
      <w:del w:id="1404" w:author="Peter Dobson" w:date="2016-04-13T11:32:00Z">
        <w:r w:rsidRPr="00F82853" w:rsidDel="00F82853">
          <w:rPr>
            <w:rStyle w:val="Hyperlink"/>
            <w:bCs w:val="0"/>
            <w:noProof/>
          </w:rPr>
          <w:delText>8.1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9</w:delText>
        </w:r>
      </w:del>
    </w:p>
    <w:p w14:paraId="1038C2D1" w14:textId="77777777" w:rsidR="00F82853" w:rsidDel="00F82853" w:rsidRDefault="00F82853">
      <w:pPr>
        <w:pStyle w:val="TOC2"/>
        <w:rPr>
          <w:del w:id="1405" w:author="Peter Dobson" w:date="2016-04-13T11:32:00Z"/>
          <w:rFonts w:asciiTheme="minorHAnsi" w:eastAsiaTheme="minorEastAsia" w:hAnsiTheme="minorHAnsi" w:cstheme="minorBidi"/>
          <w:bCs w:val="0"/>
          <w:noProof/>
          <w:szCs w:val="22"/>
          <w:lang w:eastAsia="en-GB"/>
        </w:rPr>
      </w:pPr>
      <w:del w:id="1406" w:author="Peter Dobson" w:date="2016-04-13T11:32:00Z">
        <w:r w:rsidRPr="00F82853" w:rsidDel="00F82853">
          <w:rPr>
            <w:rStyle w:val="Hyperlink"/>
            <w:bCs w:val="0"/>
            <w:noProof/>
          </w:rPr>
          <w:delText>8.2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9</w:delText>
        </w:r>
      </w:del>
    </w:p>
    <w:p w14:paraId="6C968F82" w14:textId="77777777" w:rsidR="00F82853" w:rsidDel="00F82853" w:rsidRDefault="00F82853">
      <w:pPr>
        <w:pStyle w:val="TOC2"/>
        <w:rPr>
          <w:del w:id="1407" w:author="Peter Dobson" w:date="2016-04-13T11:32:00Z"/>
          <w:rFonts w:asciiTheme="minorHAnsi" w:eastAsiaTheme="minorEastAsia" w:hAnsiTheme="minorHAnsi" w:cstheme="minorBidi"/>
          <w:bCs w:val="0"/>
          <w:noProof/>
          <w:szCs w:val="22"/>
          <w:lang w:eastAsia="en-GB"/>
        </w:rPr>
      </w:pPr>
      <w:del w:id="1408" w:author="Peter Dobson" w:date="2016-04-13T11:32:00Z">
        <w:r w:rsidRPr="00F82853" w:rsidDel="00F82853">
          <w:rPr>
            <w:rStyle w:val="Hyperlink"/>
            <w:bCs w:val="0"/>
            <w:noProof/>
          </w:rPr>
          <w:delText>8.3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9</w:delText>
        </w:r>
      </w:del>
    </w:p>
    <w:p w14:paraId="670C6848" w14:textId="77777777" w:rsidR="00F82853" w:rsidDel="00F82853" w:rsidRDefault="00F82853">
      <w:pPr>
        <w:pStyle w:val="TOC1"/>
        <w:rPr>
          <w:del w:id="1409" w:author="Peter Dobson" w:date="2016-04-13T11:32:00Z"/>
          <w:rFonts w:asciiTheme="minorHAnsi" w:eastAsiaTheme="minorEastAsia" w:hAnsiTheme="minorHAnsi" w:cstheme="minorBidi"/>
          <w:b w:val="0"/>
          <w:bCs w:val="0"/>
          <w:caps w:val="0"/>
          <w:noProof/>
          <w:szCs w:val="22"/>
          <w:lang w:eastAsia="en-GB"/>
        </w:rPr>
      </w:pPr>
      <w:del w:id="1410" w:author="Peter Dobson" w:date="2016-04-13T11:32:00Z">
        <w:r w:rsidRPr="00F82853" w:rsidDel="00F82853">
          <w:rPr>
            <w:rStyle w:val="Hyperlink"/>
            <w:b w:val="0"/>
            <w:bCs w:val="0"/>
            <w:caps w:val="0"/>
            <w:noProof/>
          </w:rPr>
          <w:delText>9</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Petrol/Gas Engine Generators</w:delText>
        </w:r>
        <w:r w:rsidDel="00F82853">
          <w:rPr>
            <w:noProof/>
            <w:webHidden/>
          </w:rPr>
          <w:tab/>
          <w:delText>10</w:delText>
        </w:r>
      </w:del>
    </w:p>
    <w:p w14:paraId="62098E50" w14:textId="77777777" w:rsidR="00F82853" w:rsidDel="00F82853" w:rsidRDefault="00F82853">
      <w:pPr>
        <w:pStyle w:val="TOC2"/>
        <w:rPr>
          <w:del w:id="1411" w:author="Peter Dobson" w:date="2016-04-13T11:32:00Z"/>
          <w:rFonts w:asciiTheme="minorHAnsi" w:eastAsiaTheme="minorEastAsia" w:hAnsiTheme="minorHAnsi" w:cstheme="minorBidi"/>
          <w:bCs w:val="0"/>
          <w:noProof/>
          <w:szCs w:val="22"/>
          <w:lang w:eastAsia="en-GB"/>
        </w:rPr>
      </w:pPr>
      <w:del w:id="1412" w:author="Peter Dobson" w:date="2016-04-13T11:32:00Z">
        <w:r w:rsidRPr="00F82853" w:rsidDel="00F82853">
          <w:rPr>
            <w:rStyle w:val="Hyperlink"/>
            <w:bCs w:val="0"/>
            <w:noProof/>
          </w:rPr>
          <w:delText>9.1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10</w:delText>
        </w:r>
      </w:del>
    </w:p>
    <w:p w14:paraId="23A56C14" w14:textId="77777777" w:rsidR="00F82853" w:rsidDel="00F82853" w:rsidRDefault="00F82853">
      <w:pPr>
        <w:pStyle w:val="TOC2"/>
        <w:rPr>
          <w:del w:id="1413" w:author="Peter Dobson" w:date="2016-04-13T11:32:00Z"/>
          <w:rFonts w:asciiTheme="minorHAnsi" w:eastAsiaTheme="minorEastAsia" w:hAnsiTheme="minorHAnsi" w:cstheme="minorBidi"/>
          <w:bCs w:val="0"/>
          <w:noProof/>
          <w:szCs w:val="22"/>
          <w:lang w:eastAsia="en-GB"/>
        </w:rPr>
      </w:pPr>
      <w:del w:id="1414" w:author="Peter Dobson" w:date="2016-04-13T11:32:00Z">
        <w:r w:rsidRPr="00F82853" w:rsidDel="00F82853">
          <w:rPr>
            <w:rStyle w:val="Hyperlink"/>
            <w:bCs w:val="0"/>
            <w:noProof/>
          </w:rPr>
          <w:delText>9.2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10</w:delText>
        </w:r>
      </w:del>
    </w:p>
    <w:p w14:paraId="1C300D04" w14:textId="77777777" w:rsidR="00F82853" w:rsidDel="00F82853" w:rsidRDefault="00F82853">
      <w:pPr>
        <w:pStyle w:val="TOC2"/>
        <w:rPr>
          <w:del w:id="1415" w:author="Peter Dobson" w:date="2016-04-13T11:32:00Z"/>
          <w:rFonts w:asciiTheme="minorHAnsi" w:eastAsiaTheme="minorEastAsia" w:hAnsiTheme="minorHAnsi" w:cstheme="minorBidi"/>
          <w:bCs w:val="0"/>
          <w:noProof/>
          <w:szCs w:val="22"/>
          <w:lang w:eastAsia="en-GB"/>
        </w:rPr>
      </w:pPr>
      <w:del w:id="1416" w:author="Peter Dobson" w:date="2016-04-13T11:32:00Z">
        <w:r w:rsidRPr="00F82853" w:rsidDel="00F82853">
          <w:rPr>
            <w:rStyle w:val="Hyperlink"/>
            <w:bCs w:val="0"/>
            <w:noProof/>
          </w:rPr>
          <w:delText>9.3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10</w:delText>
        </w:r>
      </w:del>
    </w:p>
    <w:p w14:paraId="7A700C72" w14:textId="77777777" w:rsidR="00F82853" w:rsidDel="00F82853" w:rsidRDefault="00F82853">
      <w:pPr>
        <w:pStyle w:val="TOC1"/>
        <w:rPr>
          <w:del w:id="1417" w:author="Peter Dobson" w:date="2016-04-13T11:32:00Z"/>
          <w:rFonts w:asciiTheme="minorHAnsi" w:eastAsiaTheme="minorEastAsia" w:hAnsiTheme="minorHAnsi" w:cstheme="minorBidi"/>
          <w:b w:val="0"/>
          <w:bCs w:val="0"/>
          <w:caps w:val="0"/>
          <w:noProof/>
          <w:szCs w:val="22"/>
          <w:lang w:eastAsia="en-GB"/>
        </w:rPr>
      </w:pPr>
      <w:del w:id="1418" w:author="Peter Dobson" w:date="2016-04-13T11:32:00Z">
        <w:r w:rsidRPr="00F82853" w:rsidDel="00F82853">
          <w:rPr>
            <w:rStyle w:val="Hyperlink"/>
            <w:b w:val="0"/>
            <w:bCs w:val="0"/>
            <w:caps w:val="0"/>
            <w:noProof/>
          </w:rPr>
          <w:delText>10</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Future Possibilities</w:delText>
        </w:r>
        <w:r w:rsidDel="00F82853">
          <w:rPr>
            <w:noProof/>
            <w:webHidden/>
          </w:rPr>
          <w:tab/>
          <w:delText>10</w:delText>
        </w:r>
      </w:del>
    </w:p>
    <w:p w14:paraId="379A61E2" w14:textId="77777777" w:rsidR="00F82853" w:rsidDel="00F82853" w:rsidRDefault="00F82853">
      <w:pPr>
        <w:pStyle w:val="TOC2"/>
        <w:rPr>
          <w:del w:id="1419" w:author="Peter Dobson" w:date="2016-04-13T11:32:00Z"/>
          <w:rFonts w:asciiTheme="minorHAnsi" w:eastAsiaTheme="minorEastAsia" w:hAnsiTheme="minorHAnsi" w:cstheme="minorBidi"/>
          <w:bCs w:val="0"/>
          <w:noProof/>
          <w:szCs w:val="22"/>
          <w:lang w:eastAsia="en-GB"/>
        </w:rPr>
      </w:pPr>
      <w:del w:id="1420" w:author="Peter Dobson" w:date="2016-04-13T11:32:00Z">
        <w:r w:rsidRPr="00F82853" w:rsidDel="00F82853">
          <w:rPr>
            <w:rStyle w:val="Hyperlink"/>
            <w:bCs w:val="0"/>
            <w:noProof/>
          </w:rPr>
          <w:delText>10.1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10</w:delText>
        </w:r>
      </w:del>
    </w:p>
    <w:p w14:paraId="38A9E74E" w14:textId="77777777" w:rsidR="00F82853" w:rsidDel="00F82853" w:rsidRDefault="00F82853">
      <w:pPr>
        <w:pStyle w:val="TOC2"/>
        <w:rPr>
          <w:del w:id="1421" w:author="Peter Dobson" w:date="2016-04-13T11:32:00Z"/>
          <w:rFonts w:asciiTheme="minorHAnsi" w:eastAsiaTheme="minorEastAsia" w:hAnsiTheme="minorHAnsi" w:cstheme="minorBidi"/>
          <w:bCs w:val="0"/>
          <w:noProof/>
          <w:szCs w:val="22"/>
          <w:lang w:eastAsia="en-GB"/>
        </w:rPr>
      </w:pPr>
      <w:del w:id="1422" w:author="Peter Dobson" w:date="2016-04-13T11:32:00Z">
        <w:r w:rsidRPr="00F82853" w:rsidDel="00F82853">
          <w:rPr>
            <w:rStyle w:val="Hyperlink"/>
            <w:bCs w:val="0"/>
            <w:noProof/>
          </w:rPr>
          <w:delText>10.2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Seawater Battery</w:delText>
        </w:r>
        <w:r w:rsidDel="00F82853">
          <w:rPr>
            <w:noProof/>
            <w:webHidden/>
          </w:rPr>
          <w:tab/>
          <w:delText>10</w:delText>
        </w:r>
      </w:del>
    </w:p>
    <w:p w14:paraId="691B6AC2" w14:textId="77777777" w:rsidR="00F82853" w:rsidDel="00F82853" w:rsidRDefault="00F82853">
      <w:pPr>
        <w:pStyle w:val="TOC2"/>
        <w:rPr>
          <w:del w:id="1423" w:author="Peter Dobson" w:date="2016-04-13T11:32:00Z"/>
          <w:rFonts w:asciiTheme="minorHAnsi" w:eastAsiaTheme="minorEastAsia" w:hAnsiTheme="minorHAnsi" w:cstheme="minorBidi"/>
          <w:bCs w:val="0"/>
          <w:noProof/>
          <w:szCs w:val="22"/>
          <w:lang w:eastAsia="en-GB"/>
        </w:rPr>
      </w:pPr>
      <w:del w:id="1424" w:author="Peter Dobson" w:date="2016-04-13T11:32:00Z">
        <w:r w:rsidRPr="00F82853" w:rsidDel="00F82853">
          <w:rPr>
            <w:rStyle w:val="Hyperlink"/>
            <w:bCs w:val="0"/>
            <w:noProof/>
          </w:rPr>
          <w:delText>10.3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Tidal Power</w:delText>
        </w:r>
        <w:r w:rsidDel="00F82853">
          <w:rPr>
            <w:noProof/>
            <w:webHidden/>
          </w:rPr>
          <w:tab/>
          <w:delText>10</w:delText>
        </w:r>
      </w:del>
    </w:p>
    <w:p w14:paraId="5BDB82FF" w14:textId="77777777" w:rsidR="00F82853" w:rsidDel="00F82853" w:rsidRDefault="00F82853">
      <w:pPr>
        <w:pStyle w:val="TOC2"/>
        <w:rPr>
          <w:del w:id="1425" w:author="Peter Dobson" w:date="2016-04-13T11:32:00Z"/>
          <w:rFonts w:asciiTheme="minorHAnsi" w:eastAsiaTheme="minorEastAsia" w:hAnsiTheme="minorHAnsi" w:cstheme="minorBidi"/>
          <w:bCs w:val="0"/>
          <w:noProof/>
          <w:szCs w:val="22"/>
          <w:lang w:eastAsia="en-GB"/>
        </w:rPr>
      </w:pPr>
      <w:del w:id="1426" w:author="Peter Dobson" w:date="2016-04-13T11:32:00Z">
        <w:r w:rsidRPr="00F82853" w:rsidDel="00F82853">
          <w:rPr>
            <w:rStyle w:val="Hyperlink"/>
            <w:bCs w:val="0"/>
            <w:noProof/>
          </w:rPr>
          <w:delText>10.4</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Stirling Engine Generators</w:delText>
        </w:r>
        <w:r w:rsidDel="00F82853">
          <w:rPr>
            <w:noProof/>
            <w:webHidden/>
          </w:rPr>
          <w:tab/>
          <w:delText>10</w:delText>
        </w:r>
      </w:del>
    </w:p>
    <w:p w14:paraId="0F3D4768" w14:textId="77777777" w:rsidR="00F82853" w:rsidDel="00F82853" w:rsidRDefault="00F82853">
      <w:pPr>
        <w:pStyle w:val="TOC2"/>
        <w:rPr>
          <w:del w:id="1427" w:author="Peter Dobson" w:date="2016-04-13T11:32:00Z"/>
          <w:rFonts w:asciiTheme="minorHAnsi" w:eastAsiaTheme="minorEastAsia" w:hAnsiTheme="minorHAnsi" w:cstheme="minorBidi"/>
          <w:bCs w:val="0"/>
          <w:noProof/>
          <w:szCs w:val="22"/>
          <w:lang w:eastAsia="en-GB"/>
        </w:rPr>
      </w:pPr>
      <w:del w:id="1428" w:author="Peter Dobson" w:date="2016-04-13T11:32:00Z">
        <w:r w:rsidRPr="00F82853" w:rsidDel="00F82853">
          <w:rPr>
            <w:rStyle w:val="Hyperlink"/>
            <w:bCs w:val="0"/>
            <w:noProof/>
          </w:rPr>
          <w:delText>10.5</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Thermo Electric Generator</w:delText>
        </w:r>
        <w:r w:rsidDel="00F82853">
          <w:rPr>
            <w:noProof/>
            <w:webHidden/>
          </w:rPr>
          <w:tab/>
          <w:delText>10</w:delText>
        </w:r>
      </w:del>
    </w:p>
    <w:p w14:paraId="3CE9214C" w14:textId="77777777" w:rsidR="00F82853" w:rsidDel="00F82853" w:rsidRDefault="00F82853">
      <w:pPr>
        <w:pStyle w:val="TOC1"/>
        <w:rPr>
          <w:del w:id="1429" w:author="Peter Dobson" w:date="2016-04-13T11:32:00Z"/>
          <w:rFonts w:asciiTheme="minorHAnsi" w:eastAsiaTheme="minorEastAsia" w:hAnsiTheme="minorHAnsi" w:cstheme="minorBidi"/>
          <w:b w:val="0"/>
          <w:bCs w:val="0"/>
          <w:caps w:val="0"/>
          <w:noProof/>
          <w:szCs w:val="22"/>
          <w:lang w:eastAsia="en-GB"/>
        </w:rPr>
      </w:pPr>
      <w:del w:id="1430" w:author="Peter Dobson" w:date="2016-04-13T11:32:00Z">
        <w:r w:rsidRPr="00F82853" w:rsidDel="00F82853">
          <w:rPr>
            <w:rStyle w:val="Hyperlink"/>
            <w:b w:val="0"/>
            <w:bCs w:val="0"/>
            <w:caps w:val="0"/>
            <w:noProof/>
          </w:rPr>
          <w:delText>11</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Hybrid Power Source</w:delText>
        </w:r>
        <w:r w:rsidDel="00F82853">
          <w:rPr>
            <w:noProof/>
            <w:webHidden/>
          </w:rPr>
          <w:tab/>
          <w:delText>11</w:delText>
        </w:r>
      </w:del>
    </w:p>
    <w:p w14:paraId="56AF2325" w14:textId="77777777" w:rsidR="00F82853" w:rsidDel="00F82853" w:rsidRDefault="00F82853">
      <w:pPr>
        <w:pStyle w:val="TOC2"/>
        <w:rPr>
          <w:del w:id="1431" w:author="Peter Dobson" w:date="2016-04-13T11:32:00Z"/>
          <w:rFonts w:asciiTheme="minorHAnsi" w:eastAsiaTheme="minorEastAsia" w:hAnsiTheme="minorHAnsi" w:cstheme="minorBidi"/>
          <w:bCs w:val="0"/>
          <w:noProof/>
          <w:szCs w:val="22"/>
          <w:lang w:eastAsia="en-GB"/>
        </w:rPr>
      </w:pPr>
      <w:del w:id="1432" w:author="Peter Dobson" w:date="2016-04-13T11:32:00Z">
        <w:r w:rsidRPr="00F82853" w:rsidDel="00F82853">
          <w:rPr>
            <w:rStyle w:val="Hyperlink"/>
            <w:bCs w:val="0"/>
            <w:noProof/>
          </w:rPr>
          <w:delText>11.1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11</w:delText>
        </w:r>
      </w:del>
    </w:p>
    <w:p w14:paraId="17E427AC" w14:textId="77777777" w:rsidR="00F82853" w:rsidDel="00F82853" w:rsidRDefault="00F82853">
      <w:pPr>
        <w:pStyle w:val="TOC2"/>
        <w:rPr>
          <w:del w:id="1433" w:author="Peter Dobson" w:date="2016-04-13T11:32:00Z"/>
          <w:rFonts w:asciiTheme="minorHAnsi" w:eastAsiaTheme="minorEastAsia" w:hAnsiTheme="minorHAnsi" w:cstheme="minorBidi"/>
          <w:bCs w:val="0"/>
          <w:noProof/>
          <w:szCs w:val="22"/>
          <w:lang w:eastAsia="en-GB"/>
        </w:rPr>
      </w:pPr>
      <w:del w:id="1434" w:author="Peter Dobson" w:date="2016-04-13T11:32:00Z">
        <w:r w:rsidRPr="00F82853" w:rsidDel="00F82853">
          <w:rPr>
            <w:rStyle w:val="Hyperlink"/>
            <w:bCs w:val="0"/>
            <w:noProof/>
          </w:rPr>
          <w:delText>11.2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Advantages</w:delText>
        </w:r>
        <w:r w:rsidDel="00F82853">
          <w:rPr>
            <w:noProof/>
            <w:webHidden/>
          </w:rPr>
          <w:tab/>
          <w:delText>11</w:delText>
        </w:r>
      </w:del>
    </w:p>
    <w:p w14:paraId="26D2B42C" w14:textId="77777777" w:rsidR="00F82853" w:rsidDel="00F82853" w:rsidRDefault="00F82853">
      <w:pPr>
        <w:pStyle w:val="TOC2"/>
        <w:rPr>
          <w:del w:id="1435" w:author="Peter Dobson" w:date="2016-04-13T11:32:00Z"/>
          <w:rFonts w:asciiTheme="minorHAnsi" w:eastAsiaTheme="minorEastAsia" w:hAnsiTheme="minorHAnsi" w:cstheme="minorBidi"/>
          <w:bCs w:val="0"/>
          <w:noProof/>
          <w:szCs w:val="22"/>
          <w:lang w:eastAsia="en-GB"/>
        </w:rPr>
      </w:pPr>
      <w:del w:id="1436" w:author="Peter Dobson" w:date="2016-04-13T11:32:00Z">
        <w:r w:rsidRPr="00F82853" w:rsidDel="00F82853">
          <w:rPr>
            <w:rStyle w:val="Hyperlink"/>
            <w:bCs w:val="0"/>
            <w:noProof/>
          </w:rPr>
          <w:delText>11.3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Disadvantages</w:delText>
        </w:r>
        <w:r w:rsidDel="00F82853">
          <w:rPr>
            <w:noProof/>
            <w:webHidden/>
          </w:rPr>
          <w:tab/>
          <w:delText>11</w:delText>
        </w:r>
      </w:del>
    </w:p>
    <w:p w14:paraId="7C56C8C8" w14:textId="77777777" w:rsidR="00F82853" w:rsidDel="00F82853" w:rsidRDefault="00F82853">
      <w:pPr>
        <w:pStyle w:val="TOC2"/>
        <w:rPr>
          <w:del w:id="1437" w:author="Peter Dobson" w:date="2016-04-13T11:32:00Z"/>
          <w:rFonts w:asciiTheme="minorHAnsi" w:eastAsiaTheme="minorEastAsia" w:hAnsiTheme="minorHAnsi" w:cstheme="minorBidi"/>
          <w:bCs w:val="0"/>
          <w:noProof/>
          <w:szCs w:val="22"/>
          <w:lang w:eastAsia="en-GB"/>
        </w:rPr>
      </w:pPr>
      <w:del w:id="1438" w:author="Peter Dobson" w:date="2016-04-13T11:32:00Z">
        <w:r w:rsidRPr="00F82853" w:rsidDel="00F82853">
          <w:rPr>
            <w:rStyle w:val="Hyperlink"/>
            <w:bCs w:val="0"/>
            <w:noProof/>
          </w:rPr>
          <w:delText>11.4</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Comments</w:delText>
        </w:r>
        <w:r w:rsidDel="00F82853">
          <w:rPr>
            <w:noProof/>
            <w:webHidden/>
          </w:rPr>
          <w:tab/>
          <w:delText>11</w:delText>
        </w:r>
      </w:del>
    </w:p>
    <w:p w14:paraId="2861A7D4" w14:textId="77777777" w:rsidR="00F82853" w:rsidDel="00F82853" w:rsidRDefault="00F82853">
      <w:pPr>
        <w:pStyle w:val="TOC2"/>
        <w:rPr>
          <w:del w:id="1439" w:author="Peter Dobson" w:date="2016-04-13T11:32:00Z"/>
          <w:rFonts w:asciiTheme="minorHAnsi" w:eastAsiaTheme="minorEastAsia" w:hAnsiTheme="minorHAnsi" w:cstheme="minorBidi"/>
          <w:bCs w:val="0"/>
          <w:noProof/>
          <w:szCs w:val="22"/>
          <w:lang w:eastAsia="en-GB"/>
        </w:rPr>
      </w:pPr>
      <w:del w:id="1440" w:author="Peter Dobson" w:date="2016-04-13T11:32:00Z">
        <w:r w:rsidRPr="00F82853" w:rsidDel="00F82853">
          <w:rPr>
            <w:rStyle w:val="Hyperlink"/>
            <w:bCs w:val="0"/>
            <w:noProof/>
          </w:rPr>
          <w:delText>11.5</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Design considerations:</w:delText>
        </w:r>
        <w:r w:rsidDel="00F82853">
          <w:rPr>
            <w:noProof/>
            <w:webHidden/>
          </w:rPr>
          <w:tab/>
          <w:delText>11</w:delText>
        </w:r>
      </w:del>
    </w:p>
    <w:p w14:paraId="45703D91" w14:textId="77777777" w:rsidR="00F82853" w:rsidDel="00F82853" w:rsidRDefault="00F82853">
      <w:pPr>
        <w:pStyle w:val="TOC1"/>
        <w:rPr>
          <w:del w:id="1441" w:author="Peter Dobson" w:date="2016-04-13T11:32:00Z"/>
          <w:rFonts w:asciiTheme="minorHAnsi" w:eastAsiaTheme="minorEastAsia" w:hAnsiTheme="minorHAnsi" w:cstheme="minorBidi"/>
          <w:b w:val="0"/>
          <w:bCs w:val="0"/>
          <w:caps w:val="0"/>
          <w:noProof/>
          <w:szCs w:val="22"/>
          <w:lang w:eastAsia="en-GB"/>
        </w:rPr>
      </w:pPr>
      <w:del w:id="1442" w:author="Peter Dobson" w:date="2016-04-13T11:32:00Z">
        <w:r w:rsidRPr="00F82853" w:rsidDel="00F82853">
          <w:rPr>
            <w:rStyle w:val="Hyperlink"/>
            <w:b w:val="0"/>
            <w:bCs w:val="0"/>
            <w:caps w:val="0"/>
            <w:noProof/>
          </w:rPr>
          <w:delText>12</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Lightning/surge Protection</w:delText>
        </w:r>
        <w:r w:rsidDel="00F82853">
          <w:rPr>
            <w:noProof/>
            <w:webHidden/>
          </w:rPr>
          <w:tab/>
          <w:delText>12</w:delText>
        </w:r>
      </w:del>
    </w:p>
    <w:p w14:paraId="7DF6BD70" w14:textId="77777777" w:rsidR="00F82853" w:rsidDel="00F82853" w:rsidRDefault="00F82853">
      <w:pPr>
        <w:pStyle w:val="TOC1"/>
        <w:rPr>
          <w:del w:id="1443" w:author="Peter Dobson" w:date="2016-04-13T11:32:00Z"/>
          <w:rFonts w:asciiTheme="minorHAnsi" w:eastAsiaTheme="minorEastAsia" w:hAnsiTheme="minorHAnsi" w:cstheme="minorBidi"/>
          <w:b w:val="0"/>
          <w:bCs w:val="0"/>
          <w:caps w:val="0"/>
          <w:noProof/>
          <w:szCs w:val="22"/>
          <w:lang w:eastAsia="en-GB"/>
        </w:rPr>
      </w:pPr>
      <w:del w:id="1444" w:author="Peter Dobson" w:date="2016-04-13T11:32:00Z">
        <w:r w:rsidRPr="00F82853" w:rsidDel="00F82853">
          <w:rPr>
            <w:rStyle w:val="Hyperlink"/>
            <w:b w:val="0"/>
            <w:bCs w:val="0"/>
            <w:caps w:val="0"/>
            <w:noProof/>
          </w:rPr>
          <w:delText>13</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Installation</w:delText>
        </w:r>
        <w:r w:rsidDel="00F82853">
          <w:rPr>
            <w:noProof/>
            <w:webHidden/>
          </w:rPr>
          <w:tab/>
          <w:delText>12</w:delText>
        </w:r>
      </w:del>
    </w:p>
    <w:p w14:paraId="7DCE62C0" w14:textId="77777777" w:rsidR="00F82853" w:rsidDel="00F82853" w:rsidRDefault="00F82853">
      <w:pPr>
        <w:pStyle w:val="TOC2"/>
        <w:rPr>
          <w:del w:id="1445" w:author="Peter Dobson" w:date="2016-04-13T11:32:00Z"/>
          <w:rFonts w:asciiTheme="minorHAnsi" w:eastAsiaTheme="minorEastAsia" w:hAnsiTheme="minorHAnsi" w:cstheme="minorBidi"/>
          <w:bCs w:val="0"/>
          <w:noProof/>
          <w:szCs w:val="22"/>
          <w:lang w:eastAsia="en-GB"/>
        </w:rPr>
      </w:pPr>
      <w:del w:id="1446" w:author="Peter Dobson" w:date="2016-04-13T11:32:00Z">
        <w:r w:rsidRPr="00F82853" w:rsidDel="00F82853">
          <w:rPr>
            <w:rStyle w:val="Hyperlink"/>
            <w:bCs w:val="0"/>
            <w:noProof/>
          </w:rPr>
          <w:delText>13.1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General</w:delText>
        </w:r>
        <w:r w:rsidDel="00F82853">
          <w:rPr>
            <w:noProof/>
            <w:webHidden/>
          </w:rPr>
          <w:tab/>
          <w:delText>12</w:delText>
        </w:r>
      </w:del>
    </w:p>
    <w:p w14:paraId="71AF63B2" w14:textId="77777777" w:rsidR="00F82853" w:rsidDel="00F82853" w:rsidRDefault="00F82853">
      <w:pPr>
        <w:pStyle w:val="TOC3"/>
        <w:rPr>
          <w:del w:id="1447" w:author="Peter Dobson" w:date="2016-04-13T11:32:00Z"/>
          <w:rFonts w:asciiTheme="minorHAnsi" w:eastAsiaTheme="minorEastAsia" w:hAnsiTheme="minorHAnsi" w:cstheme="minorBidi"/>
          <w:noProof/>
          <w:sz w:val="22"/>
          <w:szCs w:val="22"/>
          <w:lang w:eastAsia="en-GB"/>
        </w:rPr>
      </w:pPr>
      <w:del w:id="1448" w:author="Peter Dobson" w:date="2016-04-13T11:32:00Z">
        <w:r w:rsidRPr="00F82853" w:rsidDel="00F82853">
          <w:rPr>
            <w:rStyle w:val="Hyperlink"/>
            <w:noProof/>
          </w:rPr>
          <w:delText>13.1.1</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Electrical Connections</w:delText>
        </w:r>
        <w:r w:rsidDel="00F82853">
          <w:rPr>
            <w:noProof/>
            <w:webHidden/>
          </w:rPr>
          <w:tab/>
          <w:delText>12</w:delText>
        </w:r>
      </w:del>
    </w:p>
    <w:p w14:paraId="70909EEB" w14:textId="77777777" w:rsidR="00F82853" w:rsidDel="00F82853" w:rsidRDefault="00F82853">
      <w:pPr>
        <w:pStyle w:val="TOC2"/>
        <w:rPr>
          <w:del w:id="1449" w:author="Peter Dobson" w:date="2016-04-13T11:32:00Z"/>
          <w:rFonts w:asciiTheme="minorHAnsi" w:eastAsiaTheme="minorEastAsia" w:hAnsiTheme="minorHAnsi" w:cstheme="minorBidi"/>
          <w:bCs w:val="0"/>
          <w:noProof/>
          <w:szCs w:val="22"/>
          <w:lang w:eastAsia="en-GB"/>
        </w:rPr>
      </w:pPr>
      <w:del w:id="1450" w:author="Peter Dobson" w:date="2016-04-13T11:32:00Z">
        <w:r w:rsidRPr="00F82853" w:rsidDel="00F82853">
          <w:rPr>
            <w:rStyle w:val="Hyperlink"/>
            <w:bCs w:val="0"/>
            <w:noProof/>
          </w:rPr>
          <w:delText>13.2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Installation</w:delText>
        </w:r>
        <w:r w:rsidDel="00F82853">
          <w:rPr>
            <w:noProof/>
            <w:webHidden/>
          </w:rPr>
          <w:tab/>
          <w:delText>12</w:delText>
        </w:r>
      </w:del>
    </w:p>
    <w:p w14:paraId="772D95ED" w14:textId="77777777" w:rsidR="00F82853" w:rsidDel="00F82853" w:rsidRDefault="00F82853">
      <w:pPr>
        <w:pStyle w:val="TOC3"/>
        <w:rPr>
          <w:del w:id="1451" w:author="Peter Dobson" w:date="2016-04-13T11:32:00Z"/>
          <w:rFonts w:asciiTheme="minorHAnsi" w:eastAsiaTheme="minorEastAsia" w:hAnsiTheme="minorHAnsi" w:cstheme="minorBidi"/>
          <w:noProof/>
          <w:sz w:val="22"/>
          <w:szCs w:val="22"/>
          <w:lang w:eastAsia="en-GB"/>
        </w:rPr>
      </w:pPr>
      <w:del w:id="1452" w:author="Peter Dobson" w:date="2016-04-13T11:32:00Z">
        <w:r w:rsidRPr="00F82853" w:rsidDel="00F82853">
          <w:rPr>
            <w:rStyle w:val="Hyperlink"/>
            <w:noProof/>
          </w:rPr>
          <w:delText>13.2.1</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General</w:delText>
        </w:r>
        <w:r w:rsidDel="00F82853">
          <w:rPr>
            <w:noProof/>
            <w:webHidden/>
          </w:rPr>
          <w:tab/>
          <w:delText>12</w:delText>
        </w:r>
      </w:del>
    </w:p>
    <w:p w14:paraId="2ADDAF58" w14:textId="77777777" w:rsidR="00F82853" w:rsidDel="00F82853" w:rsidRDefault="00F82853">
      <w:pPr>
        <w:pStyle w:val="TOC3"/>
        <w:rPr>
          <w:del w:id="1453" w:author="Peter Dobson" w:date="2016-04-13T11:32:00Z"/>
          <w:rFonts w:asciiTheme="minorHAnsi" w:eastAsiaTheme="minorEastAsia" w:hAnsiTheme="minorHAnsi" w:cstheme="minorBidi"/>
          <w:noProof/>
          <w:sz w:val="22"/>
          <w:szCs w:val="22"/>
          <w:lang w:eastAsia="en-GB"/>
        </w:rPr>
      </w:pPr>
      <w:del w:id="1454" w:author="Peter Dobson" w:date="2016-04-13T11:32:00Z">
        <w:r w:rsidRPr="00F82853" w:rsidDel="00F82853">
          <w:rPr>
            <w:rStyle w:val="Hyperlink"/>
            <w:noProof/>
          </w:rPr>
          <w:delText>13.2.2</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Details for PV systems</w:delText>
        </w:r>
        <w:r w:rsidDel="00F82853">
          <w:rPr>
            <w:noProof/>
            <w:webHidden/>
          </w:rPr>
          <w:tab/>
          <w:delText>12</w:delText>
        </w:r>
      </w:del>
    </w:p>
    <w:p w14:paraId="159C7B65" w14:textId="77777777" w:rsidR="00F82853" w:rsidDel="00F82853" w:rsidRDefault="00F82853">
      <w:pPr>
        <w:pStyle w:val="TOC1"/>
        <w:rPr>
          <w:del w:id="1455" w:author="Peter Dobson" w:date="2016-04-13T11:32:00Z"/>
          <w:rFonts w:asciiTheme="minorHAnsi" w:eastAsiaTheme="minorEastAsia" w:hAnsiTheme="minorHAnsi" w:cstheme="minorBidi"/>
          <w:b w:val="0"/>
          <w:bCs w:val="0"/>
          <w:caps w:val="0"/>
          <w:noProof/>
          <w:szCs w:val="22"/>
          <w:lang w:eastAsia="en-GB"/>
        </w:rPr>
      </w:pPr>
      <w:del w:id="1456" w:author="Peter Dobson" w:date="2016-04-13T11:32:00Z">
        <w:r w:rsidRPr="00F82853" w:rsidDel="00F82853">
          <w:rPr>
            <w:rStyle w:val="Hyperlink"/>
            <w:b w:val="0"/>
            <w:bCs w:val="0"/>
            <w:caps w:val="0"/>
            <w:noProof/>
          </w:rPr>
          <w:delText>14</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Maintenance</w:delText>
        </w:r>
        <w:r w:rsidDel="00F82853">
          <w:rPr>
            <w:noProof/>
            <w:webHidden/>
          </w:rPr>
          <w:tab/>
          <w:delText>13</w:delText>
        </w:r>
      </w:del>
    </w:p>
    <w:p w14:paraId="2F367C8D" w14:textId="77777777" w:rsidR="00F82853" w:rsidDel="00F82853" w:rsidRDefault="00F82853">
      <w:pPr>
        <w:pStyle w:val="TOC2"/>
        <w:rPr>
          <w:del w:id="1457" w:author="Peter Dobson" w:date="2016-04-13T11:32:00Z"/>
          <w:rFonts w:asciiTheme="minorHAnsi" w:eastAsiaTheme="minorEastAsia" w:hAnsiTheme="minorHAnsi" w:cstheme="minorBidi"/>
          <w:bCs w:val="0"/>
          <w:noProof/>
          <w:szCs w:val="22"/>
          <w:lang w:eastAsia="en-GB"/>
        </w:rPr>
      </w:pPr>
      <w:del w:id="1458" w:author="Peter Dobson" w:date="2016-04-13T11:32:00Z">
        <w:r w:rsidRPr="00F82853" w:rsidDel="00F82853">
          <w:rPr>
            <w:rStyle w:val="Hyperlink"/>
            <w:bCs w:val="0"/>
            <w:noProof/>
          </w:rPr>
          <w:delText>14.1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Programmed Maintenance</w:delText>
        </w:r>
        <w:r w:rsidDel="00F82853">
          <w:rPr>
            <w:noProof/>
            <w:webHidden/>
          </w:rPr>
          <w:tab/>
          <w:delText>13</w:delText>
        </w:r>
      </w:del>
    </w:p>
    <w:p w14:paraId="5855032A" w14:textId="77777777" w:rsidR="00F82853" w:rsidDel="00F82853" w:rsidRDefault="00F82853">
      <w:pPr>
        <w:pStyle w:val="TOC2"/>
        <w:rPr>
          <w:del w:id="1459" w:author="Peter Dobson" w:date="2016-04-13T11:32:00Z"/>
          <w:rFonts w:asciiTheme="minorHAnsi" w:eastAsiaTheme="minorEastAsia" w:hAnsiTheme="minorHAnsi" w:cstheme="minorBidi"/>
          <w:bCs w:val="0"/>
          <w:noProof/>
          <w:szCs w:val="22"/>
          <w:lang w:eastAsia="en-GB"/>
        </w:rPr>
      </w:pPr>
      <w:del w:id="1460" w:author="Peter Dobson" w:date="2016-04-13T11:32:00Z">
        <w:r w:rsidRPr="00F82853" w:rsidDel="00F82853">
          <w:rPr>
            <w:rStyle w:val="Hyperlink"/>
            <w:bCs w:val="0"/>
            <w:noProof/>
          </w:rPr>
          <w:delText>14.2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Frequency of Maintenance Visits</w:delText>
        </w:r>
        <w:r w:rsidDel="00F82853">
          <w:rPr>
            <w:noProof/>
            <w:webHidden/>
          </w:rPr>
          <w:tab/>
          <w:delText>13</w:delText>
        </w:r>
      </w:del>
    </w:p>
    <w:p w14:paraId="50674935" w14:textId="77777777" w:rsidR="00F82853" w:rsidDel="00F82853" w:rsidRDefault="00F82853">
      <w:pPr>
        <w:pStyle w:val="TOC2"/>
        <w:rPr>
          <w:del w:id="1461" w:author="Peter Dobson" w:date="2016-04-13T11:32:00Z"/>
          <w:rFonts w:asciiTheme="minorHAnsi" w:eastAsiaTheme="minorEastAsia" w:hAnsiTheme="minorHAnsi" w:cstheme="minorBidi"/>
          <w:bCs w:val="0"/>
          <w:noProof/>
          <w:szCs w:val="22"/>
          <w:lang w:eastAsia="en-GB"/>
        </w:rPr>
      </w:pPr>
      <w:del w:id="1462" w:author="Peter Dobson" w:date="2016-04-13T11:32:00Z">
        <w:r w:rsidRPr="00F82853" w:rsidDel="00F82853">
          <w:rPr>
            <w:rStyle w:val="Hyperlink"/>
            <w:bCs w:val="0"/>
            <w:noProof/>
          </w:rPr>
          <w:delText>14.3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Training of Maintenance Personnel</w:delText>
        </w:r>
        <w:r w:rsidDel="00F82853">
          <w:rPr>
            <w:noProof/>
            <w:webHidden/>
          </w:rPr>
          <w:tab/>
          <w:delText>14</w:delText>
        </w:r>
      </w:del>
    </w:p>
    <w:p w14:paraId="25706620" w14:textId="77777777" w:rsidR="00F82853" w:rsidDel="00F82853" w:rsidRDefault="00F82853">
      <w:pPr>
        <w:pStyle w:val="TOC4"/>
        <w:rPr>
          <w:del w:id="1463" w:author="Peter Dobson" w:date="2016-04-13T11:32:00Z"/>
          <w:rFonts w:asciiTheme="minorHAnsi" w:eastAsiaTheme="minorEastAsia" w:hAnsiTheme="minorHAnsi" w:cstheme="minorBidi"/>
          <w:b w:val="0"/>
          <w:caps w:val="0"/>
        </w:rPr>
      </w:pPr>
      <w:del w:id="1464" w:author="Peter Dobson" w:date="2016-04-13T11:32:00Z">
        <w:r w:rsidRPr="00F82853" w:rsidDel="00F82853">
          <w:rPr>
            <w:rStyle w:val="Hyperlink"/>
            <w:b w:val="0"/>
            <w:caps w:val="0"/>
          </w:rPr>
          <w:delText>ANNEX 1</w:delText>
        </w:r>
        <w:r w:rsidDel="00F82853">
          <w:rPr>
            <w:rFonts w:asciiTheme="minorHAnsi" w:eastAsiaTheme="minorEastAsia" w:hAnsiTheme="minorHAnsi" w:cstheme="minorBidi"/>
            <w:b w:val="0"/>
            <w:caps w:val="0"/>
          </w:rPr>
          <w:tab/>
        </w:r>
        <w:r w:rsidRPr="00F82853" w:rsidDel="00F82853">
          <w:rPr>
            <w:rStyle w:val="Hyperlink"/>
            <w:b w:val="0"/>
            <w:caps w:val="0"/>
          </w:rPr>
          <w:delText>PHOTOVOLTAIC POWER</w:delText>
        </w:r>
        <w:r w:rsidDel="00F82853">
          <w:rPr>
            <w:webHidden/>
          </w:rPr>
          <w:tab/>
          <w:delText>15</w:delText>
        </w:r>
      </w:del>
    </w:p>
    <w:p w14:paraId="640A945E" w14:textId="77777777" w:rsidR="00F82853" w:rsidDel="00F82853" w:rsidRDefault="00F82853">
      <w:pPr>
        <w:pStyle w:val="TOC1"/>
        <w:rPr>
          <w:del w:id="1465" w:author="Peter Dobson" w:date="2016-04-13T11:32:00Z"/>
          <w:rFonts w:asciiTheme="minorHAnsi" w:eastAsiaTheme="minorEastAsia" w:hAnsiTheme="minorHAnsi" w:cstheme="minorBidi"/>
          <w:b w:val="0"/>
          <w:bCs w:val="0"/>
          <w:caps w:val="0"/>
          <w:noProof/>
          <w:szCs w:val="22"/>
          <w:lang w:eastAsia="en-GB"/>
        </w:rPr>
      </w:pPr>
      <w:del w:id="1466" w:author="Peter Dobson" w:date="2016-04-13T11:32:00Z">
        <w:r w:rsidRPr="00F82853" w:rsidDel="00F82853">
          <w:rPr>
            <w:rStyle w:val="Hyperlink"/>
            <w:b w:val="0"/>
            <w:bCs w:val="0"/>
            <w:caps w:val="0"/>
            <w:noProof/>
          </w:rPr>
          <w:delText>1</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PV Module Technology</w:delText>
        </w:r>
        <w:r w:rsidDel="00F82853">
          <w:rPr>
            <w:noProof/>
            <w:webHidden/>
          </w:rPr>
          <w:tab/>
          <w:delText>15</w:delText>
        </w:r>
      </w:del>
    </w:p>
    <w:p w14:paraId="04EAC394" w14:textId="77777777" w:rsidR="00F82853" w:rsidDel="00F82853" w:rsidRDefault="00F82853">
      <w:pPr>
        <w:pStyle w:val="TOC2"/>
        <w:rPr>
          <w:del w:id="1467" w:author="Peter Dobson" w:date="2016-04-13T11:32:00Z"/>
          <w:rFonts w:asciiTheme="minorHAnsi" w:eastAsiaTheme="minorEastAsia" w:hAnsiTheme="minorHAnsi" w:cstheme="minorBidi"/>
          <w:bCs w:val="0"/>
          <w:noProof/>
          <w:szCs w:val="22"/>
          <w:lang w:eastAsia="en-GB"/>
        </w:rPr>
      </w:pPr>
      <w:del w:id="1468" w:author="Peter Dobson" w:date="2016-04-13T11:32:00Z">
        <w:r w:rsidRPr="00F82853" w:rsidDel="00F82853">
          <w:rPr>
            <w:rStyle w:val="Hyperlink"/>
            <w:bCs w:val="0"/>
            <w:noProof/>
          </w:rPr>
          <w:delText>1.1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Modular Design Considerations</w:delText>
        </w:r>
        <w:r w:rsidDel="00F82853">
          <w:rPr>
            <w:noProof/>
            <w:webHidden/>
          </w:rPr>
          <w:tab/>
          <w:delText>15</w:delText>
        </w:r>
      </w:del>
    </w:p>
    <w:p w14:paraId="3D5DA7AF" w14:textId="77777777" w:rsidR="00F82853" w:rsidDel="00F82853" w:rsidRDefault="00F82853">
      <w:pPr>
        <w:pStyle w:val="TOC3"/>
        <w:rPr>
          <w:del w:id="1469" w:author="Peter Dobson" w:date="2016-04-13T11:32:00Z"/>
          <w:rFonts w:asciiTheme="minorHAnsi" w:eastAsiaTheme="minorEastAsia" w:hAnsiTheme="minorHAnsi" w:cstheme="minorBidi"/>
          <w:noProof/>
          <w:sz w:val="22"/>
          <w:szCs w:val="22"/>
          <w:lang w:eastAsia="en-GB"/>
        </w:rPr>
      </w:pPr>
      <w:del w:id="1470" w:author="Peter Dobson" w:date="2016-04-13T11:32:00Z">
        <w:r w:rsidRPr="00F82853" w:rsidDel="00F82853">
          <w:rPr>
            <w:rStyle w:val="Hyperlink"/>
            <w:noProof/>
          </w:rPr>
          <w:delText>1.1.1</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Example of a Modular Design Concept</w:delText>
        </w:r>
        <w:r w:rsidDel="00F82853">
          <w:rPr>
            <w:noProof/>
            <w:webHidden/>
          </w:rPr>
          <w:tab/>
          <w:delText>15</w:delText>
        </w:r>
      </w:del>
    </w:p>
    <w:p w14:paraId="4CF6B0C7" w14:textId="77777777" w:rsidR="00F82853" w:rsidDel="00F82853" w:rsidRDefault="00F82853">
      <w:pPr>
        <w:pStyle w:val="TOC2"/>
        <w:rPr>
          <w:del w:id="1471" w:author="Peter Dobson" w:date="2016-04-13T11:32:00Z"/>
          <w:rFonts w:asciiTheme="minorHAnsi" w:eastAsiaTheme="minorEastAsia" w:hAnsiTheme="minorHAnsi" w:cstheme="minorBidi"/>
          <w:bCs w:val="0"/>
          <w:noProof/>
          <w:szCs w:val="22"/>
          <w:lang w:eastAsia="en-GB"/>
        </w:rPr>
      </w:pPr>
      <w:del w:id="1472" w:author="Peter Dobson" w:date="2016-04-13T11:32:00Z">
        <w:r w:rsidRPr="00F82853" w:rsidDel="00F82853">
          <w:rPr>
            <w:rStyle w:val="Hyperlink"/>
            <w:bCs w:val="0"/>
            <w:noProof/>
          </w:rPr>
          <w:delText>1.2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Solar Sizing Design Computer Programs</w:delText>
        </w:r>
        <w:r w:rsidDel="00F82853">
          <w:rPr>
            <w:noProof/>
            <w:webHidden/>
          </w:rPr>
          <w:tab/>
          <w:delText>15</w:delText>
        </w:r>
      </w:del>
    </w:p>
    <w:p w14:paraId="2EE891B8" w14:textId="77777777" w:rsidR="00F82853" w:rsidDel="00F82853" w:rsidRDefault="00F82853">
      <w:pPr>
        <w:pStyle w:val="TOC3"/>
        <w:rPr>
          <w:del w:id="1473" w:author="Peter Dobson" w:date="2016-04-13T11:32:00Z"/>
          <w:rFonts w:asciiTheme="minorHAnsi" w:eastAsiaTheme="minorEastAsia" w:hAnsiTheme="minorHAnsi" w:cstheme="minorBidi"/>
          <w:noProof/>
          <w:sz w:val="22"/>
          <w:szCs w:val="22"/>
          <w:lang w:eastAsia="en-GB"/>
        </w:rPr>
      </w:pPr>
      <w:del w:id="1474" w:author="Peter Dobson" w:date="2016-04-13T11:32:00Z">
        <w:r w:rsidRPr="00F82853" w:rsidDel="00F82853">
          <w:rPr>
            <w:rStyle w:val="Hyperlink"/>
            <w:noProof/>
          </w:rPr>
          <w:delText>1.2.1</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PV Energy on Buoys</w:delText>
        </w:r>
        <w:r w:rsidDel="00F82853">
          <w:rPr>
            <w:noProof/>
            <w:webHidden/>
          </w:rPr>
          <w:tab/>
          <w:delText>16</w:delText>
        </w:r>
      </w:del>
    </w:p>
    <w:p w14:paraId="2B2B0800" w14:textId="77777777" w:rsidR="00F82853" w:rsidDel="00F82853" w:rsidRDefault="00F82853">
      <w:pPr>
        <w:pStyle w:val="TOC2"/>
        <w:rPr>
          <w:del w:id="1475" w:author="Peter Dobson" w:date="2016-04-13T11:32:00Z"/>
          <w:rFonts w:asciiTheme="minorHAnsi" w:eastAsiaTheme="minorEastAsia" w:hAnsiTheme="minorHAnsi" w:cstheme="minorBidi"/>
          <w:bCs w:val="0"/>
          <w:noProof/>
          <w:szCs w:val="22"/>
          <w:lang w:eastAsia="en-GB"/>
        </w:rPr>
      </w:pPr>
      <w:del w:id="1476" w:author="Peter Dobson" w:date="2016-04-13T11:32:00Z">
        <w:r w:rsidRPr="00F82853" w:rsidDel="00F82853">
          <w:rPr>
            <w:rStyle w:val="Hyperlink"/>
            <w:bCs w:val="0"/>
            <w:noProof/>
          </w:rPr>
          <w:delText>1.3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Charge Regulation</w:delText>
        </w:r>
        <w:r w:rsidDel="00F82853">
          <w:rPr>
            <w:noProof/>
            <w:webHidden/>
          </w:rPr>
          <w:tab/>
          <w:delText>16</w:delText>
        </w:r>
      </w:del>
    </w:p>
    <w:p w14:paraId="2CDEBEC5" w14:textId="77777777" w:rsidR="00F82853" w:rsidDel="00F82853" w:rsidRDefault="00F82853">
      <w:pPr>
        <w:pStyle w:val="TOC3"/>
        <w:rPr>
          <w:del w:id="1477" w:author="Peter Dobson" w:date="2016-04-13T11:32:00Z"/>
          <w:rFonts w:asciiTheme="minorHAnsi" w:eastAsiaTheme="minorEastAsia" w:hAnsiTheme="minorHAnsi" w:cstheme="minorBidi"/>
          <w:noProof/>
          <w:sz w:val="22"/>
          <w:szCs w:val="22"/>
          <w:lang w:eastAsia="en-GB"/>
        </w:rPr>
      </w:pPr>
      <w:del w:id="1478" w:author="Peter Dobson" w:date="2016-04-13T11:32:00Z">
        <w:r w:rsidRPr="00F82853" w:rsidDel="00F82853">
          <w:rPr>
            <w:rStyle w:val="Hyperlink"/>
            <w:noProof/>
          </w:rPr>
          <w:delText>1.3.1</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Self-regulated PV Modules</w:delText>
        </w:r>
        <w:r w:rsidDel="00F82853">
          <w:rPr>
            <w:noProof/>
            <w:webHidden/>
          </w:rPr>
          <w:tab/>
          <w:delText>16</w:delText>
        </w:r>
      </w:del>
    </w:p>
    <w:p w14:paraId="78494C14" w14:textId="77777777" w:rsidR="00F82853" w:rsidDel="00F82853" w:rsidRDefault="00F82853">
      <w:pPr>
        <w:pStyle w:val="TOC3"/>
        <w:rPr>
          <w:del w:id="1479" w:author="Peter Dobson" w:date="2016-04-13T11:32:00Z"/>
          <w:rFonts w:asciiTheme="minorHAnsi" w:eastAsiaTheme="minorEastAsia" w:hAnsiTheme="minorHAnsi" w:cstheme="minorBidi"/>
          <w:noProof/>
          <w:sz w:val="22"/>
          <w:szCs w:val="22"/>
          <w:lang w:eastAsia="en-GB"/>
        </w:rPr>
      </w:pPr>
      <w:del w:id="1480" w:author="Peter Dobson" w:date="2016-04-13T11:32:00Z">
        <w:r w:rsidRPr="00F82853" w:rsidDel="00F82853">
          <w:rPr>
            <w:rStyle w:val="Hyperlink"/>
            <w:noProof/>
          </w:rPr>
          <w:delText>1.3.2</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Electronic Charge Regulator</w:delText>
        </w:r>
        <w:r w:rsidDel="00F82853">
          <w:rPr>
            <w:noProof/>
            <w:webHidden/>
          </w:rPr>
          <w:tab/>
          <w:delText>17</w:delText>
        </w:r>
      </w:del>
    </w:p>
    <w:p w14:paraId="2EF8842B" w14:textId="77777777" w:rsidR="00F82853" w:rsidDel="00F82853" w:rsidRDefault="00F82853">
      <w:pPr>
        <w:pStyle w:val="TOC3"/>
        <w:rPr>
          <w:del w:id="1481" w:author="Peter Dobson" w:date="2016-04-13T11:32:00Z"/>
          <w:rFonts w:asciiTheme="minorHAnsi" w:eastAsiaTheme="minorEastAsia" w:hAnsiTheme="minorHAnsi" w:cstheme="minorBidi"/>
          <w:noProof/>
          <w:sz w:val="22"/>
          <w:szCs w:val="22"/>
          <w:lang w:eastAsia="en-GB"/>
        </w:rPr>
      </w:pPr>
      <w:del w:id="1482" w:author="Peter Dobson" w:date="2016-04-13T11:32:00Z">
        <w:r w:rsidRPr="00F82853" w:rsidDel="00F82853">
          <w:rPr>
            <w:rStyle w:val="Hyperlink"/>
            <w:noProof/>
          </w:rPr>
          <w:delText>1.3.3</w:delText>
        </w:r>
        <w:r w:rsidDel="00F82853">
          <w:rPr>
            <w:rFonts w:asciiTheme="minorHAnsi" w:eastAsiaTheme="minorEastAsia" w:hAnsiTheme="minorHAnsi" w:cstheme="minorBidi"/>
            <w:noProof/>
            <w:sz w:val="22"/>
            <w:szCs w:val="22"/>
            <w:lang w:eastAsia="en-GB"/>
          </w:rPr>
          <w:tab/>
        </w:r>
        <w:r w:rsidRPr="00F82853" w:rsidDel="00F82853">
          <w:rPr>
            <w:rStyle w:val="Hyperlink"/>
            <w:noProof/>
          </w:rPr>
          <w:delText>Shading (or bypass) Diodes</w:delText>
        </w:r>
        <w:r w:rsidDel="00F82853">
          <w:rPr>
            <w:noProof/>
            <w:webHidden/>
          </w:rPr>
          <w:tab/>
          <w:delText>17</w:delText>
        </w:r>
      </w:del>
    </w:p>
    <w:p w14:paraId="0EF3247D" w14:textId="77777777" w:rsidR="00F82853" w:rsidDel="00F82853" w:rsidRDefault="00F82853">
      <w:pPr>
        <w:pStyle w:val="TOC2"/>
        <w:rPr>
          <w:del w:id="1483" w:author="Peter Dobson" w:date="2016-04-13T11:32:00Z"/>
          <w:rFonts w:asciiTheme="minorHAnsi" w:eastAsiaTheme="minorEastAsia" w:hAnsiTheme="minorHAnsi" w:cstheme="minorBidi"/>
          <w:bCs w:val="0"/>
          <w:noProof/>
          <w:szCs w:val="22"/>
          <w:lang w:eastAsia="en-GB"/>
        </w:rPr>
      </w:pPr>
      <w:del w:id="1484" w:author="Peter Dobson" w:date="2016-04-13T11:32:00Z">
        <w:r w:rsidRPr="00F82853" w:rsidDel="00F82853">
          <w:rPr>
            <w:rStyle w:val="Hyperlink"/>
            <w:bCs w:val="0"/>
            <w:noProof/>
          </w:rPr>
          <w:delText>1.4</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Practical Considerations</w:delText>
        </w:r>
        <w:r w:rsidDel="00F82853">
          <w:rPr>
            <w:noProof/>
            <w:webHidden/>
          </w:rPr>
          <w:tab/>
          <w:delText>17</w:delText>
        </w:r>
      </w:del>
    </w:p>
    <w:p w14:paraId="20CB9219" w14:textId="77777777" w:rsidR="00F82853" w:rsidDel="00F82853" w:rsidRDefault="00F82853">
      <w:pPr>
        <w:pStyle w:val="TOC4"/>
        <w:rPr>
          <w:del w:id="1485" w:author="Peter Dobson" w:date="2016-04-13T11:32:00Z"/>
          <w:rFonts w:asciiTheme="minorHAnsi" w:eastAsiaTheme="minorEastAsia" w:hAnsiTheme="minorHAnsi" w:cstheme="minorBidi"/>
          <w:b w:val="0"/>
          <w:caps w:val="0"/>
        </w:rPr>
      </w:pPr>
      <w:del w:id="1486" w:author="Peter Dobson" w:date="2016-04-13T11:32:00Z">
        <w:r w:rsidRPr="00F82853" w:rsidDel="00F82853">
          <w:rPr>
            <w:rStyle w:val="Hyperlink"/>
            <w:b w:val="0"/>
            <w:caps w:val="0"/>
          </w:rPr>
          <w:delText>ANNEX 2</w:delText>
        </w:r>
        <w:r w:rsidDel="00F82853">
          <w:rPr>
            <w:rFonts w:asciiTheme="minorHAnsi" w:eastAsiaTheme="minorEastAsia" w:hAnsiTheme="minorHAnsi" w:cstheme="minorBidi"/>
            <w:b w:val="0"/>
            <w:caps w:val="0"/>
          </w:rPr>
          <w:tab/>
        </w:r>
        <w:r w:rsidRPr="00F82853" w:rsidDel="00F82853">
          <w:rPr>
            <w:rStyle w:val="Hyperlink"/>
            <w:b w:val="0"/>
            <w:caps w:val="0"/>
          </w:rPr>
          <w:delText>WIND GENERATION</w:delText>
        </w:r>
        <w:r w:rsidDel="00F82853">
          <w:rPr>
            <w:webHidden/>
          </w:rPr>
          <w:tab/>
          <w:delText>18</w:delText>
        </w:r>
      </w:del>
    </w:p>
    <w:p w14:paraId="3CB095E2" w14:textId="77777777" w:rsidR="00F82853" w:rsidDel="00F82853" w:rsidRDefault="00F82853">
      <w:pPr>
        <w:pStyle w:val="TOC1"/>
        <w:rPr>
          <w:del w:id="1487" w:author="Peter Dobson" w:date="2016-04-13T11:32:00Z"/>
          <w:rFonts w:asciiTheme="minorHAnsi" w:eastAsiaTheme="minorEastAsia" w:hAnsiTheme="minorHAnsi" w:cstheme="minorBidi"/>
          <w:b w:val="0"/>
          <w:bCs w:val="0"/>
          <w:caps w:val="0"/>
          <w:noProof/>
          <w:szCs w:val="22"/>
          <w:lang w:eastAsia="en-GB"/>
        </w:rPr>
      </w:pPr>
      <w:del w:id="1488" w:author="Peter Dobson" w:date="2016-04-13T11:32:00Z">
        <w:r w:rsidRPr="00F82853" w:rsidDel="00F82853">
          <w:rPr>
            <w:rStyle w:val="Hyperlink"/>
            <w:b w:val="0"/>
            <w:bCs w:val="0"/>
            <w:caps w:val="0"/>
            <w:noProof/>
          </w:rPr>
          <w:delText>1</w:delText>
        </w:r>
        <w:r w:rsidDel="00F82853">
          <w:rPr>
            <w:rFonts w:asciiTheme="minorHAnsi" w:eastAsiaTheme="minorEastAsia" w:hAnsiTheme="minorHAnsi" w:cstheme="minorBidi"/>
            <w:b w:val="0"/>
            <w:bCs w:val="0"/>
            <w:caps w:val="0"/>
            <w:noProof/>
            <w:szCs w:val="22"/>
            <w:lang w:eastAsia="en-GB"/>
          </w:rPr>
          <w:tab/>
        </w:r>
        <w:r w:rsidRPr="00F82853" w:rsidDel="00F82853">
          <w:rPr>
            <w:rStyle w:val="Hyperlink"/>
            <w:b w:val="0"/>
            <w:bCs w:val="0"/>
            <w:caps w:val="0"/>
            <w:noProof/>
          </w:rPr>
          <w:delText>Power production</w:delText>
        </w:r>
        <w:r w:rsidDel="00F82853">
          <w:rPr>
            <w:noProof/>
            <w:webHidden/>
          </w:rPr>
          <w:tab/>
          <w:delText>18</w:delText>
        </w:r>
      </w:del>
    </w:p>
    <w:p w14:paraId="5D72DFE8" w14:textId="77777777" w:rsidR="00F82853" w:rsidDel="00F82853" w:rsidRDefault="00F82853">
      <w:pPr>
        <w:pStyle w:val="TOC2"/>
        <w:rPr>
          <w:del w:id="1489" w:author="Peter Dobson" w:date="2016-04-13T11:32:00Z"/>
          <w:rFonts w:asciiTheme="minorHAnsi" w:eastAsiaTheme="minorEastAsia" w:hAnsiTheme="minorHAnsi" w:cstheme="minorBidi"/>
          <w:bCs w:val="0"/>
          <w:noProof/>
          <w:szCs w:val="22"/>
          <w:lang w:eastAsia="en-GB"/>
        </w:rPr>
      </w:pPr>
      <w:del w:id="1490" w:author="Peter Dobson" w:date="2016-04-13T11:32:00Z">
        <w:r w:rsidRPr="00F82853" w:rsidDel="00F82853">
          <w:rPr>
            <w:rStyle w:val="Hyperlink"/>
            <w:bCs w:val="0"/>
            <w:noProof/>
          </w:rPr>
          <w:delText>1.1</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Horizontal axis</w:delText>
        </w:r>
        <w:r w:rsidDel="00F82853">
          <w:rPr>
            <w:noProof/>
            <w:webHidden/>
          </w:rPr>
          <w:tab/>
          <w:delText>18</w:delText>
        </w:r>
      </w:del>
    </w:p>
    <w:p w14:paraId="1B04BB33" w14:textId="77777777" w:rsidR="00F82853" w:rsidDel="00F82853" w:rsidRDefault="00F82853">
      <w:pPr>
        <w:pStyle w:val="TOC2"/>
        <w:rPr>
          <w:del w:id="1491" w:author="Peter Dobson" w:date="2016-04-13T11:32:00Z"/>
          <w:rFonts w:asciiTheme="minorHAnsi" w:eastAsiaTheme="minorEastAsia" w:hAnsiTheme="minorHAnsi" w:cstheme="minorBidi"/>
          <w:bCs w:val="0"/>
          <w:noProof/>
          <w:szCs w:val="22"/>
          <w:lang w:eastAsia="en-GB"/>
        </w:rPr>
      </w:pPr>
      <w:del w:id="1492" w:author="Peter Dobson" w:date="2016-04-13T11:32:00Z">
        <w:r w:rsidRPr="00F82853" w:rsidDel="00F82853">
          <w:rPr>
            <w:rStyle w:val="Hyperlink"/>
            <w:bCs w:val="0"/>
            <w:noProof/>
          </w:rPr>
          <w:delText>1.2</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Vertical axis</w:delText>
        </w:r>
        <w:r w:rsidDel="00F82853">
          <w:rPr>
            <w:noProof/>
            <w:webHidden/>
          </w:rPr>
          <w:tab/>
          <w:delText>18</w:delText>
        </w:r>
      </w:del>
    </w:p>
    <w:p w14:paraId="1F8E46EE" w14:textId="77777777" w:rsidR="00F82853" w:rsidDel="00F82853" w:rsidRDefault="00F82853">
      <w:pPr>
        <w:pStyle w:val="TOC2"/>
        <w:rPr>
          <w:del w:id="1493" w:author="Peter Dobson" w:date="2016-04-13T11:32:00Z"/>
          <w:rFonts w:asciiTheme="minorHAnsi" w:eastAsiaTheme="minorEastAsia" w:hAnsiTheme="minorHAnsi" w:cstheme="minorBidi"/>
          <w:bCs w:val="0"/>
          <w:noProof/>
          <w:szCs w:val="22"/>
          <w:lang w:eastAsia="en-GB"/>
        </w:rPr>
      </w:pPr>
      <w:del w:id="1494" w:author="Peter Dobson" w:date="2016-04-13T11:32:00Z">
        <w:r w:rsidRPr="00F82853" w:rsidDel="00F82853">
          <w:rPr>
            <w:rStyle w:val="Hyperlink"/>
            <w:bCs w:val="0"/>
            <w:noProof/>
          </w:rPr>
          <w:delText>1.3</w:delText>
        </w:r>
        <w:r w:rsidDel="00F82853">
          <w:rPr>
            <w:rFonts w:asciiTheme="minorHAnsi" w:eastAsiaTheme="minorEastAsia" w:hAnsiTheme="minorHAnsi" w:cstheme="minorBidi"/>
            <w:bCs w:val="0"/>
            <w:noProof/>
            <w:szCs w:val="22"/>
            <w:lang w:eastAsia="en-GB"/>
          </w:rPr>
          <w:tab/>
        </w:r>
        <w:r w:rsidRPr="00F82853" w:rsidDel="00F82853">
          <w:rPr>
            <w:rStyle w:val="Hyperlink"/>
            <w:bCs w:val="0"/>
            <w:noProof/>
          </w:rPr>
          <w:delText>Particular considerations</w:delText>
        </w:r>
        <w:r w:rsidDel="00F82853">
          <w:rPr>
            <w:noProof/>
            <w:webHidden/>
          </w:rPr>
          <w:tab/>
          <w:delText>18</w:delText>
        </w:r>
      </w:del>
    </w:p>
    <w:p w14:paraId="3043E32A" w14:textId="77777777" w:rsidR="0074683F" w:rsidRPr="00664225" w:rsidDel="00F82853" w:rsidRDefault="0074683F">
      <w:pPr>
        <w:pStyle w:val="TOC1"/>
        <w:rPr>
          <w:del w:id="1495" w:author="Peter Dobson" w:date="2016-04-13T11:28:00Z"/>
          <w:rFonts w:ascii="Calibri" w:hAnsi="Calibri"/>
          <w:b w:val="0"/>
          <w:bCs w:val="0"/>
          <w:caps w:val="0"/>
          <w:noProof/>
          <w:szCs w:val="22"/>
          <w:lang w:eastAsia="en-GB"/>
        </w:rPr>
      </w:pPr>
      <w:del w:id="1496" w:author="Peter Dobson" w:date="2016-04-13T11:28:00Z">
        <w:r w:rsidRPr="00F82853" w:rsidDel="00F82853">
          <w:rPr>
            <w:rStyle w:val="Hyperlink"/>
            <w:b w:val="0"/>
            <w:bCs w:val="0"/>
            <w:caps w:val="0"/>
            <w:noProof/>
            <w:rPrChange w:id="1497" w:author="Peter Dobson" w:date="2016-04-13T11:28:00Z">
              <w:rPr>
                <w:rStyle w:val="Hyperlink"/>
                <w:b w:val="0"/>
                <w:bCs w:val="0"/>
                <w:caps w:val="0"/>
              </w:rPr>
            </w:rPrChange>
          </w:rPr>
          <w:delText>Document Revisions</w:delText>
        </w:r>
        <w:r w:rsidRPr="00664225" w:rsidDel="00F82853">
          <w:rPr>
            <w:noProof/>
            <w:webHidden/>
          </w:rPr>
          <w:tab/>
        </w:r>
        <w:r w:rsidR="008D27F0" w:rsidRPr="00664225" w:rsidDel="00F82853">
          <w:rPr>
            <w:noProof/>
            <w:webHidden/>
          </w:rPr>
          <w:delText>2</w:delText>
        </w:r>
      </w:del>
    </w:p>
    <w:p w14:paraId="376E9FC5" w14:textId="77777777" w:rsidR="0074683F" w:rsidRPr="00664225" w:rsidDel="00F82853" w:rsidRDefault="0074683F">
      <w:pPr>
        <w:pStyle w:val="TOC1"/>
        <w:rPr>
          <w:del w:id="1498" w:author="Peter Dobson" w:date="2016-04-13T11:28:00Z"/>
          <w:rFonts w:ascii="Calibri" w:hAnsi="Calibri"/>
          <w:b w:val="0"/>
          <w:bCs w:val="0"/>
          <w:caps w:val="0"/>
          <w:noProof/>
          <w:szCs w:val="22"/>
          <w:lang w:eastAsia="en-GB"/>
        </w:rPr>
      </w:pPr>
      <w:del w:id="1499" w:author="Peter Dobson" w:date="2016-04-13T11:28:00Z">
        <w:r w:rsidRPr="00F82853" w:rsidDel="00F82853">
          <w:rPr>
            <w:rStyle w:val="Hyperlink"/>
            <w:b w:val="0"/>
            <w:bCs w:val="0"/>
            <w:caps w:val="0"/>
            <w:noProof/>
            <w:rPrChange w:id="1500" w:author="Peter Dobson" w:date="2016-04-13T11:28:00Z">
              <w:rPr>
                <w:rStyle w:val="Hyperlink"/>
                <w:b w:val="0"/>
                <w:bCs w:val="0"/>
                <w:caps w:val="0"/>
              </w:rPr>
            </w:rPrChange>
          </w:rPr>
          <w:delText>Table of Contents</w:delText>
        </w:r>
        <w:r w:rsidRPr="00664225" w:rsidDel="00F82853">
          <w:rPr>
            <w:noProof/>
            <w:webHidden/>
          </w:rPr>
          <w:tab/>
        </w:r>
        <w:r w:rsidR="008D27F0" w:rsidRPr="00664225" w:rsidDel="00F82853">
          <w:rPr>
            <w:noProof/>
            <w:webHidden/>
          </w:rPr>
          <w:delText>3</w:delText>
        </w:r>
      </w:del>
    </w:p>
    <w:p w14:paraId="29F4166B" w14:textId="77777777" w:rsidR="0074683F" w:rsidRPr="00664225" w:rsidDel="00F82853" w:rsidRDefault="0074683F">
      <w:pPr>
        <w:pStyle w:val="TOC1"/>
        <w:rPr>
          <w:del w:id="1501" w:author="Peter Dobson" w:date="2016-04-13T11:28:00Z"/>
          <w:rFonts w:ascii="Calibri" w:hAnsi="Calibri"/>
          <w:b w:val="0"/>
          <w:bCs w:val="0"/>
          <w:caps w:val="0"/>
          <w:noProof/>
          <w:szCs w:val="22"/>
          <w:lang w:eastAsia="en-GB"/>
        </w:rPr>
      </w:pPr>
      <w:del w:id="1502" w:author="Peter Dobson" w:date="2016-04-13T11:28:00Z">
        <w:r w:rsidRPr="00F82853" w:rsidDel="00F82853">
          <w:rPr>
            <w:rStyle w:val="Hyperlink"/>
            <w:b w:val="0"/>
            <w:bCs w:val="0"/>
            <w:caps w:val="0"/>
            <w:noProof/>
            <w:rPrChange w:id="1503" w:author="Peter Dobson" w:date="2016-04-13T11:28:00Z">
              <w:rPr>
                <w:rStyle w:val="Hyperlink"/>
                <w:b w:val="0"/>
                <w:bCs w:val="0"/>
                <w:caps w:val="0"/>
              </w:rPr>
            </w:rPrChange>
          </w:rPr>
          <w:delText>Index of Tables</w:delText>
        </w:r>
        <w:r w:rsidRPr="00664225" w:rsidDel="00F82853">
          <w:rPr>
            <w:noProof/>
            <w:webHidden/>
          </w:rPr>
          <w:tab/>
        </w:r>
        <w:r w:rsidR="008D27F0" w:rsidRPr="00664225" w:rsidDel="00F82853">
          <w:rPr>
            <w:noProof/>
            <w:webHidden/>
          </w:rPr>
          <w:delText>5</w:delText>
        </w:r>
      </w:del>
    </w:p>
    <w:p w14:paraId="140CD626" w14:textId="77777777" w:rsidR="0074683F" w:rsidRPr="00664225" w:rsidDel="00F82853" w:rsidRDefault="0074683F">
      <w:pPr>
        <w:pStyle w:val="TOC1"/>
        <w:rPr>
          <w:del w:id="1504" w:author="Peter Dobson" w:date="2016-04-13T11:28:00Z"/>
          <w:rFonts w:ascii="Calibri" w:hAnsi="Calibri"/>
          <w:b w:val="0"/>
          <w:bCs w:val="0"/>
          <w:caps w:val="0"/>
          <w:noProof/>
          <w:szCs w:val="22"/>
          <w:lang w:eastAsia="en-GB"/>
        </w:rPr>
      </w:pPr>
      <w:del w:id="1505" w:author="Peter Dobson" w:date="2016-04-13T11:28:00Z">
        <w:r w:rsidRPr="00F82853" w:rsidDel="00F82853">
          <w:rPr>
            <w:rStyle w:val="Hyperlink"/>
            <w:b w:val="0"/>
            <w:bCs w:val="0"/>
            <w:caps w:val="0"/>
            <w:noProof/>
            <w:rPrChange w:id="1506" w:author="Peter Dobson" w:date="2016-04-13T11:28:00Z">
              <w:rPr>
                <w:rStyle w:val="Hyperlink"/>
                <w:b w:val="0"/>
                <w:bCs w:val="0"/>
                <w:caps w:val="0"/>
              </w:rPr>
            </w:rPrChange>
          </w:rPr>
          <w:delText>Power Sources</w:delText>
        </w:r>
        <w:r w:rsidRPr="00664225" w:rsidDel="00F82853">
          <w:rPr>
            <w:noProof/>
            <w:webHidden/>
          </w:rPr>
          <w:tab/>
        </w:r>
        <w:r w:rsidR="008D27F0" w:rsidRPr="00664225" w:rsidDel="00F82853">
          <w:rPr>
            <w:noProof/>
            <w:webHidden/>
          </w:rPr>
          <w:delText>6</w:delText>
        </w:r>
      </w:del>
    </w:p>
    <w:p w14:paraId="4B802A06" w14:textId="77777777" w:rsidR="0074683F" w:rsidRPr="00664225" w:rsidDel="00F82853" w:rsidRDefault="0074683F">
      <w:pPr>
        <w:pStyle w:val="TOC1"/>
        <w:rPr>
          <w:del w:id="1507" w:author="Peter Dobson" w:date="2016-04-13T11:28:00Z"/>
          <w:rFonts w:ascii="Calibri" w:hAnsi="Calibri"/>
          <w:b w:val="0"/>
          <w:bCs w:val="0"/>
          <w:caps w:val="0"/>
          <w:noProof/>
          <w:szCs w:val="22"/>
          <w:lang w:eastAsia="en-GB"/>
        </w:rPr>
      </w:pPr>
      <w:del w:id="1508" w:author="Peter Dobson" w:date="2016-04-13T11:28:00Z">
        <w:r w:rsidRPr="00F82853" w:rsidDel="00F82853">
          <w:rPr>
            <w:rStyle w:val="Hyperlink"/>
            <w:b w:val="0"/>
            <w:bCs w:val="0"/>
            <w:caps w:val="0"/>
            <w:noProof/>
            <w:rPrChange w:id="1509" w:author="Peter Dobson" w:date="2016-04-13T11:28:00Z">
              <w:rPr>
                <w:rStyle w:val="Hyperlink"/>
                <w:b w:val="0"/>
                <w:bCs w:val="0"/>
                <w:caps w:val="0"/>
              </w:rPr>
            </w:rPrChange>
          </w:rPr>
          <w:delText>1</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10" w:author="Peter Dobson" w:date="2016-04-13T11:28:00Z">
              <w:rPr>
                <w:rStyle w:val="Hyperlink"/>
                <w:b w:val="0"/>
                <w:bCs w:val="0"/>
                <w:caps w:val="0"/>
              </w:rPr>
            </w:rPrChange>
          </w:rPr>
          <w:delText>Introduction</w:delText>
        </w:r>
        <w:r w:rsidRPr="00664225" w:rsidDel="00F82853">
          <w:rPr>
            <w:noProof/>
            <w:webHidden/>
          </w:rPr>
          <w:tab/>
        </w:r>
        <w:r w:rsidR="008D27F0" w:rsidRPr="00664225" w:rsidDel="00F82853">
          <w:rPr>
            <w:noProof/>
            <w:webHidden/>
          </w:rPr>
          <w:delText>6</w:delText>
        </w:r>
      </w:del>
    </w:p>
    <w:p w14:paraId="0ED90731" w14:textId="77777777" w:rsidR="0074683F" w:rsidRPr="00664225" w:rsidDel="00F82853" w:rsidRDefault="0074683F">
      <w:pPr>
        <w:pStyle w:val="TOC2"/>
        <w:rPr>
          <w:del w:id="1511" w:author="Peter Dobson" w:date="2016-04-13T11:28:00Z"/>
          <w:rFonts w:ascii="Calibri" w:hAnsi="Calibri" w:cs="Arial"/>
          <w:bCs w:val="0"/>
          <w:noProof/>
          <w:szCs w:val="22"/>
          <w:lang w:eastAsia="en-GB"/>
        </w:rPr>
      </w:pPr>
      <w:del w:id="1512" w:author="Peter Dobson" w:date="2016-04-13T11:28:00Z">
        <w:r w:rsidRPr="00F82853" w:rsidDel="00F82853">
          <w:rPr>
            <w:rStyle w:val="Hyperlink"/>
            <w:bCs w:val="0"/>
            <w:noProof/>
            <w:rPrChange w:id="1513" w:author="Peter Dobson" w:date="2016-04-13T11:28:00Z">
              <w:rPr>
                <w:rStyle w:val="Hyperlink"/>
                <w:bCs w:val="0"/>
              </w:rPr>
            </w:rPrChange>
          </w:rPr>
          <w:delText>1.1</w:delText>
        </w:r>
        <w:r w:rsidRPr="00664225" w:rsidDel="00F82853">
          <w:rPr>
            <w:rFonts w:ascii="Calibri" w:hAnsi="Calibri" w:cs="Arial"/>
            <w:bCs w:val="0"/>
            <w:noProof/>
            <w:szCs w:val="22"/>
            <w:lang w:eastAsia="en-GB"/>
          </w:rPr>
          <w:tab/>
        </w:r>
        <w:r w:rsidRPr="00F82853" w:rsidDel="00F82853">
          <w:rPr>
            <w:rStyle w:val="Hyperlink"/>
            <w:bCs w:val="0"/>
            <w:noProof/>
            <w:rPrChange w:id="1514" w:author="Peter Dobson" w:date="2016-04-13T11:28:00Z">
              <w:rPr>
                <w:rStyle w:val="Hyperlink"/>
                <w:bCs w:val="0"/>
              </w:rPr>
            </w:rPrChange>
          </w:rPr>
          <w:delText>Scope and purpose</w:delText>
        </w:r>
        <w:r w:rsidRPr="00664225" w:rsidDel="00F82853">
          <w:rPr>
            <w:noProof/>
            <w:webHidden/>
          </w:rPr>
          <w:tab/>
        </w:r>
        <w:r w:rsidR="008D27F0" w:rsidRPr="00664225" w:rsidDel="00F82853">
          <w:rPr>
            <w:noProof/>
            <w:webHidden/>
          </w:rPr>
          <w:delText>6</w:delText>
        </w:r>
      </w:del>
    </w:p>
    <w:p w14:paraId="36F5A291" w14:textId="77777777" w:rsidR="0074683F" w:rsidRPr="00664225" w:rsidDel="00F82853" w:rsidRDefault="0074683F">
      <w:pPr>
        <w:pStyle w:val="TOC2"/>
        <w:rPr>
          <w:del w:id="1515" w:author="Peter Dobson" w:date="2016-04-13T11:28:00Z"/>
          <w:rFonts w:ascii="Calibri" w:hAnsi="Calibri" w:cs="Arial"/>
          <w:bCs w:val="0"/>
          <w:noProof/>
          <w:szCs w:val="22"/>
          <w:lang w:eastAsia="en-GB"/>
        </w:rPr>
      </w:pPr>
      <w:del w:id="1516" w:author="Peter Dobson" w:date="2016-04-13T11:28:00Z">
        <w:r w:rsidRPr="00F82853" w:rsidDel="00F82853">
          <w:rPr>
            <w:rStyle w:val="Hyperlink"/>
            <w:bCs w:val="0"/>
            <w:noProof/>
            <w:rPrChange w:id="1517" w:author="Peter Dobson" w:date="2016-04-13T11:28:00Z">
              <w:rPr>
                <w:rStyle w:val="Hyperlink"/>
                <w:bCs w:val="0"/>
              </w:rPr>
            </w:rPrChange>
          </w:rPr>
          <w:delText>1.2</w:delText>
        </w:r>
        <w:r w:rsidRPr="00664225" w:rsidDel="00F82853">
          <w:rPr>
            <w:rFonts w:ascii="Calibri" w:hAnsi="Calibri" w:cs="Arial"/>
            <w:bCs w:val="0"/>
            <w:noProof/>
            <w:szCs w:val="22"/>
            <w:lang w:eastAsia="en-GB"/>
          </w:rPr>
          <w:tab/>
        </w:r>
        <w:r w:rsidRPr="00F82853" w:rsidDel="00F82853">
          <w:rPr>
            <w:rStyle w:val="Hyperlink"/>
            <w:bCs w:val="0"/>
            <w:noProof/>
            <w:rPrChange w:id="1518" w:author="Peter Dobson" w:date="2016-04-13T11:28:00Z">
              <w:rPr>
                <w:rStyle w:val="Hyperlink"/>
                <w:bCs w:val="0"/>
              </w:rPr>
            </w:rPrChange>
          </w:rPr>
          <w:delText>Practical Guide to Choice of Energy Systems</w:delText>
        </w:r>
        <w:r w:rsidRPr="00664225" w:rsidDel="00F82853">
          <w:rPr>
            <w:noProof/>
            <w:webHidden/>
          </w:rPr>
          <w:tab/>
        </w:r>
        <w:r w:rsidR="008D27F0" w:rsidRPr="00664225" w:rsidDel="00F82853">
          <w:rPr>
            <w:noProof/>
            <w:webHidden/>
          </w:rPr>
          <w:delText>6</w:delText>
        </w:r>
      </w:del>
    </w:p>
    <w:p w14:paraId="086A5E42" w14:textId="77777777" w:rsidR="0074683F" w:rsidRPr="00664225" w:rsidDel="00F82853" w:rsidRDefault="0074683F">
      <w:pPr>
        <w:pStyle w:val="TOC1"/>
        <w:rPr>
          <w:del w:id="1519" w:author="Peter Dobson" w:date="2016-04-13T11:28:00Z"/>
          <w:rFonts w:ascii="Calibri" w:hAnsi="Calibri"/>
          <w:b w:val="0"/>
          <w:bCs w:val="0"/>
          <w:caps w:val="0"/>
          <w:noProof/>
          <w:szCs w:val="22"/>
          <w:lang w:eastAsia="en-GB"/>
        </w:rPr>
      </w:pPr>
      <w:del w:id="1520" w:author="Peter Dobson" w:date="2016-04-13T11:28:00Z">
        <w:r w:rsidRPr="00F82853" w:rsidDel="00F82853">
          <w:rPr>
            <w:rStyle w:val="Hyperlink"/>
            <w:b w:val="0"/>
            <w:bCs w:val="0"/>
            <w:caps w:val="0"/>
            <w:noProof/>
            <w:rPrChange w:id="1521" w:author="Peter Dobson" w:date="2016-04-13T11:28:00Z">
              <w:rPr>
                <w:rStyle w:val="Hyperlink"/>
                <w:b w:val="0"/>
                <w:bCs w:val="0"/>
                <w:caps w:val="0"/>
              </w:rPr>
            </w:rPrChange>
          </w:rPr>
          <w:delText>2</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22" w:author="Peter Dobson" w:date="2016-04-13T11:28:00Z">
              <w:rPr>
                <w:rStyle w:val="Hyperlink"/>
                <w:b w:val="0"/>
                <w:bCs w:val="0"/>
                <w:caps w:val="0"/>
              </w:rPr>
            </w:rPrChange>
          </w:rPr>
          <w:delText>How to use this guideline</w:delText>
        </w:r>
        <w:r w:rsidRPr="00664225" w:rsidDel="00F82853">
          <w:rPr>
            <w:noProof/>
            <w:webHidden/>
          </w:rPr>
          <w:tab/>
        </w:r>
        <w:r w:rsidR="008D27F0" w:rsidRPr="00664225" w:rsidDel="00F82853">
          <w:rPr>
            <w:noProof/>
            <w:webHidden/>
          </w:rPr>
          <w:delText>6</w:delText>
        </w:r>
      </w:del>
    </w:p>
    <w:p w14:paraId="73AECBB0" w14:textId="77777777" w:rsidR="0074683F" w:rsidRPr="00664225" w:rsidDel="00F82853" w:rsidRDefault="0074683F">
      <w:pPr>
        <w:pStyle w:val="TOC1"/>
        <w:rPr>
          <w:del w:id="1523" w:author="Peter Dobson" w:date="2016-04-13T11:28:00Z"/>
          <w:rFonts w:ascii="Calibri" w:hAnsi="Calibri"/>
          <w:b w:val="0"/>
          <w:bCs w:val="0"/>
          <w:caps w:val="0"/>
          <w:noProof/>
          <w:szCs w:val="22"/>
          <w:lang w:eastAsia="en-GB"/>
        </w:rPr>
      </w:pPr>
      <w:del w:id="1524" w:author="Peter Dobson" w:date="2016-04-13T11:28:00Z">
        <w:r w:rsidRPr="00F82853" w:rsidDel="00F82853">
          <w:rPr>
            <w:rStyle w:val="Hyperlink"/>
            <w:b w:val="0"/>
            <w:bCs w:val="0"/>
            <w:caps w:val="0"/>
            <w:noProof/>
            <w:rPrChange w:id="1525" w:author="Peter Dobson" w:date="2016-04-13T11:28:00Z">
              <w:rPr>
                <w:rStyle w:val="Hyperlink"/>
                <w:b w:val="0"/>
                <w:bCs w:val="0"/>
                <w:caps w:val="0"/>
              </w:rPr>
            </w:rPrChange>
          </w:rPr>
          <w:delText>3</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26" w:author="Peter Dobson" w:date="2016-04-13T11:28:00Z">
              <w:rPr>
                <w:rStyle w:val="Hyperlink"/>
                <w:b w:val="0"/>
                <w:bCs w:val="0"/>
                <w:caps w:val="0"/>
              </w:rPr>
            </w:rPrChange>
          </w:rPr>
          <w:delText>Alternating Current (AC) UTILITY POWER</w:delText>
        </w:r>
        <w:r w:rsidRPr="00664225" w:rsidDel="00F82853">
          <w:rPr>
            <w:noProof/>
            <w:webHidden/>
          </w:rPr>
          <w:tab/>
        </w:r>
        <w:r w:rsidR="008D27F0" w:rsidRPr="00664225" w:rsidDel="00F82853">
          <w:rPr>
            <w:noProof/>
            <w:webHidden/>
          </w:rPr>
          <w:delText>6</w:delText>
        </w:r>
      </w:del>
    </w:p>
    <w:p w14:paraId="13C9043E" w14:textId="77777777" w:rsidR="0074683F" w:rsidRPr="00664225" w:rsidDel="00F82853" w:rsidRDefault="0074683F">
      <w:pPr>
        <w:pStyle w:val="TOC2"/>
        <w:rPr>
          <w:del w:id="1527" w:author="Peter Dobson" w:date="2016-04-13T11:28:00Z"/>
          <w:rFonts w:ascii="Calibri" w:hAnsi="Calibri" w:cs="Arial"/>
          <w:bCs w:val="0"/>
          <w:noProof/>
          <w:szCs w:val="22"/>
          <w:lang w:eastAsia="en-GB"/>
        </w:rPr>
      </w:pPr>
      <w:del w:id="1528" w:author="Peter Dobson" w:date="2016-04-13T11:28:00Z">
        <w:r w:rsidRPr="00F82853" w:rsidDel="00F82853">
          <w:rPr>
            <w:rStyle w:val="Hyperlink"/>
            <w:bCs w:val="0"/>
            <w:noProof/>
            <w:rPrChange w:id="1529" w:author="Peter Dobson" w:date="2016-04-13T11:28:00Z">
              <w:rPr>
                <w:rStyle w:val="Hyperlink"/>
                <w:bCs w:val="0"/>
              </w:rPr>
            </w:rPrChange>
          </w:rPr>
          <w:delText>3.1</w:delText>
        </w:r>
        <w:r w:rsidRPr="00664225" w:rsidDel="00F82853">
          <w:rPr>
            <w:rFonts w:ascii="Calibri" w:hAnsi="Calibri" w:cs="Arial"/>
            <w:bCs w:val="0"/>
            <w:noProof/>
            <w:szCs w:val="22"/>
            <w:lang w:eastAsia="en-GB"/>
          </w:rPr>
          <w:tab/>
        </w:r>
        <w:r w:rsidRPr="00F82853" w:rsidDel="00F82853">
          <w:rPr>
            <w:rStyle w:val="Hyperlink"/>
            <w:bCs w:val="0"/>
            <w:noProof/>
            <w:rPrChange w:id="1530"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6</w:delText>
        </w:r>
      </w:del>
    </w:p>
    <w:p w14:paraId="21B4882E" w14:textId="77777777" w:rsidR="0074683F" w:rsidRPr="00664225" w:rsidDel="00F82853" w:rsidRDefault="0074683F">
      <w:pPr>
        <w:pStyle w:val="TOC2"/>
        <w:rPr>
          <w:del w:id="1531" w:author="Peter Dobson" w:date="2016-04-13T11:28:00Z"/>
          <w:rFonts w:ascii="Calibri" w:hAnsi="Calibri" w:cs="Arial"/>
          <w:bCs w:val="0"/>
          <w:noProof/>
          <w:szCs w:val="22"/>
          <w:lang w:eastAsia="en-GB"/>
        </w:rPr>
      </w:pPr>
      <w:del w:id="1532" w:author="Peter Dobson" w:date="2016-04-13T11:28:00Z">
        <w:r w:rsidRPr="00F82853" w:rsidDel="00F82853">
          <w:rPr>
            <w:rStyle w:val="Hyperlink"/>
            <w:bCs w:val="0"/>
            <w:noProof/>
            <w:rPrChange w:id="1533" w:author="Peter Dobson" w:date="2016-04-13T11:28:00Z">
              <w:rPr>
                <w:rStyle w:val="Hyperlink"/>
                <w:bCs w:val="0"/>
              </w:rPr>
            </w:rPrChange>
          </w:rPr>
          <w:delText>3.2</w:delText>
        </w:r>
        <w:r w:rsidRPr="00664225" w:rsidDel="00F82853">
          <w:rPr>
            <w:rFonts w:ascii="Calibri" w:hAnsi="Calibri" w:cs="Arial"/>
            <w:bCs w:val="0"/>
            <w:noProof/>
            <w:szCs w:val="22"/>
            <w:lang w:eastAsia="en-GB"/>
          </w:rPr>
          <w:tab/>
        </w:r>
        <w:r w:rsidRPr="00F82853" w:rsidDel="00F82853">
          <w:rPr>
            <w:rStyle w:val="Hyperlink"/>
            <w:bCs w:val="0"/>
            <w:noProof/>
            <w:rPrChange w:id="1534"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6</w:delText>
        </w:r>
      </w:del>
    </w:p>
    <w:p w14:paraId="25D91565" w14:textId="77777777" w:rsidR="0074683F" w:rsidRPr="00664225" w:rsidDel="00F82853" w:rsidRDefault="0074683F">
      <w:pPr>
        <w:pStyle w:val="TOC2"/>
        <w:rPr>
          <w:del w:id="1535" w:author="Peter Dobson" w:date="2016-04-13T11:28:00Z"/>
          <w:rFonts w:ascii="Calibri" w:hAnsi="Calibri" w:cs="Arial"/>
          <w:bCs w:val="0"/>
          <w:noProof/>
          <w:szCs w:val="22"/>
          <w:lang w:eastAsia="en-GB"/>
        </w:rPr>
      </w:pPr>
      <w:del w:id="1536" w:author="Peter Dobson" w:date="2016-04-13T11:28:00Z">
        <w:r w:rsidRPr="00F82853" w:rsidDel="00F82853">
          <w:rPr>
            <w:rStyle w:val="Hyperlink"/>
            <w:bCs w:val="0"/>
            <w:noProof/>
            <w:rPrChange w:id="1537" w:author="Peter Dobson" w:date="2016-04-13T11:28:00Z">
              <w:rPr>
                <w:rStyle w:val="Hyperlink"/>
                <w:bCs w:val="0"/>
              </w:rPr>
            </w:rPrChange>
          </w:rPr>
          <w:delText>3.3</w:delText>
        </w:r>
        <w:r w:rsidRPr="00664225" w:rsidDel="00F82853">
          <w:rPr>
            <w:rFonts w:ascii="Calibri" w:hAnsi="Calibri" w:cs="Arial"/>
            <w:bCs w:val="0"/>
            <w:noProof/>
            <w:szCs w:val="22"/>
            <w:lang w:eastAsia="en-GB"/>
          </w:rPr>
          <w:tab/>
        </w:r>
        <w:r w:rsidRPr="00F82853" w:rsidDel="00F82853">
          <w:rPr>
            <w:rStyle w:val="Hyperlink"/>
            <w:bCs w:val="0"/>
            <w:noProof/>
            <w:rPrChange w:id="1538"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6</w:delText>
        </w:r>
      </w:del>
    </w:p>
    <w:p w14:paraId="14167E83" w14:textId="77777777" w:rsidR="0074683F" w:rsidRPr="00664225" w:rsidDel="00F82853" w:rsidRDefault="0074683F">
      <w:pPr>
        <w:pStyle w:val="TOC1"/>
        <w:rPr>
          <w:del w:id="1539" w:author="Peter Dobson" w:date="2016-04-13T11:28:00Z"/>
          <w:rFonts w:ascii="Calibri" w:hAnsi="Calibri"/>
          <w:b w:val="0"/>
          <w:bCs w:val="0"/>
          <w:caps w:val="0"/>
          <w:noProof/>
          <w:szCs w:val="22"/>
          <w:lang w:eastAsia="en-GB"/>
        </w:rPr>
      </w:pPr>
      <w:del w:id="1540" w:author="Peter Dobson" w:date="2016-04-13T11:28:00Z">
        <w:r w:rsidRPr="00F82853" w:rsidDel="00F82853">
          <w:rPr>
            <w:rStyle w:val="Hyperlink"/>
            <w:b w:val="0"/>
            <w:bCs w:val="0"/>
            <w:caps w:val="0"/>
            <w:noProof/>
            <w:rPrChange w:id="1541" w:author="Peter Dobson" w:date="2016-04-13T11:28:00Z">
              <w:rPr>
                <w:rStyle w:val="Hyperlink"/>
                <w:b w:val="0"/>
                <w:bCs w:val="0"/>
                <w:caps w:val="0"/>
              </w:rPr>
            </w:rPrChange>
          </w:rPr>
          <w:delText>4</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42" w:author="Peter Dobson" w:date="2016-04-13T11:28:00Z">
              <w:rPr>
                <w:rStyle w:val="Hyperlink"/>
                <w:b w:val="0"/>
                <w:bCs w:val="0"/>
                <w:caps w:val="0"/>
              </w:rPr>
            </w:rPrChange>
          </w:rPr>
          <w:delText>PHOTOVOLTAIC POWER (PV)</w:delText>
        </w:r>
        <w:r w:rsidRPr="00664225" w:rsidDel="00F82853">
          <w:rPr>
            <w:noProof/>
            <w:webHidden/>
          </w:rPr>
          <w:tab/>
        </w:r>
        <w:r w:rsidR="008D27F0" w:rsidRPr="00664225" w:rsidDel="00F82853">
          <w:rPr>
            <w:noProof/>
            <w:webHidden/>
          </w:rPr>
          <w:delText>7</w:delText>
        </w:r>
      </w:del>
    </w:p>
    <w:p w14:paraId="3E00319F" w14:textId="77777777" w:rsidR="0074683F" w:rsidRPr="00664225" w:rsidDel="00F82853" w:rsidRDefault="0074683F">
      <w:pPr>
        <w:pStyle w:val="TOC2"/>
        <w:rPr>
          <w:del w:id="1543" w:author="Peter Dobson" w:date="2016-04-13T11:28:00Z"/>
          <w:rFonts w:ascii="Calibri" w:hAnsi="Calibri" w:cs="Arial"/>
          <w:bCs w:val="0"/>
          <w:noProof/>
          <w:szCs w:val="22"/>
          <w:lang w:eastAsia="en-GB"/>
        </w:rPr>
      </w:pPr>
      <w:del w:id="1544" w:author="Peter Dobson" w:date="2016-04-13T11:28:00Z">
        <w:r w:rsidRPr="00F82853" w:rsidDel="00F82853">
          <w:rPr>
            <w:rStyle w:val="Hyperlink"/>
            <w:bCs w:val="0"/>
            <w:noProof/>
            <w:rPrChange w:id="1545" w:author="Peter Dobson" w:date="2016-04-13T11:28:00Z">
              <w:rPr>
                <w:rStyle w:val="Hyperlink"/>
                <w:bCs w:val="0"/>
              </w:rPr>
            </w:rPrChange>
          </w:rPr>
          <w:delText>4.1</w:delText>
        </w:r>
        <w:r w:rsidRPr="00664225" w:rsidDel="00F82853">
          <w:rPr>
            <w:rFonts w:ascii="Calibri" w:hAnsi="Calibri" w:cs="Arial"/>
            <w:bCs w:val="0"/>
            <w:noProof/>
            <w:szCs w:val="22"/>
            <w:lang w:eastAsia="en-GB"/>
          </w:rPr>
          <w:tab/>
        </w:r>
        <w:r w:rsidRPr="00F82853" w:rsidDel="00F82853">
          <w:rPr>
            <w:rStyle w:val="Hyperlink"/>
            <w:bCs w:val="0"/>
            <w:noProof/>
            <w:rPrChange w:id="1546"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7</w:delText>
        </w:r>
      </w:del>
    </w:p>
    <w:p w14:paraId="287C65EC" w14:textId="77777777" w:rsidR="0074683F" w:rsidRPr="00664225" w:rsidDel="00F82853" w:rsidRDefault="0074683F">
      <w:pPr>
        <w:pStyle w:val="TOC2"/>
        <w:rPr>
          <w:del w:id="1547" w:author="Peter Dobson" w:date="2016-04-13T11:28:00Z"/>
          <w:rFonts w:ascii="Calibri" w:hAnsi="Calibri" w:cs="Arial"/>
          <w:bCs w:val="0"/>
          <w:noProof/>
          <w:szCs w:val="22"/>
          <w:lang w:eastAsia="en-GB"/>
        </w:rPr>
      </w:pPr>
      <w:del w:id="1548" w:author="Peter Dobson" w:date="2016-04-13T11:28:00Z">
        <w:r w:rsidRPr="00F82853" w:rsidDel="00F82853">
          <w:rPr>
            <w:rStyle w:val="Hyperlink"/>
            <w:bCs w:val="0"/>
            <w:noProof/>
            <w:rPrChange w:id="1549" w:author="Peter Dobson" w:date="2016-04-13T11:28:00Z">
              <w:rPr>
                <w:rStyle w:val="Hyperlink"/>
                <w:bCs w:val="0"/>
              </w:rPr>
            </w:rPrChange>
          </w:rPr>
          <w:delText>4.2</w:delText>
        </w:r>
        <w:r w:rsidRPr="00664225" w:rsidDel="00F82853">
          <w:rPr>
            <w:rFonts w:ascii="Calibri" w:hAnsi="Calibri" w:cs="Arial"/>
            <w:bCs w:val="0"/>
            <w:noProof/>
            <w:szCs w:val="22"/>
            <w:lang w:eastAsia="en-GB"/>
          </w:rPr>
          <w:tab/>
        </w:r>
        <w:r w:rsidRPr="00F82853" w:rsidDel="00F82853">
          <w:rPr>
            <w:rStyle w:val="Hyperlink"/>
            <w:bCs w:val="0"/>
            <w:noProof/>
            <w:rPrChange w:id="1550"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7</w:delText>
        </w:r>
      </w:del>
    </w:p>
    <w:p w14:paraId="475EDB50" w14:textId="77777777" w:rsidR="0074683F" w:rsidRPr="00664225" w:rsidDel="00F82853" w:rsidRDefault="0074683F">
      <w:pPr>
        <w:pStyle w:val="TOC2"/>
        <w:rPr>
          <w:del w:id="1551" w:author="Peter Dobson" w:date="2016-04-13T11:28:00Z"/>
          <w:rFonts w:ascii="Calibri" w:hAnsi="Calibri" w:cs="Arial"/>
          <w:bCs w:val="0"/>
          <w:noProof/>
          <w:szCs w:val="22"/>
          <w:lang w:eastAsia="en-GB"/>
        </w:rPr>
      </w:pPr>
      <w:del w:id="1552" w:author="Peter Dobson" w:date="2016-04-13T11:28:00Z">
        <w:r w:rsidRPr="00F82853" w:rsidDel="00F82853">
          <w:rPr>
            <w:rStyle w:val="Hyperlink"/>
            <w:bCs w:val="0"/>
            <w:noProof/>
            <w:rPrChange w:id="1553" w:author="Peter Dobson" w:date="2016-04-13T11:28:00Z">
              <w:rPr>
                <w:rStyle w:val="Hyperlink"/>
                <w:bCs w:val="0"/>
              </w:rPr>
            </w:rPrChange>
          </w:rPr>
          <w:delText>4.3</w:delText>
        </w:r>
        <w:r w:rsidRPr="00664225" w:rsidDel="00F82853">
          <w:rPr>
            <w:rFonts w:ascii="Calibri" w:hAnsi="Calibri" w:cs="Arial"/>
            <w:bCs w:val="0"/>
            <w:noProof/>
            <w:szCs w:val="22"/>
            <w:lang w:eastAsia="en-GB"/>
          </w:rPr>
          <w:tab/>
        </w:r>
        <w:r w:rsidRPr="00F82853" w:rsidDel="00F82853">
          <w:rPr>
            <w:rStyle w:val="Hyperlink"/>
            <w:bCs w:val="0"/>
            <w:noProof/>
            <w:rPrChange w:id="1554"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7</w:delText>
        </w:r>
      </w:del>
    </w:p>
    <w:p w14:paraId="1D1057F8" w14:textId="77777777" w:rsidR="0074683F" w:rsidRPr="00664225" w:rsidDel="00F82853" w:rsidRDefault="0074683F">
      <w:pPr>
        <w:pStyle w:val="TOC2"/>
        <w:rPr>
          <w:del w:id="1555" w:author="Peter Dobson" w:date="2016-04-13T11:28:00Z"/>
          <w:rFonts w:ascii="Calibri" w:hAnsi="Calibri" w:cs="Arial"/>
          <w:bCs w:val="0"/>
          <w:noProof/>
          <w:szCs w:val="22"/>
          <w:lang w:eastAsia="en-GB"/>
        </w:rPr>
      </w:pPr>
      <w:del w:id="1556" w:author="Peter Dobson" w:date="2016-04-13T11:28:00Z">
        <w:r w:rsidRPr="00F82853" w:rsidDel="00F82853">
          <w:rPr>
            <w:rStyle w:val="Hyperlink"/>
            <w:bCs w:val="0"/>
            <w:noProof/>
            <w:rPrChange w:id="1557" w:author="Peter Dobson" w:date="2016-04-13T11:28:00Z">
              <w:rPr>
                <w:rStyle w:val="Hyperlink"/>
                <w:bCs w:val="0"/>
              </w:rPr>
            </w:rPrChange>
          </w:rPr>
          <w:delText>4.4</w:delText>
        </w:r>
        <w:r w:rsidRPr="00664225" w:rsidDel="00F82853">
          <w:rPr>
            <w:rFonts w:ascii="Calibri" w:hAnsi="Calibri" w:cs="Arial"/>
            <w:bCs w:val="0"/>
            <w:noProof/>
            <w:szCs w:val="22"/>
            <w:lang w:eastAsia="en-GB"/>
          </w:rPr>
          <w:tab/>
        </w:r>
        <w:r w:rsidRPr="00F82853" w:rsidDel="00F82853">
          <w:rPr>
            <w:rStyle w:val="Hyperlink"/>
            <w:bCs w:val="0"/>
            <w:noProof/>
            <w:rPrChange w:id="1558" w:author="Peter Dobson" w:date="2016-04-13T11:28:00Z">
              <w:rPr>
                <w:rStyle w:val="Hyperlink"/>
                <w:bCs w:val="0"/>
              </w:rPr>
            </w:rPrChange>
          </w:rPr>
          <w:delText>Detailed information:</w:delText>
        </w:r>
        <w:r w:rsidRPr="00664225" w:rsidDel="00F82853">
          <w:rPr>
            <w:noProof/>
            <w:webHidden/>
          </w:rPr>
          <w:tab/>
        </w:r>
        <w:r w:rsidR="008D27F0" w:rsidRPr="00664225" w:rsidDel="00F82853">
          <w:rPr>
            <w:noProof/>
            <w:webHidden/>
          </w:rPr>
          <w:delText>7</w:delText>
        </w:r>
      </w:del>
    </w:p>
    <w:p w14:paraId="170B78A6" w14:textId="77777777" w:rsidR="0074683F" w:rsidRPr="00664225" w:rsidDel="00F82853" w:rsidRDefault="0074683F">
      <w:pPr>
        <w:pStyle w:val="TOC1"/>
        <w:rPr>
          <w:del w:id="1559" w:author="Peter Dobson" w:date="2016-04-13T11:28:00Z"/>
          <w:rFonts w:ascii="Calibri" w:hAnsi="Calibri"/>
          <w:b w:val="0"/>
          <w:bCs w:val="0"/>
          <w:caps w:val="0"/>
          <w:noProof/>
          <w:szCs w:val="22"/>
          <w:lang w:eastAsia="en-GB"/>
        </w:rPr>
      </w:pPr>
      <w:del w:id="1560" w:author="Peter Dobson" w:date="2016-04-13T11:28:00Z">
        <w:r w:rsidRPr="00F82853" w:rsidDel="00F82853">
          <w:rPr>
            <w:rStyle w:val="Hyperlink"/>
            <w:b w:val="0"/>
            <w:bCs w:val="0"/>
            <w:caps w:val="0"/>
            <w:noProof/>
            <w:rPrChange w:id="1561" w:author="Peter Dobson" w:date="2016-04-13T11:28:00Z">
              <w:rPr>
                <w:rStyle w:val="Hyperlink"/>
                <w:b w:val="0"/>
                <w:bCs w:val="0"/>
                <w:caps w:val="0"/>
              </w:rPr>
            </w:rPrChange>
          </w:rPr>
          <w:delText>5</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62" w:author="Peter Dobson" w:date="2016-04-13T11:28:00Z">
              <w:rPr>
                <w:rStyle w:val="Hyperlink"/>
                <w:b w:val="0"/>
                <w:bCs w:val="0"/>
                <w:caps w:val="0"/>
              </w:rPr>
            </w:rPrChange>
          </w:rPr>
          <w:delText>Wind power</w:delText>
        </w:r>
        <w:r w:rsidRPr="00664225" w:rsidDel="00F82853">
          <w:rPr>
            <w:noProof/>
            <w:webHidden/>
          </w:rPr>
          <w:tab/>
        </w:r>
        <w:r w:rsidR="008D27F0" w:rsidRPr="00664225" w:rsidDel="00F82853">
          <w:rPr>
            <w:noProof/>
            <w:webHidden/>
          </w:rPr>
          <w:delText>7</w:delText>
        </w:r>
      </w:del>
    </w:p>
    <w:p w14:paraId="2E202A95" w14:textId="77777777" w:rsidR="0074683F" w:rsidRPr="00664225" w:rsidDel="00F82853" w:rsidRDefault="0074683F">
      <w:pPr>
        <w:pStyle w:val="TOC2"/>
        <w:rPr>
          <w:del w:id="1563" w:author="Peter Dobson" w:date="2016-04-13T11:28:00Z"/>
          <w:rFonts w:ascii="Calibri" w:hAnsi="Calibri" w:cs="Arial"/>
          <w:bCs w:val="0"/>
          <w:noProof/>
          <w:szCs w:val="22"/>
          <w:lang w:eastAsia="en-GB"/>
        </w:rPr>
      </w:pPr>
      <w:del w:id="1564" w:author="Peter Dobson" w:date="2016-04-13T11:28:00Z">
        <w:r w:rsidRPr="00F82853" w:rsidDel="00F82853">
          <w:rPr>
            <w:rStyle w:val="Hyperlink"/>
            <w:bCs w:val="0"/>
            <w:noProof/>
            <w:rPrChange w:id="1565" w:author="Peter Dobson" w:date="2016-04-13T11:28:00Z">
              <w:rPr>
                <w:rStyle w:val="Hyperlink"/>
                <w:bCs w:val="0"/>
              </w:rPr>
            </w:rPrChange>
          </w:rPr>
          <w:delText>5.1</w:delText>
        </w:r>
        <w:r w:rsidRPr="00664225" w:rsidDel="00F82853">
          <w:rPr>
            <w:rFonts w:ascii="Calibri" w:hAnsi="Calibri" w:cs="Arial"/>
            <w:bCs w:val="0"/>
            <w:noProof/>
            <w:szCs w:val="22"/>
            <w:lang w:eastAsia="en-GB"/>
          </w:rPr>
          <w:tab/>
        </w:r>
        <w:r w:rsidRPr="00F82853" w:rsidDel="00F82853">
          <w:rPr>
            <w:rStyle w:val="Hyperlink"/>
            <w:bCs w:val="0"/>
            <w:noProof/>
            <w:rPrChange w:id="1566"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7</w:delText>
        </w:r>
      </w:del>
    </w:p>
    <w:p w14:paraId="230E6B66" w14:textId="77777777" w:rsidR="0074683F" w:rsidRPr="00664225" w:rsidDel="00F82853" w:rsidRDefault="0074683F">
      <w:pPr>
        <w:pStyle w:val="TOC2"/>
        <w:rPr>
          <w:del w:id="1567" w:author="Peter Dobson" w:date="2016-04-13T11:28:00Z"/>
          <w:rFonts w:ascii="Calibri" w:hAnsi="Calibri" w:cs="Arial"/>
          <w:bCs w:val="0"/>
          <w:noProof/>
          <w:szCs w:val="22"/>
          <w:lang w:eastAsia="en-GB"/>
        </w:rPr>
      </w:pPr>
      <w:del w:id="1568" w:author="Peter Dobson" w:date="2016-04-13T11:28:00Z">
        <w:r w:rsidRPr="00F82853" w:rsidDel="00F82853">
          <w:rPr>
            <w:rStyle w:val="Hyperlink"/>
            <w:bCs w:val="0"/>
            <w:noProof/>
            <w:rPrChange w:id="1569" w:author="Peter Dobson" w:date="2016-04-13T11:28:00Z">
              <w:rPr>
                <w:rStyle w:val="Hyperlink"/>
                <w:bCs w:val="0"/>
              </w:rPr>
            </w:rPrChange>
          </w:rPr>
          <w:delText>5.2</w:delText>
        </w:r>
        <w:r w:rsidRPr="00664225" w:rsidDel="00F82853">
          <w:rPr>
            <w:rFonts w:ascii="Calibri" w:hAnsi="Calibri" w:cs="Arial"/>
            <w:bCs w:val="0"/>
            <w:noProof/>
            <w:szCs w:val="22"/>
            <w:lang w:eastAsia="en-GB"/>
          </w:rPr>
          <w:tab/>
        </w:r>
        <w:r w:rsidRPr="00F82853" w:rsidDel="00F82853">
          <w:rPr>
            <w:rStyle w:val="Hyperlink"/>
            <w:bCs w:val="0"/>
            <w:noProof/>
            <w:rPrChange w:id="1570"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7</w:delText>
        </w:r>
      </w:del>
    </w:p>
    <w:p w14:paraId="7B3AF6A7" w14:textId="77777777" w:rsidR="0074683F" w:rsidRPr="00664225" w:rsidDel="00F82853" w:rsidRDefault="0074683F">
      <w:pPr>
        <w:pStyle w:val="TOC2"/>
        <w:rPr>
          <w:del w:id="1571" w:author="Peter Dobson" w:date="2016-04-13T11:28:00Z"/>
          <w:rFonts w:ascii="Calibri" w:hAnsi="Calibri" w:cs="Arial"/>
          <w:bCs w:val="0"/>
          <w:noProof/>
          <w:szCs w:val="22"/>
          <w:lang w:eastAsia="en-GB"/>
        </w:rPr>
      </w:pPr>
      <w:del w:id="1572" w:author="Peter Dobson" w:date="2016-04-13T11:28:00Z">
        <w:r w:rsidRPr="00F82853" w:rsidDel="00F82853">
          <w:rPr>
            <w:rStyle w:val="Hyperlink"/>
            <w:bCs w:val="0"/>
            <w:noProof/>
            <w:rPrChange w:id="1573" w:author="Peter Dobson" w:date="2016-04-13T11:28:00Z">
              <w:rPr>
                <w:rStyle w:val="Hyperlink"/>
                <w:bCs w:val="0"/>
              </w:rPr>
            </w:rPrChange>
          </w:rPr>
          <w:delText>5.3</w:delText>
        </w:r>
        <w:r w:rsidRPr="00664225" w:rsidDel="00F82853">
          <w:rPr>
            <w:rFonts w:ascii="Calibri" w:hAnsi="Calibri" w:cs="Arial"/>
            <w:bCs w:val="0"/>
            <w:noProof/>
            <w:szCs w:val="22"/>
            <w:lang w:eastAsia="en-GB"/>
          </w:rPr>
          <w:tab/>
        </w:r>
        <w:r w:rsidRPr="00F82853" w:rsidDel="00F82853">
          <w:rPr>
            <w:rStyle w:val="Hyperlink"/>
            <w:bCs w:val="0"/>
            <w:noProof/>
            <w:rPrChange w:id="1574"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8</w:delText>
        </w:r>
      </w:del>
    </w:p>
    <w:p w14:paraId="20155344" w14:textId="77777777" w:rsidR="0074683F" w:rsidRPr="00664225" w:rsidDel="00F82853" w:rsidRDefault="0074683F">
      <w:pPr>
        <w:pStyle w:val="TOC2"/>
        <w:rPr>
          <w:del w:id="1575" w:author="Peter Dobson" w:date="2016-04-13T11:28:00Z"/>
          <w:rFonts w:ascii="Calibri" w:hAnsi="Calibri" w:cs="Arial"/>
          <w:bCs w:val="0"/>
          <w:noProof/>
          <w:szCs w:val="22"/>
          <w:lang w:eastAsia="en-GB"/>
        </w:rPr>
      </w:pPr>
      <w:del w:id="1576" w:author="Peter Dobson" w:date="2016-04-13T11:28:00Z">
        <w:r w:rsidRPr="00F82853" w:rsidDel="00F82853">
          <w:rPr>
            <w:rStyle w:val="Hyperlink"/>
            <w:bCs w:val="0"/>
            <w:noProof/>
            <w:rPrChange w:id="1577" w:author="Peter Dobson" w:date="2016-04-13T11:28:00Z">
              <w:rPr>
                <w:rStyle w:val="Hyperlink"/>
                <w:bCs w:val="0"/>
              </w:rPr>
            </w:rPrChange>
          </w:rPr>
          <w:delText>5.4</w:delText>
        </w:r>
        <w:r w:rsidRPr="00664225" w:rsidDel="00F82853">
          <w:rPr>
            <w:rFonts w:ascii="Calibri" w:hAnsi="Calibri" w:cs="Arial"/>
            <w:bCs w:val="0"/>
            <w:noProof/>
            <w:szCs w:val="22"/>
            <w:lang w:eastAsia="en-GB"/>
          </w:rPr>
          <w:tab/>
        </w:r>
        <w:r w:rsidRPr="00F82853" w:rsidDel="00F82853">
          <w:rPr>
            <w:rStyle w:val="Hyperlink"/>
            <w:bCs w:val="0"/>
            <w:noProof/>
            <w:rPrChange w:id="1578" w:author="Peter Dobson" w:date="2016-04-13T11:28:00Z">
              <w:rPr>
                <w:rStyle w:val="Hyperlink"/>
                <w:bCs w:val="0"/>
              </w:rPr>
            </w:rPrChange>
          </w:rPr>
          <w:delText>Detailed information</w:delText>
        </w:r>
        <w:r w:rsidRPr="00664225" w:rsidDel="00F82853">
          <w:rPr>
            <w:noProof/>
            <w:webHidden/>
          </w:rPr>
          <w:tab/>
        </w:r>
        <w:r w:rsidR="008D27F0" w:rsidRPr="00664225" w:rsidDel="00F82853">
          <w:rPr>
            <w:noProof/>
            <w:webHidden/>
          </w:rPr>
          <w:delText>8</w:delText>
        </w:r>
      </w:del>
    </w:p>
    <w:p w14:paraId="6D280F13" w14:textId="77777777" w:rsidR="0074683F" w:rsidRPr="00664225" w:rsidDel="00F82853" w:rsidRDefault="0074683F">
      <w:pPr>
        <w:pStyle w:val="TOC1"/>
        <w:rPr>
          <w:del w:id="1579" w:author="Peter Dobson" w:date="2016-04-13T11:28:00Z"/>
          <w:rFonts w:ascii="Calibri" w:hAnsi="Calibri"/>
          <w:b w:val="0"/>
          <w:bCs w:val="0"/>
          <w:caps w:val="0"/>
          <w:noProof/>
          <w:szCs w:val="22"/>
          <w:lang w:eastAsia="en-GB"/>
        </w:rPr>
      </w:pPr>
      <w:del w:id="1580" w:author="Peter Dobson" w:date="2016-04-13T11:28:00Z">
        <w:r w:rsidRPr="00F82853" w:rsidDel="00F82853">
          <w:rPr>
            <w:rStyle w:val="Hyperlink"/>
            <w:b w:val="0"/>
            <w:bCs w:val="0"/>
            <w:caps w:val="0"/>
            <w:noProof/>
            <w:rPrChange w:id="1581" w:author="Peter Dobson" w:date="2016-04-13T11:28:00Z">
              <w:rPr>
                <w:rStyle w:val="Hyperlink"/>
                <w:b w:val="0"/>
                <w:bCs w:val="0"/>
                <w:caps w:val="0"/>
              </w:rPr>
            </w:rPrChange>
          </w:rPr>
          <w:delText>6</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82" w:author="Peter Dobson" w:date="2016-04-13T11:28:00Z">
              <w:rPr>
                <w:rStyle w:val="Hyperlink"/>
                <w:b w:val="0"/>
                <w:bCs w:val="0"/>
                <w:caps w:val="0"/>
              </w:rPr>
            </w:rPrChange>
          </w:rPr>
          <w:delText>Wave Activated Generator (WAG)</w:delText>
        </w:r>
        <w:r w:rsidRPr="00664225" w:rsidDel="00F82853">
          <w:rPr>
            <w:noProof/>
            <w:webHidden/>
          </w:rPr>
          <w:tab/>
        </w:r>
        <w:r w:rsidR="008D27F0" w:rsidRPr="00664225" w:rsidDel="00F82853">
          <w:rPr>
            <w:noProof/>
            <w:webHidden/>
          </w:rPr>
          <w:delText>8</w:delText>
        </w:r>
      </w:del>
    </w:p>
    <w:p w14:paraId="34D72EA9" w14:textId="77777777" w:rsidR="0074683F" w:rsidRPr="00664225" w:rsidDel="00F82853" w:rsidRDefault="0074683F">
      <w:pPr>
        <w:pStyle w:val="TOC2"/>
        <w:rPr>
          <w:del w:id="1583" w:author="Peter Dobson" w:date="2016-04-13T11:28:00Z"/>
          <w:rFonts w:ascii="Calibri" w:hAnsi="Calibri" w:cs="Arial"/>
          <w:bCs w:val="0"/>
          <w:noProof/>
          <w:szCs w:val="22"/>
          <w:lang w:eastAsia="en-GB"/>
        </w:rPr>
      </w:pPr>
      <w:del w:id="1584" w:author="Peter Dobson" w:date="2016-04-13T11:28:00Z">
        <w:r w:rsidRPr="00F82853" w:rsidDel="00F82853">
          <w:rPr>
            <w:rStyle w:val="Hyperlink"/>
            <w:bCs w:val="0"/>
            <w:noProof/>
            <w:rPrChange w:id="1585" w:author="Peter Dobson" w:date="2016-04-13T11:28:00Z">
              <w:rPr>
                <w:rStyle w:val="Hyperlink"/>
                <w:bCs w:val="0"/>
              </w:rPr>
            </w:rPrChange>
          </w:rPr>
          <w:delText>6.1</w:delText>
        </w:r>
        <w:r w:rsidRPr="00664225" w:rsidDel="00F82853">
          <w:rPr>
            <w:rFonts w:ascii="Calibri" w:hAnsi="Calibri" w:cs="Arial"/>
            <w:bCs w:val="0"/>
            <w:noProof/>
            <w:szCs w:val="22"/>
            <w:lang w:eastAsia="en-GB"/>
          </w:rPr>
          <w:tab/>
        </w:r>
        <w:r w:rsidRPr="00F82853" w:rsidDel="00F82853">
          <w:rPr>
            <w:rStyle w:val="Hyperlink"/>
            <w:bCs w:val="0"/>
            <w:noProof/>
            <w:rPrChange w:id="1586"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8</w:delText>
        </w:r>
      </w:del>
    </w:p>
    <w:p w14:paraId="3E25CC75" w14:textId="77777777" w:rsidR="0074683F" w:rsidRPr="00664225" w:rsidDel="00F82853" w:rsidRDefault="0074683F">
      <w:pPr>
        <w:pStyle w:val="TOC2"/>
        <w:rPr>
          <w:del w:id="1587" w:author="Peter Dobson" w:date="2016-04-13T11:28:00Z"/>
          <w:rFonts w:ascii="Calibri" w:hAnsi="Calibri" w:cs="Arial"/>
          <w:bCs w:val="0"/>
          <w:noProof/>
          <w:szCs w:val="22"/>
          <w:lang w:eastAsia="en-GB"/>
        </w:rPr>
      </w:pPr>
      <w:del w:id="1588" w:author="Peter Dobson" w:date="2016-04-13T11:28:00Z">
        <w:r w:rsidRPr="00F82853" w:rsidDel="00F82853">
          <w:rPr>
            <w:rStyle w:val="Hyperlink"/>
            <w:bCs w:val="0"/>
            <w:noProof/>
            <w:rPrChange w:id="1589" w:author="Peter Dobson" w:date="2016-04-13T11:28:00Z">
              <w:rPr>
                <w:rStyle w:val="Hyperlink"/>
                <w:bCs w:val="0"/>
              </w:rPr>
            </w:rPrChange>
          </w:rPr>
          <w:delText>6.2</w:delText>
        </w:r>
        <w:r w:rsidRPr="00664225" w:rsidDel="00F82853">
          <w:rPr>
            <w:rFonts w:ascii="Calibri" w:hAnsi="Calibri" w:cs="Arial"/>
            <w:bCs w:val="0"/>
            <w:noProof/>
            <w:szCs w:val="22"/>
            <w:lang w:eastAsia="en-GB"/>
          </w:rPr>
          <w:tab/>
        </w:r>
        <w:r w:rsidRPr="00F82853" w:rsidDel="00F82853">
          <w:rPr>
            <w:rStyle w:val="Hyperlink"/>
            <w:bCs w:val="0"/>
            <w:noProof/>
            <w:rPrChange w:id="1590"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8</w:delText>
        </w:r>
      </w:del>
    </w:p>
    <w:p w14:paraId="4B216DC9" w14:textId="77777777" w:rsidR="0074683F" w:rsidRPr="00664225" w:rsidDel="00F82853" w:rsidRDefault="0074683F">
      <w:pPr>
        <w:pStyle w:val="TOC2"/>
        <w:rPr>
          <w:del w:id="1591" w:author="Peter Dobson" w:date="2016-04-13T11:28:00Z"/>
          <w:rFonts w:ascii="Calibri" w:hAnsi="Calibri" w:cs="Arial"/>
          <w:bCs w:val="0"/>
          <w:noProof/>
          <w:szCs w:val="22"/>
          <w:lang w:eastAsia="en-GB"/>
        </w:rPr>
      </w:pPr>
      <w:del w:id="1592" w:author="Peter Dobson" w:date="2016-04-13T11:28:00Z">
        <w:r w:rsidRPr="00F82853" w:rsidDel="00F82853">
          <w:rPr>
            <w:rStyle w:val="Hyperlink"/>
            <w:bCs w:val="0"/>
            <w:noProof/>
            <w:rPrChange w:id="1593" w:author="Peter Dobson" w:date="2016-04-13T11:28:00Z">
              <w:rPr>
                <w:rStyle w:val="Hyperlink"/>
                <w:bCs w:val="0"/>
              </w:rPr>
            </w:rPrChange>
          </w:rPr>
          <w:delText>6.3</w:delText>
        </w:r>
        <w:r w:rsidRPr="00664225" w:rsidDel="00F82853">
          <w:rPr>
            <w:rFonts w:ascii="Calibri" w:hAnsi="Calibri" w:cs="Arial"/>
            <w:bCs w:val="0"/>
            <w:noProof/>
            <w:szCs w:val="22"/>
            <w:lang w:eastAsia="en-GB"/>
          </w:rPr>
          <w:tab/>
        </w:r>
        <w:r w:rsidRPr="00F82853" w:rsidDel="00F82853">
          <w:rPr>
            <w:rStyle w:val="Hyperlink"/>
            <w:bCs w:val="0"/>
            <w:noProof/>
            <w:rPrChange w:id="1594"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8</w:delText>
        </w:r>
      </w:del>
    </w:p>
    <w:p w14:paraId="5C7D8438" w14:textId="77777777" w:rsidR="0074683F" w:rsidRPr="00664225" w:rsidDel="00F82853" w:rsidRDefault="0074683F">
      <w:pPr>
        <w:pStyle w:val="TOC1"/>
        <w:rPr>
          <w:del w:id="1595" w:author="Peter Dobson" w:date="2016-04-13T11:28:00Z"/>
          <w:rFonts w:ascii="Calibri" w:hAnsi="Calibri"/>
          <w:b w:val="0"/>
          <w:bCs w:val="0"/>
          <w:caps w:val="0"/>
          <w:noProof/>
          <w:szCs w:val="22"/>
          <w:lang w:eastAsia="en-GB"/>
        </w:rPr>
      </w:pPr>
      <w:del w:id="1596" w:author="Peter Dobson" w:date="2016-04-13T11:28:00Z">
        <w:r w:rsidRPr="00F82853" w:rsidDel="00F82853">
          <w:rPr>
            <w:rStyle w:val="Hyperlink"/>
            <w:b w:val="0"/>
            <w:bCs w:val="0"/>
            <w:caps w:val="0"/>
            <w:noProof/>
            <w:rPrChange w:id="1597" w:author="Peter Dobson" w:date="2016-04-13T11:28:00Z">
              <w:rPr>
                <w:rStyle w:val="Hyperlink"/>
                <w:b w:val="0"/>
                <w:bCs w:val="0"/>
                <w:caps w:val="0"/>
              </w:rPr>
            </w:rPrChange>
          </w:rPr>
          <w:delText>7</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598" w:author="Peter Dobson" w:date="2016-04-13T11:28:00Z">
              <w:rPr>
                <w:rStyle w:val="Hyperlink"/>
                <w:b w:val="0"/>
                <w:bCs w:val="0"/>
                <w:caps w:val="0"/>
              </w:rPr>
            </w:rPrChange>
          </w:rPr>
          <w:delText>Fuel Cells</w:delText>
        </w:r>
        <w:r w:rsidRPr="00664225" w:rsidDel="00F82853">
          <w:rPr>
            <w:noProof/>
            <w:webHidden/>
          </w:rPr>
          <w:tab/>
        </w:r>
        <w:r w:rsidR="008D27F0" w:rsidRPr="00664225" w:rsidDel="00F82853">
          <w:rPr>
            <w:noProof/>
            <w:webHidden/>
          </w:rPr>
          <w:delText>8</w:delText>
        </w:r>
      </w:del>
    </w:p>
    <w:p w14:paraId="56464E21" w14:textId="77777777" w:rsidR="0074683F" w:rsidRPr="00664225" w:rsidDel="00F82853" w:rsidRDefault="0074683F">
      <w:pPr>
        <w:pStyle w:val="TOC2"/>
        <w:rPr>
          <w:del w:id="1599" w:author="Peter Dobson" w:date="2016-04-13T11:28:00Z"/>
          <w:rFonts w:ascii="Calibri" w:hAnsi="Calibri" w:cs="Arial"/>
          <w:bCs w:val="0"/>
          <w:noProof/>
          <w:szCs w:val="22"/>
          <w:lang w:eastAsia="en-GB"/>
        </w:rPr>
      </w:pPr>
      <w:del w:id="1600" w:author="Peter Dobson" w:date="2016-04-13T11:28:00Z">
        <w:r w:rsidRPr="00F82853" w:rsidDel="00F82853">
          <w:rPr>
            <w:rStyle w:val="Hyperlink"/>
            <w:bCs w:val="0"/>
            <w:noProof/>
            <w:rPrChange w:id="1601" w:author="Peter Dobson" w:date="2016-04-13T11:28:00Z">
              <w:rPr>
                <w:rStyle w:val="Hyperlink"/>
                <w:bCs w:val="0"/>
              </w:rPr>
            </w:rPrChange>
          </w:rPr>
          <w:delText>7.1</w:delText>
        </w:r>
        <w:r w:rsidRPr="00664225" w:rsidDel="00F82853">
          <w:rPr>
            <w:rFonts w:ascii="Calibri" w:hAnsi="Calibri" w:cs="Arial"/>
            <w:bCs w:val="0"/>
            <w:noProof/>
            <w:szCs w:val="22"/>
            <w:lang w:eastAsia="en-GB"/>
          </w:rPr>
          <w:tab/>
        </w:r>
        <w:r w:rsidRPr="00F82853" w:rsidDel="00F82853">
          <w:rPr>
            <w:rStyle w:val="Hyperlink"/>
            <w:bCs w:val="0"/>
            <w:noProof/>
            <w:rPrChange w:id="1602"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8</w:delText>
        </w:r>
      </w:del>
    </w:p>
    <w:p w14:paraId="62303681" w14:textId="77777777" w:rsidR="0074683F" w:rsidRPr="00664225" w:rsidDel="00F82853" w:rsidRDefault="0074683F">
      <w:pPr>
        <w:pStyle w:val="TOC2"/>
        <w:rPr>
          <w:del w:id="1603" w:author="Peter Dobson" w:date="2016-04-13T11:28:00Z"/>
          <w:rFonts w:ascii="Calibri" w:hAnsi="Calibri" w:cs="Arial"/>
          <w:bCs w:val="0"/>
          <w:noProof/>
          <w:szCs w:val="22"/>
          <w:lang w:eastAsia="en-GB"/>
        </w:rPr>
      </w:pPr>
      <w:del w:id="1604" w:author="Peter Dobson" w:date="2016-04-13T11:28:00Z">
        <w:r w:rsidRPr="00F82853" w:rsidDel="00F82853">
          <w:rPr>
            <w:rStyle w:val="Hyperlink"/>
            <w:bCs w:val="0"/>
            <w:noProof/>
            <w:rPrChange w:id="1605" w:author="Peter Dobson" w:date="2016-04-13T11:28:00Z">
              <w:rPr>
                <w:rStyle w:val="Hyperlink"/>
                <w:bCs w:val="0"/>
              </w:rPr>
            </w:rPrChange>
          </w:rPr>
          <w:delText>7.2</w:delText>
        </w:r>
        <w:r w:rsidRPr="00664225" w:rsidDel="00F82853">
          <w:rPr>
            <w:rFonts w:ascii="Calibri" w:hAnsi="Calibri" w:cs="Arial"/>
            <w:bCs w:val="0"/>
            <w:noProof/>
            <w:szCs w:val="22"/>
            <w:lang w:eastAsia="en-GB"/>
          </w:rPr>
          <w:tab/>
        </w:r>
        <w:r w:rsidRPr="00F82853" w:rsidDel="00F82853">
          <w:rPr>
            <w:rStyle w:val="Hyperlink"/>
            <w:bCs w:val="0"/>
            <w:noProof/>
            <w:rPrChange w:id="1606"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9</w:delText>
        </w:r>
      </w:del>
    </w:p>
    <w:p w14:paraId="6EA7EFFE" w14:textId="77777777" w:rsidR="0074683F" w:rsidRPr="00664225" w:rsidDel="00F82853" w:rsidRDefault="0074683F">
      <w:pPr>
        <w:pStyle w:val="TOC2"/>
        <w:rPr>
          <w:del w:id="1607" w:author="Peter Dobson" w:date="2016-04-13T11:28:00Z"/>
          <w:rFonts w:ascii="Calibri" w:hAnsi="Calibri" w:cs="Arial"/>
          <w:bCs w:val="0"/>
          <w:noProof/>
          <w:szCs w:val="22"/>
          <w:lang w:eastAsia="en-GB"/>
        </w:rPr>
      </w:pPr>
      <w:del w:id="1608" w:author="Peter Dobson" w:date="2016-04-13T11:28:00Z">
        <w:r w:rsidRPr="00F82853" w:rsidDel="00F82853">
          <w:rPr>
            <w:rStyle w:val="Hyperlink"/>
            <w:bCs w:val="0"/>
            <w:noProof/>
            <w:rPrChange w:id="1609" w:author="Peter Dobson" w:date="2016-04-13T11:28:00Z">
              <w:rPr>
                <w:rStyle w:val="Hyperlink"/>
                <w:bCs w:val="0"/>
              </w:rPr>
            </w:rPrChange>
          </w:rPr>
          <w:delText>7.3</w:delText>
        </w:r>
        <w:r w:rsidRPr="00664225" w:rsidDel="00F82853">
          <w:rPr>
            <w:rFonts w:ascii="Calibri" w:hAnsi="Calibri" w:cs="Arial"/>
            <w:bCs w:val="0"/>
            <w:noProof/>
            <w:szCs w:val="22"/>
            <w:lang w:eastAsia="en-GB"/>
          </w:rPr>
          <w:tab/>
        </w:r>
        <w:r w:rsidRPr="00F82853" w:rsidDel="00F82853">
          <w:rPr>
            <w:rStyle w:val="Hyperlink"/>
            <w:bCs w:val="0"/>
            <w:noProof/>
            <w:rPrChange w:id="1610"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9</w:delText>
        </w:r>
      </w:del>
    </w:p>
    <w:p w14:paraId="3BAECA27" w14:textId="77777777" w:rsidR="0074683F" w:rsidRPr="00664225" w:rsidDel="00F82853" w:rsidRDefault="0074683F">
      <w:pPr>
        <w:pStyle w:val="TOC1"/>
        <w:rPr>
          <w:del w:id="1611" w:author="Peter Dobson" w:date="2016-04-13T11:28:00Z"/>
          <w:rFonts w:ascii="Calibri" w:hAnsi="Calibri"/>
          <w:b w:val="0"/>
          <w:bCs w:val="0"/>
          <w:caps w:val="0"/>
          <w:noProof/>
          <w:szCs w:val="22"/>
          <w:lang w:eastAsia="en-GB"/>
        </w:rPr>
      </w:pPr>
      <w:del w:id="1612" w:author="Peter Dobson" w:date="2016-04-13T11:28:00Z">
        <w:r w:rsidRPr="00F82853" w:rsidDel="00F82853">
          <w:rPr>
            <w:rStyle w:val="Hyperlink"/>
            <w:b w:val="0"/>
            <w:bCs w:val="0"/>
            <w:caps w:val="0"/>
            <w:noProof/>
            <w:rPrChange w:id="1613" w:author="Peter Dobson" w:date="2016-04-13T11:28:00Z">
              <w:rPr>
                <w:rStyle w:val="Hyperlink"/>
                <w:b w:val="0"/>
                <w:bCs w:val="0"/>
                <w:caps w:val="0"/>
              </w:rPr>
            </w:rPrChange>
          </w:rPr>
          <w:delText>8</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614" w:author="Peter Dobson" w:date="2016-04-13T11:28:00Z">
              <w:rPr>
                <w:rStyle w:val="Hyperlink"/>
                <w:b w:val="0"/>
                <w:bCs w:val="0"/>
                <w:caps w:val="0"/>
              </w:rPr>
            </w:rPrChange>
          </w:rPr>
          <w:delText>Diesel Generators</w:delText>
        </w:r>
        <w:r w:rsidRPr="00664225" w:rsidDel="00F82853">
          <w:rPr>
            <w:noProof/>
            <w:webHidden/>
          </w:rPr>
          <w:tab/>
        </w:r>
        <w:r w:rsidR="008D27F0" w:rsidRPr="00664225" w:rsidDel="00F82853">
          <w:rPr>
            <w:noProof/>
            <w:webHidden/>
          </w:rPr>
          <w:delText>9</w:delText>
        </w:r>
      </w:del>
    </w:p>
    <w:p w14:paraId="3B8DFCC8" w14:textId="77777777" w:rsidR="0074683F" w:rsidRPr="00664225" w:rsidDel="00F82853" w:rsidRDefault="0074683F">
      <w:pPr>
        <w:pStyle w:val="TOC2"/>
        <w:rPr>
          <w:del w:id="1615" w:author="Peter Dobson" w:date="2016-04-13T11:28:00Z"/>
          <w:rFonts w:ascii="Calibri" w:hAnsi="Calibri" w:cs="Arial"/>
          <w:bCs w:val="0"/>
          <w:noProof/>
          <w:szCs w:val="22"/>
          <w:lang w:eastAsia="en-GB"/>
        </w:rPr>
      </w:pPr>
      <w:del w:id="1616" w:author="Peter Dobson" w:date="2016-04-13T11:28:00Z">
        <w:r w:rsidRPr="00F82853" w:rsidDel="00F82853">
          <w:rPr>
            <w:rStyle w:val="Hyperlink"/>
            <w:bCs w:val="0"/>
            <w:noProof/>
            <w:rPrChange w:id="1617" w:author="Peter Dobson" w:date="2016-04-13T11:28:00Z">
              <w:rPr>
                <w:rStyle w:val="Hyperlink"/>
                <w:bCs w:val="0"/>
              </w:rPr>
            </w:rPrChange>
          </w:rPr>
          <w:delText>8.1</w:delText>
        </w:r>
        <w:r w:rsidRPr="00664225" w:rsidDel="00F82853">
          <w:rPr>
            <w:rFonts w:ascii="Calibri" w:hAnsi="Calibri" w:cs="Arial"/>
            <w:bCs w:val="0"/>
            <w:noProof/>
            <w:szCs w:val="22"/>
            <w:lang w:eastAsia="en-GB"/>
          </w:rPr>
          <w:tab/>
        </w:r>
        <w:r w:rsidRPr="00F82853" w:rsidDel="00F82853">
          <w:rPr>
            <w:rStyle w:val="Hyperlink"/>
            <w:bCs w:val="0"/>
            <w:noProof/>
            <w:rPrChange w:id="1618"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9</w:delText>
        </w:r>
      </w:del>
    </w:p>
    <w:p w14:paraId="51274A7D" w14:textId="77777777" w:rsidR="0074683F" w:rsidRPr="00664225" w:rsidDel="00F82853" w:rsidRDefault="0074683F">
      <w:pPr>
        <w:pStyle w:val="TOC2"/>
        <w:rPr>
          <w:del w:id="1619" w:author="Peter Dobson" w:date="2016-04-13T11:28:00Z"/>
          <w:rFonts w:ascii="Calibri" w:hAnsi="Calibri" w:cs="Arial"/>
          <w:bCs w:val="0"/>
          <w:noProof/>
          <w:szCs w:val="22"/>
          <w:lang w:eastAsia="en-GB"/>
        </w:rPr>
      </w:pPr>
      <w:del w:id="1620" w:author="Peter Dobson" w:date="2016-04-13T11:28:00Z">
        <w:r w:rsidRPr="00F82853" w:rsidDel="00F82853">
          <w:rPr>
            <w:rStyle w:val="Hyperlink"/>
            <w:bCs w:val="0"/>
            <w:noProof/>
            <w:rPrChange w:id="1621" w:author="Peter Dobson" w:date="2016-04-13T11:28:00Z">
              <w:rPr>
                <w:rStyle w:val="Hyperlink"/>
                <w:bCs w:val="0"/>
              </w:rPr>
            </w:rPrChange>
          </w:rPr>
          <w:delText>8.2</w:delText>
        </w:r>
        <w:r w:rsidRPr="00664225" w:rsidDel="00F82853">
          <w:rPr>
            <w:rFonts w:ascii="Calibri" w:hAnsi="Calibri" w:cs="Arial"/>
            <w:bCs w:val="0"/>
            <w:noProof/>
            <w:szCs w:val="22"/>
            <w:lang w:eastAsia="en-GB"/>
          </w:rPr>
          <w:tab/>
        </w:r>
        <w:r w:rsidRPr="00F82853" w:rsidDel="00F82853">
          <w:rPr>
            <w:rStyle w:val="Hyperlink"/>
            <w:bCs w:val="0"/>
            <w:noProof/>
            <w:rPrChange w:id="1622"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9</w:delText>
        </w:r>
      </w:del>
    </w:p>
    <w:p w14:paraId="6B618256" w14:textId="77777777" w:rsidR="0074683F" w:rsidRPr="00664225" w:rsidDel="00F82853" w:rsidRDefault="0074683F">
      <w:pPr>
        <w:pStyle w:val="TOC2"/>
        <w:rPr>
          <w:del w:id="1623" w:author="Peter Dobson" w:date="2016-04-13T11:28:00Z"/>
          <w:rFonts w:ascii="Calibri" w:hAnsi="Calibri" w:cs="Arial"/>
          <w:bCs w:val="0"/>
          <w:noProof/>
          <w:szCs w:val="22"/>
          <w:lang w:eastAsia="en-GB"/>
        </w:rPr>
      </w:pPr>
      <w:del w:id="1624" w:author="Peter Dobson" w:date="2016-04-13T11:28:00Z">
        <w:r w:rsidRPr="00F82853" w:rsidDel="00F82853">
          <w:rPr>
            <w:rStyle w:val="Hyperlink"/>
            <w:bCs w:val="0"/>
            <w:noProof/>
            <w:rPrChange w:id="1625" w:author="Peter Dobson" w:date="2016-04-13T11:28:00Z">
              <w:rPr>
                <w:rStyle w:val="Hyperlink"/>
                <w:bCs w:val="0"/>
              </w:rPr>
            </w:rPrChange>
          </w:rPr>
          <w:delText>8.3</w:delText>
        </w:r>
        <w:r w:rsidRPr="00664225" w:rsidDel="00F82853">
          <w:rPr>
            <w:rFonts w:ascii="Calibri" w:hAnsi="Calibri" w:cs="Arial"/>
            <w:bCs w:val="0"/>
            <w:noProof/>
            <w:szCs w:val="22"/>
            <w:lang w:eastAsia="en-GB"/>
          </w:rPr>
          <w:tab/>
        </w:r>
        <w:r w:rsidRPr="00F82853" w:rsidDel="00F82853">
          <w:rPr>
            <w:rStyle w:val="Hyperlink"/>
            <w:bCs w:val="0"/>
            <w:noProof/>
            <w:rPrChange w:id="1626"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9</w:delText>
        </w:r>
      </w:del>
    </w:p>
    <w:p w14:paraId="16D210C9" w14:textId="77777777" w:rsidR="0074683F" w:rsidRPr="00664225" w:rsidDel="00F82853" w:rsidRDefault="0074683F">
      <w:pPr>
        <w:pStyle w:val="TOC1"/>
        <w:rPr>
          <w:del w:id="1627" w:author="Peter Dobson" w:date="2016-04-13T11:28:00Z"/>
          <w:rFonts w:ascii="Calibri" w:hAnsi="Calibri"/>
          <w:b w:val="0"/>
          <w:bCs w:val="0"/>
          <w:caps w:val="0"/>
          <w:noProof/>
          <w:szCs w:val="22"/>
          <w:lang w:eastAsia="en-GB"/>
        </w:rPr>
      </w:pPr>
      <w:del w:id="1628" w:author="Peter Dobson" w:date="2016-04-13T11:28:00Z">
        <w:r w:rsidRPr="00F82853" w:rsidDel="00F82853">
          <w:rPr>
            <w:rStyle w:val="Hyperlink"/>
            <w:b w:val="0"/>
            <w:bCs w:val="0"/>
            <w:caps w:val="0"/>
            <w:noProof/>
            <w:rPrChange w:id="1629" w:author="Peter Dobson" w:date="2016-04-13T11:28:00Z">
              <w:rPr>
                <w:rStyle w:val="Hyperlink"/>
                <w:b w:val="0"/>
                <w:bCs w:val="0"/>
                <w:caps w:val="0"/>
              </w:rPr>
            </w:rPrChange>
          </w:rPr>
          <w:delText>9</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630" w:author="Peter Dobson" w:date="2016-04-13T11:28:00Z">
              <w:rPr>
                <w:rStyle w:val="Hyperlink"/>
                <w:b w:val="0"/>
                <w:bCs w:val="0"/>
                <w:caps w:val="0"/>
              </w:rPr>
            </w:rPrChange>
          </w:rPr>
          <w:delText>Petrol/Gas Engine Generators</w:delText>
        </w:r>
        <w:r w:rsidRPr="00664225" w:rsidDel="00F82853">
          <w:rPr>
            <w:noProof/>
            <w:webHidden/>
          </w:rPr>
          <w:tab/>
        </w:r>
        <w:r w:rsidR="008D27F0" w:rsidRPr="00664225" w:rsidDel="00F82853">
          <w:rPr>
            <w:noProof/>
            <w:webHidden/>
          </w:rPr>
          <w:delText>10</w:delText>
        </w:r>
      </w:del>
    </w:p>
    <w:p w14:paraId="13DAA618" w14:textId="77777777" w:rsidR="0074683F" w:rsidRPr="00664225" w:rsidDel="00F82853" w:rsidRDefault="0074683F">
      <w:pPr>
        <w:pStyle w:val="TOC2"/>
        <w:rPr>
          <w:del w:id="1631" w:author="Peter Dobson" w:date="2016-04-13T11:28:00Z"/>
          <w:rFonts w:ascii="Calibri" w:hAnsi="Calibri" w:cs="Arial"/>
          <w:bCs w:val="0"/>
          <w:noProof/>
          <w:szCs w:val="22"/>
          <w:lang w:eastAsia="en-GB"/>
        </w:rPr>
      </w:pPr>
      <w:del w:id="1632" w:author="Peter Dobson" w:date="2016-04-13T11:28:00Z">
        <w:r w:rsidRPr="00F82853" w:rsidDel="00F82853">
          <w:rPr>
            <w:rStyle w:val="Hyperlink"/>
            <w:bCs w:val="0"/>
            <w:noProof/>
            <w:rPrChange w:id="1633" w:author="Peter Dobson" w:date="2016-04-13T11:28:00Z">
              <w:rPr>
                <w:rStyle w:val="Hyperlink"/>
                <w:bCs w:val="0"/>
              </w:rPr>
            </w:rPrChange>
          </w:rPr>
          <w:delText>9.1</w:delText>
        </w:r>
        <w:r w:rsidRPr="00664225" w:rsidDel="00F82853">
          <w:rPr>
            <w:rFonts w:ascii="Calibri" w:hAnsi="Calibri" w:cs="Arial"/>
            <w:bCs w:val="0"/>
            <w:noProof/>
            <w:szCs w:val="22"/>
            <w:lang w:eastAsia="en-GB"/>
          </w:rPr>
          <w:tab/>
        </w:r>
        <w:r w:rsidRPr="00F82853" w:rsidDel="00F82853">
          <w:rPr>
            <w:rStyle w:val="Hyperlink"/>
            <w:bCs w:val="0"/>
            <w:noProof/>
            <w:rPrChange w:id="1634"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10</w:delText>
        </w:r>
      </w:del>
    </w:p>
    <w:p w14:paraId="4622AD9A" w14:textId="77777777" w:rsidR="0074683F" w:rsidRPr="00664225" w:rsidDel="00F82853" w:rsidRDefault="0074683F">
      <w:pPr>
        <w:pStyle w:val="TOC2"/>
        <w:rPr>
          <w:del w:id="1635" w:author="Peter Dobson" w:date="2016-04-13T11:28:00Z"/>
          <w:rFonts w:ascii="Calibri" w:hAnsi="Calibri" w:cs="Arial"/>
          <w:bCs w:val="0"/>
          <w:noProof/>
          <w:szCs w:val="22"/>
          <w:lang w:eastAsia="en-GB"/>
        </w:rPr>
      </w:pPr>
      <w:del w:id="1636" w:author="Peter Dobson" w:date="2016-04-13T11:28:00Z">
        <w:r w:rsidRPr="00F82853" w:rsidDel="00F82853">
          <w:rPr>
            <w:rStyle w:val="Hyperlink"/>
            <w:bCs w:val="0"/>
            <w:noProof/>
            <w:rPrChange w:id="1637" w:author="Peter Dobson" w:date="2016-04-13T11:28:00Z">
              <w:rPr>
                <w:rStyle w:val="Hyperlink"/>
                <w:bCs w:val="0"/>
              </w:rPr>
            </w:rPrChange>
          </w:rPr>
          <w:delText>9.2</w:delText>
        </w:r>
        <w:r w:rsidRPr="00664225" w:rsidDel="00F82853">
          <w:rPr>
            <w:rFonts w:ascii="Calibri" w:hAnsi="Calibri" w:cs="Arial"/>
            <w:bCs w:val="0"/>
            <w:noProof/>
            <w:szCs w:val="22"/>
            <w:lang w:eastAsia="en-GB"/>
          </w:rPr>
          <w:tab/>
        </w:r>
        <w:r w:rsidRPr="00F82853" w:rsidDel="00F82853">
          <w:rPr>
            <w:rStyle w:val="Hyperlink"/>
            <w:bCs w:val="0"/>
            <w:noProof/>
            <w:rPrChange w:id="1638"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10</w:delText>
        </w:r>
      </w:del>
    </w:p>
    <w:p w14:paraId="3B6AC057" w14:textId="77777777" w:rsidR="0074683F" w:rsidRPr="00664225" w:rsidDel="00F82853" w:rsidRDefault="0074683F">
      <w:pPr>
        <w:pStyle w:val="TOC2"/>
        <w:rPr>
          <w:del w:id="1639" w:author="Peter Dobson" w:date="2016-04-13T11:28:00Z"/>
          <w:rFonts w:ascii="Calibri" w:hAnsi="Calibri" w:cs="Arial"/>
          <w:bCs w:val="0"/>
          <w:noProof/>
          <w:szCs w:val="22"/>
          <w:lang w:eastAsia="en-GB"/>
        </w:rPr>
      </w:pPr>
      <w:del w:id="1640" w:author="Peter Dobson" w:date="2016-04-13T11:28:00Z">
        <w:r w:rsidRPr="00F82853" w:rsidDel="00F82853">
          <w:rPr>
            <w:rStyle w:val="Hyperlink"/>
            <w:bCs w:val="0"/>
            <w:noProof/>
            <w:rPrChange w:id="1641" w:author="Peter Dobson" w:date="2016-04-13T11:28:00Z">
              <w:rPr>
                <w:rStyle w:val="Hyperlink"/>
                <w:bCs w:val="0"/>
              </w:rPr>
            </w:rPrChange>
          </w:rPr>
          <w:delText>9.3</w:delText>
        </w:r>
        <w:r w:rsidRPr="00664225" w:rsidDel="00F82853">
          <w:rPr>
            <w:rFonts w:ascii="Calibri" w:hAnsi="Calibri" w:cs="Arial"/>
            <w:bCs w:val="0"/>
            <w:noProof/>
            <w:szCs w:val="22"/>
            <w:lang w:eastAsia="en-GB"/>
          </w:rPr>
          <w:tab/>
        </w:r>
        <w:r w:rsidRPr="00F82853" w:rsidDel="00F82853">
          <w:rPr>
            <w:rStyle w:val="Hyperlink"/>
            <w:bCs w:val="0"/>
            <w:noProof/>
            <w:rPrChange w:id="1642"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10</w:delText>
        </w:r>
      </w:del>
    </w:p>
    <w:p w14:paraId="0961A9D1" w14:textId="77777777" w:rsidR="0074683F" w:rsidRPr="00664225" w:rsidDel="00F82853" w:rsidRDefault="0074683F">
      <w:pPr>
        <w:pStyle w:val="TOC1"/>
        <w:rPr>
          <w:del w:id="1643" w:author="Peter Dobson" w:date="2016-04-13T11:28:00Z"/>
          <w:rFonts w:ascii="Calibri" w:hAnsi="Calibri"/>
          <w:b w:val="0"/>
          <w:bCs w:val="0"/>
          <w:caps w:val="0"/>
          <w:noProof/>
          <w:szCs w:val="22"/>
          <w:lang w:eastAsia="en-GB"/>
        </w:rPr>
      </w:pPr>
      <w:del w:id="1644" w:author="Peter Dobson" w:date="2016-04-13T11:28:00Z">
        <w:r w:rsidRPr="00F82853" w:rsidDel="00F82853">
          <w:rPr>
            <w:rStyle w:val="Hyperlink"/>
            <w:b w:val="0"/>
            <w:bCs w:val="0"/>
            <w:caps w:val="0"/>
            <w:noProof/>
            <w:rPrChange w:id="1645" w:author="Peter Dobson" w:date="2016-04-13T11:28:00Z">
              <w:rPr>
                <w:rStyle w:val="Hyperlink"/>
                <w:b w:val="0"/>
                <w:bCs w:val="0"/>
                <w:caps w:val="0"/>
              </w:rPr>
            </w:rPrChange>
          </w:rPr>
          <w:delText>10</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646" w:author="Peter Dobson" w:date="2016-04-13T11:28:00Z">
              <w:rPr>
                <w:rStyle w:val="Hyperlink"/>
                <w:b w:val="0"/>
                <w:bCs w:val="0"/>
                <w:caps w:val="0"/>
              </w:rPr>
            </w:rPrChange>
          </w:rPr>
          <w:delText>Direct Gas Liquid Propane Gas (LPG)/Acetylene</w:delText>
        </w:r>
        <w:r w:rsidRPr="00664225" w:rsidDel="00F82853">
          <w:rPr>
            <w:noProof/>
            <w:webHidden/>
          </w:rPr>
          <w:tab/>
        </w:r>
        <w:r w:rsidR="008D27F0" w:rsidRPr="00664225" w:rsidDel="00F82853">
          <w:rPr>
            <w:noProof/>
            <w:webHidden/>
          </w:rPr>
          <w:delText>10</w:delText>
        </w:r>
      </w:del>
    </w:p>
    <w:p w14:paraId="02BC7319" w14:textId="77777777" w:rsidR="0074683F" w:rsidRPr="00664225" w:rsidDel="00F82853" w:rsidRDefault="0074683F">
      <w:pPr>
        <w:pStyle w:val="TOC2"/>
        <w:rPr>
          <w:del w:id="1647" w:author="Peter Dobson" w:date="2016-04-13T11:28:00Z"/>
          <w:rFonts w:ascii="Calibri" w:hAnsi="Calibri" w:cs="Arial"/>
          <w:bCs w:val="0"/>
          <w:noProof/>
          <w:szCs w:val="22"/>
          <w:lang w:eastAsia="en-GB"/>
        </w:rPr>
      </w:pPr>
      <w:del w:id="1648" w:author="Peter Dobson" w:date="2016-04-13T11:28:00Z">
        <w:r w:rsidRPr="00F82853" w:rsidDel="00F82853">
          <w:rPr>
            <w:rStyle w:val="Hyperlink"/>
            <w:bCs w:val="0"/>
            <w:noProof/>
            <w:rPrChange w:id="1649" w:author="Peter Dobson" w:date="2016-04-13T11:28:00Z">
              <w:rPr>
                <w:rStyle w:val="Hyperlink"/>
                <w:bCs w:val="0"/>
              </w:rPr>
            </w:rPrChange>
          </w:rPr>
          <w:delText>10.1</w:delText>
        </w:r>
        <w:r w:rsidRPr="00664225" w:rsidDel="00F82853">
          <w:rPr>
            <w:rFonts w:ascii="Calibri" w:hAnsi="Calibri" w:cs="Arial"/>
            <w:bCs w:val="0"/>
            <w:noProof/>
            <w:szCs w:val="22"/>
            <w:lang w:eastAsia="en-GB"/>
          </w:rPr>
          <w:tab/>
        </w:r>
        <w:r w:rsidRPr="00F82853" w:rsidDel="00F82853">
          <w:rPr>
            <w:rStyle w:val="Hyperlink"/>
            <w:bCs w:val="0"/>
            <w:noProof/>
            <w:rPrChange w:id="1650"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10</w:delText>
        </w:r>
      </w:del>
    </w:p>
    <w:p w14:paraId="12983417" w14:textId="77777777" w:rsidR="0074683F" w:rsidRPr="00664225" w:rsidDel="00F82853" w:rsidRDefault="0074683F">
      <w:pPr>
        <w:pStyle w:val="TOC2"/>
        <w:rPr>
          <w:del w:id="1651" w:author="Peter Dobson" w:date="2016-04-13T11:28:00Z"/>
          <w:rFonts w:ascii="Calibri" w:hAnsi="Calibri" w:cs="Arial"/>
          <w:bCs w:val="0"/>
          <w:noProof/>
          <w:szCs w:val="22"/>
          <w:lang w:eastAsia="en-GB"/>
        </w:rPr>
      </w:pPr>
      <w:del w:id="1652" w:author="Peter Dobson" w:date="2016-04-13T11:28:00Z">
        <w:r w:rsidRPr="00F82853" w:rsidDel="00F82853">
          <w:rPr>
            <w:rStyle w:val="Hyperlink"/>
            <w:bCs w:val="0"/>
            <w:noProof/>
            <w:rPrChange w:id="1653" w:author="Peter Dobson" w:date="2016-04-13T11:28:00Z">
              <w:rPr>
                <w:rStyle w:val="Hyperlink"/>
                <w:bCs w:val="0"/>
              </w:rPr>
            </w:rPrChange>
          </w:rPr>
          <w:delText>10.2</w:delText>
        </w:r>
        <w:r w:rsidRPr="00664225" w:rsidDel="00F82853">
          <w:rPr>
            <w:rFonts w:ascii="Calibri" w:hAnsi="Calibri" w:cs="Arial"/>
            <w:bCs w:val="0"/>
            <w:noProof/>
            <w:szCs w:val="22"/>
            <w:lang w:eastAsia="en-GB"/>
          </w:rPr>
          <w:tab/>
        </w:r>
        <w:r w:rsidRPr="00F82853" w:rsidDel="00F82853">
          <w:rPr>
            <w:rStyle w:val="Hyperlink"/>
            <w:bCs w:val="0"/>
            <w:noProof/>
            <w:rPrChange w:id="1654"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10</w:delText>
        </w:r>
      </w:del>
    </w:p>
    <w:p w14:paraId="74131E10" w14:textId="77777777" w:rsidR="0074683F" w:rsidRPr="00664225" w:rsidDel="00F82853" w:rsidRDefault="0074683F">
      <w:pPr>
        <w:pStyle w:val="TOC2"/>
        <w:rPr>
          <w:del w:id="1655" w:author="Peter Dobson" w:date="2016-04-13T11:28:00Z"/>
          <w:rFonts w:ascii="Calibri" w:hAnsi="Calibri" w:cs="Arial"/>
          <w:bCs w:val="0"/>
          <w:noProof/>
          <w:szCs w:val="22"/>
          <w:lang w:eastAsia="en-GB"/>
        </w:rPr>
      </w:pPr>
      <w:del w:id="1656" w:author="Peter Dobson" w:date="2016-04-13T11:28:00Z">
        <w:r w:rsidRPr="00F82853" w:rsidDel="00F82853">
          <w:rPr>
            <w:rStyle w:val="Hyperlink"/>
            <w:bCs w:val="0"/>
            <w:noProof/>
            <w:rPrChange w:id="1657" w:author="Peter Dobson" w:date="2016-04-13T11:28:00Z">
              <w:rPr>
                <w:rStyle w:val="Hyperlink"/>
                <w:bCs w:val="0"/>
              </w:rPr>
            </w:rPrChange>
          </w:rPr>
          <w:delText>10.3</w:delText>
        </w:r>
        <w:r w:rsidRPr="00664225" w:rsidDel="00F82853">
          <w:rPr>
            <w:rFonts w:ascii="Calibri" w:hAnsi="Calibri" w:cs="Arial"/>
            <w:bCs w:val="0"/>
            <w:noProof/>
            <w:szCs w:val="22"/>
            <w:lang w:eastAsia="en-GB"/>
          </w:rPr>
          <w:tab/>
        </w:r>
        <w:r w:rsidRPr="00F82853" w:rsidDel="00F82853">
          <w:rPr>
            <w:rStyle w:val="Hyperlink"/>
            <w:bCs w:val="0"/>
            <w:noProof/>
            <w:rPrChange w:id="1658"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10</w:delText>
        </w:r>
      </w:del>
    </w:p>
    <w:p w14:paraId="1C753623" w14:textId="77777777" w:rsidR="0074683F" w:rsidRPr="00664225" w:rsidDel="00F82853" w:rsidRDefault="0074683F">
      <w:pPr>
        <w:pStyle w:val="TOC1"/>
        <w:rPr>
          <w:del w:id="1659" w:author="Peter Dobson" w:date="2016-04-13T11:28:00Z"/>
          <w:rFonts w:ascii="Calibri" w:hAnsi="Calibri"/>
          <w:b w:val="0"/>
          <w:bCs w:val="0"/>
          <w:caps w:val="0"/>
          <w:noProof/>
          <w:szCs w:val="22"/>
          <w:lang w:eastAsia="en-GB"/>
        </w:rPr>
      </w:pPr>
      <w:del w:id="1660" w:author="Peter Dobson" w:date="2016-04-13T11:28:00Z">
        <w:r w:rsidRPr="00F82853" w:rsidDel="00F82853">
          <w:rPr>
            <w:rStyle w:val="Hyperlink"/>
            <w:b w:val="0"/>
            <w:bCs w:val="0"/>
            <w:caps w:val="0"/>
            <w:noProof/>
            <w:rPrChange w:id="1661" w:author="Peter Dobson" w:date="2016-04-13T11:28:00Z">
              <w:rPr>
                <w:rStyle w:val="Hyperlink"/>
                <w:b w:val="0"/>
                <w:bCs w:val="0"/>
                <w:caps w:val="0"/>
              </w:rPr>
            </w:rPrChange>
          </w:rPr>
          <w:delText>11</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662" w:author="Peter Dobson" w:date="2016-04-13T11:28:00Z">
              <w:rPr>
                <w:rStyle w:val="Hyperlink"/>
                <w:b w:val="0"/>
                <w:bCs w:val="0"/>
                <w:caps w:val="0"/>
              </w:rPr>
            </w:rPrChange>
          </w:rPr>
          <w:delText>Future Possibilities</w:delText>
        </w:r>
        <w:r w:rsidRPr="00664225" w:rsidDel="00F82853">
          <w:rPr>
            <w:noProof/>
            <w:webHidden/>
          </w:rPr>
          <w:tab/>
        </w:r>
        <w:r w:rsidR="008D27F0" w:rsidRPr="00664225" w:rsidDel="00F82853">
          <w:rPr>
            <w:noProof/>
            <w:webHidden/>
          </w:rPr>
          <w:delText>10</w:delText>
        </w:r>
      </w:del>
    </w:p>
    <w:p w14:paraId="57AAACF6" w14:textId="77777777" w:rsidR="0074683F" w:rsidRPr="00664225" w:rsidDel="00F82853" w:rsidRDefault="0074683F">
      <w:pPr>
        <w:pStyle w:val="TOC2"/>
        <w:rPr>
          <w:del w:id="1663" w:author="Peter Dobson" w:date="2016-04-13T11:28:00Z"/>
          <w:rFonts w:ascii="Calibri" w:hAnsi="Calibri" w:cs="Arial"/>
          <w:bCs w:val="0"/>
          <w:noProof/>
          <w:szCs w:val="22"/>
          <w:lang w:eastAsia="en-GB"/>
        </w:rPr>
      </w:pPr>
      <w:del w:id="1664" w:author="Peter Dobson" w:date="2016-04-13T11:28:00Z">
        <w:r w:rsidRPr="00F82853" w:rsidDel="00F82853">
          <w:rPr>
            <w:rStyle w:val="Hyperlink"/>
            <w:bCs w:val="0"/>
            <w:noProof/>
            <w:rPrChange w:id="1665" w:author="Peter Dobson" w:date="2016-04-13T11:28:00Z">
              <w:rPr>
                <w:rStyle w:val="Hyperlink"/>
                <w:bCs w:val="0"/>
              </w:rPr>
            </w:rPrChange>
          </w:rPr>
          <w:delText>11.1</w:delText>
        </w:r>
        <w:r w:rsidRPr="00664225" w:rsidDel="00F82853">
          <w:rPr>
            <w:rFonts w:ascii="Calibri" w:hAnsi="Calibri" w:cs="Arial"/>
            <w:bCs w:val="0"/>
            <w:noProof/>
            <w:szCs w:val="22"/>
            <w:lang w:eastAsia="en-GB"/>
          </w:rPr>
          <w:tab/>
        </w:r>
        <w:r w:rsidRPr="00F82853" w:rsidDel="00F82853">
          <w:rPr>
            <w:rStyle w:val="Hyperlink"/>
            <w:bCs w:val="0"/>
            <w:noProof/>
            <w:rPrChange w:id="1666"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10</w:delText>
        </w:r>
      </w:del>
    </w:p>
    <w:p w14:paraId="49BA47D0" w14:textId="77777777" w:rsidR="0074683F" w:rsidRPr="00664225" w:rsidDel="00F82853" w:rsidRDefault="0074683F">
      <w:pPr>
        <w:pStyle w:val="TOC2"/>
        <w:rPr>
          <w:del w:id="1667" w:author="Peter Dobson" w:date="2016-04-13T11:28:00Z"/>
          <w:rFonts w:ascii="Calibri" w:hAnsi="Calibri" w:cs="Arial"/>
          <w:bCs w:val="0"/>
          <w:noProof/>
          <w:szCs w:val="22"/>
          <w:lang w:eastAsia="en-GB"/>
        </w:rPr>
      </w:pPr>
      <w:del w:id="1668" w:author="Peter Dobson" w:date="2016-04-13T11:28:00Z">
        <w:r w:rsidRPr="00F82853" w:rsidDel="00F82853">
          <w:rPr>
            <w:rStyle w:val="Hyperlink"/>
            <w:bCs w:val="0"/>
            <w:noProof/>
            <w:rPrChange w:id="1669" w:author="Peter Dobson" w:date="2016-04-13T11:28:00Z">
              <w:rPr>
                <w:rStyle w:val="Hyperlink"/>
                <w:bCs w:val="0"/>
              </w:rPr>
            </w:rPrChange>
          </w:rPr>
          <w:delText>11.2</w:delText>
        </w:r>
        <w:r w:rsidRPr="00664225" w:rsidDel="00F82853">
          <w:rPr>
            <w:rFonts w:ascii="Calibri" w:hAnsi="Calibri" w:cs="Arial"/>
            <w:bCs w:val="0"/>
            <w:noProof/>
            <w:szCs w:val="22"/>
            <w:lang w:eastAsia="en-GB"/>
          </w:rPr>
          <w:tab/>
        </w:r>
        <w:r w:rsidRPr="00F82853" w:rsidDel="00F82853">
          <w:rPr>
            <w:rStyle w:val="Hyperlink"/>
            <w:bCs w:val="0"/>
            <w:noProof/>
            <w:rPrChange w:id="1670" w:author="Peter Dobson" w:date="2016-04-13T11:28:00Z">
              <w:rPr>
                <w:rStyle w:val="Hyperlink"/>
                <w:bCs w:val="0"/>
              </w:rPr>
            </w:rPrChange>
          </w:rPr>
          <w:delText>Seawater Battery</w:delText>
        </w:r>
        <w:r w:rsidRPr="00664225" w:rsidDel="00F82853">
          <w:rPr>
            <w:noProof/>
            <w:webHidden/>
          </w:rPr>
          <w:tab/>
        </w:r>
        <w:r w:rsidR="008D27F0" w:rsidRPr="00664225" w:rsidDel="00F82853">
          <w:rPr>
            <w:noProof/>
            <w:webHidden/>
          </w:rPr>
          <w:delText>10</w:delText>
        </w:r>
      </w:del>
    </w:p>
    <w:p w14:paraId="0A61C65D" w14:textId="77777777" w:rsidR="0074683F" w:rsidRPr="00664225" w:rsidDel="00F82853" w:rsidRDefault="0074683F">
      <w:pPr>
        <w:pStyle w:val="TOC2"/>
        <w:rPr>
          <w:del w:id="1671" w:author="Peter Dobson" w:date="2016-04-13T11:28:00Z"/>
          <w:rFonts w:ascii="Calibri" w:hAnsi="Calibri" w:cs="Arial"/>
          <w:bCs w:val="0"/>
          <w:noProof/>
          <w:szCs w:val="22"/>
          <w:lang w:eastAsia="en-GB"/>
        </w:rPr>
      </w:pPr>
      <w:del w:id="1672" w:author="Peter Dobson" w:date="2016-04-13T11:28:00Z">
        <w:r w:rsidRPr="00F82853" w:rsidDel="00F82853">
          <w:rPr>
            <w:rStyle w:val="Hyperlink"/>
            <w:bCs w:val="0"/>
            <w:noProof/>
            <w:rPrChange w:id="1673" w:author="Peter Dobson" w:date="2016-04-13T11:28:00Z">
              <w:rPr>
                <w:rStyle w:val="Hyperlink"/>
                <w:bCs w:val="0"/>
              </w:rPr>
            </w:rPrChange>
          </w:rPr>
          <w:delText>11.3</w:delText>
        </w:r>
        <w:r w:rsidRPr="00664225" w:rsidDel="00F82853">
          <w:rPr>
            <w:rFonts w:ascii="Calibri" w:hAnsi="Calibri" w:cs="Arial"/>
            <w:bCs w:val="0"/>
            <w:noProof/>
            <w:szCs w:val="22"/>
            <w:lang w:eastAsia="en-GB"/>
          </w:rPr>
          <w:tab/>
        </w:r>
        <w:r w:rsidRPr="00F82853" w:rsidDel="00F82853">
          <w:rPr>
            <w:rStyle w:val="Hyperlink"/>
            <w:bCs w:val="0"/>
            <w:noProof/>
            <w:rPrChange w:id="1674" w:author="Peter Dobson" w:date="2016-04-13T11:28:00Z">
              <w:rPr>
                <w:rStyle w:val="Hyperlink"/>
                <w:bCs w:val="0"/>
              </w:rPr>
            </w:rPrChange>
          </w:rPr>
          <w:delText>Tidal Power</w:delText>
        </w:r>
        <w:r w:rsidRPr="00664225" w:rsidDel="00F82853">
          <w:rPr>
            <w:noProof/>
            <w:webHidden/>
          </w:rPr>
          <w:tab/>
        </w:r>
        <w:r w:rsidR="008D27F0" w:rsidRPr="00664225" w:rsidDel="00F82853">
          <w:rPr>
            <w:noProof/>
            <w:webHidden/>
          </w:rPr>
          <w:delText>10</w:delText>
        </w:r>
      </w:del>
    </w:p>
    <w:p w14:paraId="6403A26B" w14:textId="77777777" w:rsidR="0074683F" w:rsidRPr="00664225" w:rsidDel="00F82853" w:rsidRDefault="0074683F">
      <w:pPr>
        <w:pStyle w:val="TOC2"/>
        <w:rPr>
          <w:del w:id="1675" w:author="Peter Dobson" w:date="2016-04-13T11:28:00Z"/>
          <w:rFonts w:ascii="Calibri" w:hAnsi="Calibri" w:cs="Arial"/>
          <w:bCs w:val="0"/>
          <w:noProof/>
          <w:szCs w:val="22"/>
          <w:lang w:eastAsia="en-GB"/>
        </w:rPr>
      </w:pPr>
      <w:del w:id="1676" w:author="Peter Dobson" w:date="2016-04-13T11:28:00Z">
        <w:r w:rsidRPr="00F82853" w:rsidDel="00F82853">
          <w:rPr>
            <w:rStyle w:val="Hyperlink"/>
            <w:bCs w:val="0"/>
            <w:noProof/>
            <w:rPrChange w:id="1677" w:author="Peter Dobson" w:date="2016-04-13T11:28:00Z">
              <w:rPr>
                <w:rStyle w:val="Hyperlink"/>
                <w:bCs w:val="0"/>
              </w:rPr>
            </w:rPrChange>
          </w:rPr>
          <w:delText>11.4</w:delText>
        </w:r>
        <w:r w:rsidRPr="00664225" w:rsidDel="00F82853">
          <w:rPr>
            <w:rFonts w:ascii="Calibri" w:hAnsi="Calibri" w:cs="Arial"/>
            <w:bCs w:val="0"/>
            <w:noProof/>
            <w:szCs w:val="22"/>
            <w:lang w:eastAsia="en-GB"/>
          </w:rPr>
          <w:tab/>
        </w:r>
        <w:r w:rsidRPr="00F82853" w:rsidDel="00F82853">
          <w:rPr>
            <w:rStyle w:val="Hyperlink"/>
            <w:bCs w:val="0"/>
            <w:noProof/>
            <w:rPrChange w:id="1678" w:author="Peter Dobson" w:date="2016-04-13T11:28:00Z">
              <w:rPr>
                <w:rStyle w:val="Hyperlink"/>
                <w:bCs w:val="0"/>
              </w:rPr>
            </w:rPrChange>
          </w:rPr>
          <w:delText>Stirling Engine Generators</w:delText>
        </w:r>
        <w:r w:rsidRPr="00664225" w:rsidDel="00F82853">
          <w:rPr>
            <w:noProof/>
            <w:webHidden/>
          </w:rPr>
          <w:tab/>
        </w:r>
        <w:r w:rsidR="008D27F0" w:rsidRPr="00664225" w:rsidDel="00F82853">
          <w:rPr>
            <w:noProof/>
            <w:webHidden/>
          </w:rPr>
          <w:delText>11</w:delText>
        </w:r>
      </w:del>
    </w:p>
    <w:p w14:paraId="7A7ACB65" w14:textId="77777777" w:rsidR="0074683F" w:rsidRPr="00664225" w:rsidDel="00F82853" w:rsidRDefault="0074683F">
      <w:pPr>
        <w:pStyle w:val="TOC2"/>
        <w:rPr>
          <w:del w:id="1679" w:author="Peter Dobson" w:date="2016-04-13T11:28:00Z"/>
          <w:rFonts w:ascii="Calibri" w:hAnsi="Calibri" w:cs="Arial"/>
          <w:bCs w:val="0"/>
          <w:noProof/>
          <w:szCs w:val="22"/>
          <w:lang w:eastAsia="en-GB"/>
        </w:rPr>
      </w:pPr>
      <w:del w:id="1680" w:author="Peter Dobson" w:date="2016-04-13T11:28:00Z">
        <w:r w:rsidRPr="00F82853" w:rsidDel="00F82853">
          <w:rPr>
            <w:rStyle w:val="Hyperlink"/>
            <w:bCs w:val="0"/>
            <w:noProof/>
            <w:rPrChange w:id="1681" w:author="Peter Dobson" w:date="2016-04-13T11:28:00Z">
              <w:rPr>
                <w:rStyle w:val="Hyperlink"/>
                <w:bCs w:val="0"/>
              </w:rPr>
            </w:rPrChange>
          </w:rPr>
          <w:delText>11.5</w:delText>
        </w:r>
        <w:r w:rsidRPr="00664225" w:rsidDel="00F82853">
          <w:rPr>
            <w:rFonts w:ascii="Calibri" w:hAnsi="Calibri" w:cs="Arial"/>
            <w:bCs w:val="0"/>
            <w:noProof/>
            <w:szCs w:val="22"/>
            <w:lang w:eastAsia="en-GB"/>
          </w:rPr>
          <w:tab/>
        </w:r>
        <w:r w:rsidRPr="00F82853" w:rsidDel="00F82853">
          <w:rPr>
            <w:rStyle w:val="Hyperlink"/>
            <w:bCs w:val="0"/>
            <w:noProof/>
            <w:rPrChange w:id="1682" w:author="Peter Dobson" w:date="2016-04-13T11:28:00Z">
              <w:rPr>
                <w:rStyle w:val="Hyperlink"/>
                <w:bCs w:val="0"/>
              </w:rPr>
            </w:rPrChange>
          </w:rPr>
          <w:delText>Thermo Electric Generator</w:delText>
        </w:r>
        <w:r w:rsidRPr="00664225" w:rsidDel="00F82853">
          <w:rPr>
            <w:noProof/>
            <w:webHidden/>
          </w:rPr>
          <w:tab/>
        </w:r>
        <w:r w:rsidR="008D27F0" w:rsidRPr="00664225" w:rsidDel="00F82853">
          <w:rPr>
            <w:noProof/>
            <w:webHidden/>
          </w:rPr>
          <w:delText>11</w:delText>
        </w:r>
      </w:del>
    </w:p>
    <w:p w14:paraId="53D9CA71" w14:textId="77777777" w:rsidR="0074683F" w:rsidRPr="00664225" w:rsidDel="00F82853" w:rsidRDefault="0074683F">
      <w:pPr>
        <w:pStyle w:val="TOC1"/>
        <w:rPr>
          <w:del w:id="1683" w:author="Peter Dobson" w:date="2016-04-13T11:28:00Z"/>
          <w:rFonts w:ascii="Calibri" w:hAnsi="Calibri"/>
          <w:b w:val="0"/>
          <w:bCs w:val="0"/>
          <w:caps w:val="0"/>
          <w:noProof/>
          <w:szCs w:val="22"/>
          <w:lang w:eastAsia="en-GB"/>
        </w:rPr>
      </w:pPr>
      <w:del w:id="1684" w:author="Peter Dobson" w:date="2016-04-13T11:28:00Z">
        <w:r w:rsidRPr="00F82853" w:rsidDel="00F82853">
          <w:rPr>
            <w:rStyle w:val="Hyperlink"/>
            <w:b w:val="0"/>
            <w:bCs w:val="0"/>
            <w:caps w:val="0"/>
            <w:noProof/>
            <w:rPrChange w:id="1685" w:author="Peter Dobson" w:date="2016-04-13T11:28:00Z">
              <w:rPr>
                <w:rStyle w:val="Hyperlink"/>
                <w:b w:val="0"/>
                <w:bCs w:val="0"/>
                <w:caps w:val="0"/>
              </w:rPr>
            </w:rPrChange>
          </w:rPr>
          <w:delText>12</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686" w:author="Peter Dobson" w:date="2016-04-13T11:28:00Z">
              <w:rPr>
                <w:rStyle w:val="Hyperlink"/>
                <w:b w:val="0"/>
                <w:bCs w:val="0"/>
                <w:caps w:val="0"/>
              </w:rPr>
            </w:rPrChange>
          </w:rPr>
          <w:delText>Hybrid Power Source</w:delText>
        </w:r>
        <w:r w:rsidRPr="00664225" w:rsidDel="00F82853">
          <w:rPr>
            <w:noProof/>
            <w:webHidden/>
          </w:rPr>
          <w:tab/>
        </w:r>
        <w:r w:rsidR="008D27F0" w:rsidRPr="00664225" w:rsidDel="00F82853">
          <w:rPr>
            <w:noProof/>
            <w:webHidden/>
          </w:rPr>
          <w:delText>11</w:delText>
        </w:r>
      </w:del>
    </w:p>
    <w:p w14:paraId="6538287D" w14:textId="77777777" w:rsidR="0074683F" w:rsidRPr="00664225" w:rsidDel="00F82853" w:rsidRDefault="0074683F">
      <w:pPr>
        <w:pStyle w:val="TOC2"/>
        <w:rPr>
          <w:del w:id="1687" w:author="Peter Dobson" w:date="2016-04-13T11:28:00Z"/>
          <w:rFonts w:ascii="Calibri" w:hAnsi="Calibri" w:cs="Arial"/>
          <w:bCs w:val="0"/>
          <w:noProof/>
          <w:szCs w:val="22"/>
          <w:lang w:eastAsia="en-GB"/>
        </w:rPr>
      </w:pPr>
      <w:del w:id="1688" w:author="Peter Dobson" w:date="2016-04-13T11:28:00Z">
        <w:r w:rsidRPr="00F82853" w:rsidDel="00F82853">
          <w:rPr>
            <w:rStyle w:val="Hyperlink"/>
            <w:bCs w:val="0"/>
            <w:noProof/>
            <w:rPrChange w:id="1689" w:author="Peter Dobson" w:date="2016-04-13T11:28:00Z">
              <w:rPr>
                <w:rStyle w:val="Hyperlink"/>
                <w:bCs w:val="0"/>
              </w:rPr>
            </w:rPrChange>
          </w:rPr>
          <w:delText>12.1</w:delText>
        </w:r>
        <w:r w:rsidRPr="00664225" w:rsidDel="00F82853">
          <w:rPr>
            <w:rFonts w:ascii="Calibri" w:hAnsi="Calibri" w:cs="Arial"/>
            <w:bCs w:val="0"/>
            <w:noProof/>
            <w:szCs w:val="22"/>
            <w:lang w:eastAsia="en-GB"/>
          </w:rPr>
          <w:tab/>
        </w:r>
        <w:r w:rsidRPr="00F82853" w:rsidDel="00F82853">
          <w:rPr>
            <w:rStyle w:val="Hyperlink"/>
            <w:bCs w:val="0"/>
            <w:noProof/>
            <w:rPrChange w:id="1690"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11</w:delText>
        </w:r>
      </w:del>
    </w:p>
    <w:p w14:paraId="367642A4" w14:textId="77777777" w:rsidR="0074683F" w:rsidRPr="00664225" w:rsidDel="00F82853" w:rsidRDefault="0074683F">
      <w:pPr>
        <w:pStyle w:val="TOC2"/>
        <w:rPr>
          <w:del w:id="1691" w:author="Peter Dobson" w:date="2016-04-13T11:28:00Z"/>
          <w:rFonts w:ascii="Calibri" w:hAnsi="Calibri" w:cs="Arial"/>
          <w:bCs w:val="0"/>
          <w:noProof/>
          <w:szCs w:val="22"/>
          <w:lang w:eastAsia="en-GB"/>
        </w:rPr>
      </w:pPr>
      <w:del w:id="1692" w:author="Peter Dobson" w:date="2016-04-13T11:28:00Z">
        <w:r w:rsidRPr="00F82853" w:rsidDel="00F82853">
          <w:rPr>
            <w:rStyle w:val="Hyperlink"/>
            <w:bCs w:val="0"/>
            <w:noProof/>
            <w:rPrChange w:id="1693" w:author="Peter Dobson" w:date="2016-04-13T11:28:00Z">
              <w:rPr>
                <w:rStyle w:val="Hyperlink"/>
                <w:bCs w:val="0"/>
              </w:rPr>
            </w:rPrChange>
          </w:rPr>
          <w:delText>12.2</w:delText>
        </w:r>
        <w:r w:rsidRPr="00664225" w:rsidDel="00F82853">
          <w:rPr>
            <w:rFonts w:ascii="Calibri" w:hAnsi="Calibri" w:cs="Arial"/>
            <w:bCs w:val="0"/>
            <w:noProof/>
            <w:szCs w:val="22"/>
            <w:lang w:eastAsia="en-GB"/>
          </w:rPr>
          <w:tab/>
        </w:r>
        <w:r w:rsidRPr="00F82853" w:rsidDel="00F82853">
          <w:rPr>
            <w:rStyle w:val="Hyperlink"/>
            <w:bCs w:val="0"/>
            <w:noProof/>
            <w:rPrChange w:id="1694" w:author="Peter Dobson" w:date="2016-04-13T11:28:00Z">
              <w:rPr>
                <w:rStyle w:val="Hyperlink"/>
                <w:bCs w:val="0"/>
              </w:rPr>
            </w:rPrChange>
          </w:rPr>
          <w:delText>Advantages</w:delText>
        </w:r>
        <w:r w:rsidRPr="00664225" w:rsidDel="00F82853">
          <w:rPr>
            <w:noProof/>
            <w:webHidden/>
          </w:rPr>
          <w:tab/>
        </w:r>
        <w:r w:rsidR="008D27F0" w:rsidRPr="00664225" w:rsidDel="00F82853">
          <w:rPr>
            <w:noProof/>
            <w:webHidden/>
          </w:rPr>
          <w:delText>11</w:delText>
        </w:r>
      </w:del>
    </w:p>
    <w:p w14:paraId="71E75163" w14:textId="77777777" w:rsidR="0074683F" w:rsidRPr="00664225" w:rsidDel="00F82853" w:rsidRDefault="0074683F">
      <w:pPr>
        <w:pStyle w:val="TOC2"/>
        <w:rPr>
          <w:del w:id="1695" w:author="Peter Dobson" w:date="2016-04-13T11:28:00Z"/>
          <w:rFonts w:ascii="Calibri" w:hAnsi="Calibri" w:cs="Arial"/>
          <w:bCs w:val="0"/>
          <w:noProof/>
          <w:szCs w:val="22"/>
          <w:lang w:eastAsia="en-GB"/>
        </w:rPr>
      </w:pPr>
      <w:del w:id="1696" w:author="Peter Dobson" w:date="2016-04-13T11:28:00Z">
        <w:r w:rsidRPr="00F82853" w:rsidDel="00F82853">
          <w:rPr>
            <w:rStyle w:val="Hyperlink"/>
            <w:bCs w:val="0"/>
            <w:noProof/>
            <w:rPrChange w:id="1697" w:author="Peter Dobson" w:date="2016-04-13T11:28:00Z">
              <w:rPr>
                <w:rStyle w:val="Hyperlink"/>
                <w:bCs w:val="0"/>
              </w:rPr>
            </w:rPrChange>
          </w:rPr>
          <w:delText>12.3</w:delText>
        </w:r>
        <w:r w:rsidRPr="00664225" w:rsidDel="00F82853">
          <w:rPr>
            <w:rFonts w:ascii="Calibri" w:hAnsi="Calibri" w:cs="Arial"/>
            <w:bCs w:val="0"/>
            <w:noProof/>
            <w:szCs w:val="22"/>
            <w:lang w:eastAsia="en-GB"/>
          </w:rPr>
          <w:tab/>
        </w:r>
        <w:r w:rsidRPr="00F82853" w:rsidDel="00F82853">
          <w:rPr>
            <w:rStyle w:val="Hyperlink"/>
            <w:bCs w:val="0"/>
            <w:noProof/>
            <w:rPrChange w:id="1698" w:author="Peter Dobson" w:date="2016-04-13T11:28:00Z">
              <w:rPr>
                <w:rStyle w:val="Hyperlink"/>
                <w:bCs w:val="0"/>
              </w:rPr>
            </w:rPrChange>
          </w:rPr>
          <w:delText>Disadvantages</w:delText>
        </w:r>
        <w:r w:rsidRPr="00664225" w:rsidDel="00F82853">
          <w:rPr>
            <w:noProof/>
            <w:webHidden/>
          </w:rPr>
          <w:tab/>
        </w:r>
        <w:r w:rsidR="008D27F0" w:rsidRPr="00664225" w:rsidDel="00F82853">
          <w:rPr>
            <w:noProof/>
            <w:webHidden/>
          </w:rPr>
          <w:delText>11</w:delText>
        </w:r>
      </w:del>
    </w:p>
    <w:p w14:paraId="522A2B90" w14:textId="77777777" w:rsidR="0074683F" w:rsidRPr="00664225" w:rsidDel="00F82853" w:rsidRDefault="0074683F">
      <w:pPr>
        <w:pStyle w:val="TOC2"/>
        <w:rPr>
          <w:del w:id="1699" w:author="Peter Dobson" w:date="2016-04-13T11:28:00Z"/>
          <w:rFonts w:ascii="Calibri" w:hAnsi="Calibri" w:cs="Arial"/>
          <w:bCs w:val="0"/>
          <w:noProof/>
          <w:szCs w:val="22"/>
          <w:lang w:eastAsia="en-GB"/>
        </w:rPr>
      </w:pPr>
      <w:del w:id="1700" w:author="Peter Dobson" w:date="2016-04-13T11:28:00Z">
        <w:r w:rsidRPr="00F82853" w:rsidDel="00F82853">
          <w:rPr>
            <w:rStyle w:val="Hyperlink"/>
            <w:bCs w:val="0"/>
            <w:noProof/>
            <w:rPrChange w:id="1701" w:author="Peter Dobson" w:date="2016-04-13T11:28:00Z">
              <w:rPr>
                <w:rStyle w:val="Hyperlink"/>
                <w:bCs w:val="0"/>
              </w:rPr>
            </w:rPrChange>
          </w:rPr>
          <w:delText>12.4</w:delText>
        </w:r>
        <w:r w:rsidRPr="00664225" w:rsidDel="00F82853">
          <w:rPr>
            <w:rFonts w:ascii="Calibri" w:hAnsi="Calibri" w:cs="Arial"/>
            <w:bCs w:val="0"/>
            <w:noProof/>
            <w:szCs w:val="22"/>
            <w:lang w:eastAsia="en-GB"/>
          </w:rPr>
          <w:tab/>
        </w:r>
        <w:r w:rsidRPr="00F82853" w:rsidDel="00F82853">
          <w:rPr>
            <w:rStyle w:val="Hyperlink"/>
            <w:bCs w:val="0"/>
            <w:noProof/>
            <w:rPrChange w:id="1702" w:author="Peter Dobson" w:date="2016-04-13T11:28:00Z">
              <w:rPr>
                <w:rStyle w:val="Hyperlink"/>
                <w:bCs w:val="0"/>
              </w:rPr>
            </w:rPrChange>
          </w:rPr>
          <w:delText>Comments</w:delText>
        </w:r>
        <w:r w:rsidRPr="00664225" w:rsidDel="00F82853">
          <w:rPr>
            <w:noProof/>
            <w:webHidden/>
          </w:rPr>
          <w:tab/>
        </w:r>
        <w:r w:rsidR="008D27F0" w:rsidRPr="00664225" w:rsidDel="00F82853">
          <w:rPr>
            <w:noProof/>
            <w:webHidden/>
          </w:rPr>
          <w:delText>11</w:delText>
        </w:r>
      </w:del>
    </w:p>
    <w:p w14:paraId="36D62308" w14:textId="77777777" w:rsidR="0074683F" w:rsidRPr="00664225" w:rsidDel="00F82853" w:rsidRDefault="0074683F">
      <w:pPr>
        <w:pStyle w:val="TOC2"/>
        <w:rPr>
          <w:del w:id="1703" w:author="Peter Dobson" w:date="2016-04-13T11:28:00Z"/>
          <w:rFonts w:ascii="Calibri" w:hAnsi="Calibri" w:cs="Arial"/>
          <w:bCs w:val="0"/>
          <w:noProof/>
          <w:szCs w:val="22"/>
          <w:lang w:eastAsia="en-GB"/>
        </w:rPr>
      </w:pPr>
      <w:del w:id="1704" w:author="Peter Dobson" w:date="2016-04-13T11:28:00Z">
        <w:r w:rsidRPr="00F82853" w:rsidDel="00F82853">
          <w:rPr>
            <w:rStyle w:val="Hyperlink"/>
            <w:bCs w:val="0"/>
            <w:noProof/>
            <w:rPrChange w:id="1705" w:author="Peter Dobson" w:date="2016-04-13T11:28:00Z">
              <w:rPr>
                <w:rStyle w:val="Hyperlink"/>
                <w:bCs w:val="0"/>
              </w:rPr>
            </w:rPrChange>
          </w:rPr>
          <w:delText>12.5</w:delText>
        </w:r>
        <w:r w:rsidRPr="00664225" w:rsidDel="00F82853">
          <w:rPr>
            <w:rFonts w:ascii="Calibri" w:hAnsi="Calibri" w:cs="Arial"/>
            <w:bCs w:val="0"/>
            <w:noProof/>
            <w:szCs w:val="22"/>
            <w:lang w:eastAsia="en-GB"/>
          </w:rPr>
          <w:tab/>
        </w:r>
        <w:r w:rsidRPr="00F82853" w:rsidDel="00F82853">
          <w:rPr>
            <w:rStyle w:val="Hyperlink"/>
            <w:bCs w:val="0"/>
            <w:noProof/>
            <w:rPrChange w:id="1706" w:author="Peter Dobson" w:date="2016-04-13T11:28:00Z">
              <w:rPr>
                <w:rStyle w:val="Hyperlink"/>
                <w:bCs w:val="0"/>
              </w:rPr>
            </w:rPrChange>
          </w:rPr>
          <w:delText>Design considerations:</w:delText>
        </w:r>
        <w:r w:rsidRPr="00664225" w:rsidDel="00F82853">
          <w:rPr>
            <w:noProof/>
            <w:webHidden/>
          </w:rPr>
          <w:tab/>
        </w:r>
        <w:r w:rsidR="008D27F0" w:rsidRPr="00664225" w:rsidDel="00F82853">
          <w:rPr>
            <w:noProof/>
            <w:webHidden/>
          </w:rPr>
          <w:delText>11</w:delText>
        </w:r>
      </w:del>
    </w:p>
    <w:p w14:paraId="500ABD13" w14:textId="77777777" w:rsidR="0074683F" w:rsidRPr="00664225" w:rsidDel="00F82853" w:rsidRDefault="0074683F">
      <w:pPr>
        <w:pStyle w:val="TOC1"/>
        <w:rPr>
          <w:del w:id="1707" w:author="Peter Dobson" w:date="2016-04-13T11:28:00Z"/>
          <w:rFonts w:ascii="Calibri" w:hAnsi="Calibri"/>
          <w:b w:val="0"/>
          <w:bCs w:val="0"/>
          <w:caps w:val="0"/>
          <w:noProof/>
          <w:szCs w:val="22"/>
          <w:lang w:eastAsia="en-GB"/>
        </w:rPr>
      </w:pPr>
      <w:del w:id="1708" w:author="Peter Dobson" w:date="2016-04-13T11:28:00Z">
        <w:r w:rsidRPr="00F82853" w:rsidDel="00F82853">
          <w:rPr>
            <w:rStyle w:val="Hyperlink"/>
            <w:b w:val="0"/>
            <w:bCs w:val="0"/>
            <w:caps w:val="0"/>
            <w:noProof/>
            <w:rPrChange w:id="1709" w:author="Peter Dobson" w:date="2016-04-13T11:28:00Z">
              <w:rPr>
                <w:rStyle w:val="Hyperlink"/>
                <w:b w:val="0"/>
                <w:bCs w:val="0"/>
                <w:caps w:val="0"/>
              </w:rPr>
            </w:rPrChange>
          </w:rPr>
          <w:delText>13</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710" w:author="Peter Dobson" w:date="2016-04-13T11:28:00Z">
              <w:rPr>
                <w:rStyle w:val="Hyperlink"/>
                <w:b w:val="0"/>
                <w:bCs w:val="0"/>
                <w:caps w:val="0"/>
              </w:rPr>
            </w:rPrChange>
          </w:rPr>
          <w:delText>Lightning/surge Protection</w:delText>
        </w:r>
        <w:r w:rsidRPr="00664225" w:rsidDel="00F82853">
          <w:rPr>
            <w:noProof/>
            <w:webHidden/>
          </w:rPr>
          <w:tab/>
        </w:r>
        <w:r w:rsidR="008D27F0" w:rsidRPr="00664225" w:rsidDel="00F82853">
          <w:rPr>
            <w:noProof/>
            <w:webHidden/>
          </w:rPr>
          <w:delText>12</w:delText>
        </w:r>
      </w:del>
    </w:p>
    <w:p w14:paraId="47047392" w14:textId="77777777" w:rsidR="0074683F" w:rsidRPr="00664225" w:rsidDel="00F82853" w:rsidRDefault="0074683F">
      <w:pPr>
        <w:pStyle w:val="TOC1"/>
        <w:rPr>
          <w:del w:id="1711" w:author="Peter Dobson" w:date="2016-04-13T11:28:00Z"/>
          <w:rFonts w:ascii="Calibri" w:hAnsi="Calibri"/>
          <w:b w:val="0"/>
          <w:bCs w:val="0"/>
          <w:caps w:val="0"/>
          <w:noProof/>
          <w:szCs w:val="22"/>
          <w:lang w:eastAsia="en-GB"/>
        </w:rPr>
      </w:pPr>
      <w:del w:id="1712" w:author="Peter Dobson" w:date="2016-04-13T11:28:00Z">
        <w:r w:rsidRPr="00F82853" w:rsidDel="00F82853">
          <w:rPr>
            <w:rStyle w:val="Hyperlink"/>
            <w:b w:val="0"/>
            <w:bCs w:val="0"/>
            <w:caps w:val="0"/>
            <w:noProof/>
            <w:rPrChange w:id="1713" w:author="Peter Dobson" w:date="2016-04-13T11:28:00Z">
              <w:rPr>
                <w:rStyle w:val="Hyperlink"/>
                <w:b w:val="0"/>
                <w:bCs w:val="0"/>
                <w:caps w:val="0"/>
              </w:rPr>
            </w:rPrChange>
          </w:rPr>
          <w:delText>14</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714" w:author="Peter Dobson" w:date="2016-04-13T11:28:00Z">
              <w:rPr>
                <w:rStyle w:val="Hyperlink"/>
                <w:b w:val="0"/>
                <w:bCs w:val="0"/>
                <w:caps w:val="0"/>
              </w:rPr>
            </w:rPrChange>
          </w:rPr>
          <w:delText>Installation</w:delText>
        </w:r>
        <w:r w:rsidRPr="00664225" w:rsidDel="00F82853">
          <w:rPr>
            <w:noProof/>
            <w:webHidden/>
          </w:rPr>
          <w:tab/>
        </w:r>
        <w:r w:rsidR="008D27F0" w:rsidRPr="00664225" w:rsidDel="00F82853">
          <w:rPr>
            <w:noProof/>
            <w:webHidden/>
          </w:rPr>
          <w:delText>12</w:delText>
        </w:r>
      </w:del>
    </w:p>
    <w:p w14:paraId="10D27093" w14:textId="77777777" w:rsidR="0074683F" w:rsidRPr="00664225" w:rsidDel="00F82853" w:rsidRDefault="0074683F">
      <w:pPr>
        <w:pStyle w:val="TOC2"/>
        <w:rPr>
          <w:del w:id="1715" w:author="Peter Dobson" w:date="2016-04-13T11:28:00Z"/>
          <w:rFonts w:ascii="Calibri" w:hAnsi="Calibri" w:cs="Arial"/>
          <w:bCs w:val="0"/>
          <w:noProof/>
          <w:szCs w:val="22"/>
          <w:lang w:eastAsia="en-GB"/>
        </w:rPr>
      </w:pPr>
      <w:del w:id="1716" w:author="Peter Dobson" w:date="2016-04-13T11:28:00Z">
        <w:r w:rsidRPr="00F82853" w:rsidDel="00F82853">
          <w:rPr>
            <w:rStyle w:val="Hyperlink"/>
            <w:bCs w:val="0"/>
            <w:noProof/>
            <w:rPrChange w:id="1717" w:author="Peter Dobson" w:date="2016-04-13T11:28:00Z">
              <w:rPr>
                <w:rStyle w:val="Hyperlink"/>
                <w:bCs w:val="0"/>
              </w:rPr>
            </w:rPrChange>
          </w:rPr>
          <w:delText>14.1</w:delText>
        </w:r>
        <w:r w:rsidRPr="00664225" w:rsidDel="00F82853">
          <w:rPr>
            <w:rFonts w:ascii="Calibri" w:hAnsi="Calibri" w:cs="Arial"/>
            <w:bCs w:val="0"/>
            <w:noProof/>
            <w:szCs w:val="22"/>
            <w:lang w:eastAsia="en-GB"/>
          </w:rPr>
          <w:tab/>
        </w:r>
        <w:r w:rsidRPr="00F82853" w:rsidDel="00F82853">
          <w:rPr>
            <w:rStyle w:val="Hyperlink"/>
            <w:bCs w:val="0"/>
            <w:noProof/>
            <w:rPrChange w:id="1718" w:author="Peter Dobson" w:date="2016-04-13T11:28:00Z">
              <w:rPr>
                <w:rStyle w:val="Hyperlink"/>
                <w:bCs w:val="0"/>
              </w:rPr>
            </w:rPrChange>
          </w:rPr>
          <w:delText>General</w:delText>
        </w:r>
        <w:r w:rsidRPr="00664225" w:rsidDel="00F82853">
          <w:rPr>
            <w:noProof/>
            <w:webHidden/>
          </w:rPr>
          <w:tab/>
        </w:r>
        <w:r w:rsidR="008D27F0" w:rsidRPr="00664225" w:rsidDel="00F82853">
          <w:rPr>
            <w:noProof/>
            <w:webHidden/>
          </w:rPr>
          <w:delText>12</w:delText>
        </w:r>
      </w:del>
    </w:p>
    <w:p w14:paraId="74356448" w14:textId="77777777" w:rsidR="0074683F" w:rsidRPr="00664225" w:rsidDel="00F82853" w:rsidRDefault="0074683F">
      <w:pPr>
        <w:pStyle w:val="TOC3"/>
        <w:rPr>
          <w:del w:id="1719" w:author="Peter Dobson" w:date="2016-04-13T11:28:00Z"/>
          <w:rFonts w:ascii="Calibri" w:hAnsi="Calibri" w:cs="Arial"/>
          <w:noProof/>
          <w:sz w:val="22"/>
          <w:szCs w:val="22"/>
          <w:lang w:eastAsia="en-GB"/>
        </w:rPr>
      </w:pPr>
      <w:del w:id="1720" w:author="Peter Dobson" w:date="2016-04-13T11:28:00Z">
        <w:r w:rsidRPr="00F82853" w:rsidDel="00F82853">
          <w:rPr>
            <w:rStyle w:val="Hyperlink"/>
            <w:noProof/>
            <w:rPrChange w:id="1721" w:author="Peter Dobson" w:date="2016-04-13T11:28:00Z">
              <w:rPr>
                <w:rStyle w:val="Hyperlink"/>
              </w:rPr>
            </w:rPrChange>
          </w:rPr>
          <w:delText>14.1.1</w:delText>
        </w:r>
        <w:r w:rsidRPr="00664225" w:rsidDel="00F82853">
          <w:rPr>
            <w:rFonts w:ascii="Calibri" w:hAnsi="Calibri" w:cs="Arial"/>
            <w:noProof/>
            <w:sz w:val="22"/>
            <w:szCs w:val="22"/>
            <w:lang w:eastAsia="en-GB"/>
          </w:rPr>
          <w:tab/>
        </w:r>
        <w:r w:rsidRPr="00F82853" w:rsidDel="00F82853">
          <w:rPr>
            <w:rStyle w:val="Hyperlink"/>
            <w:noProof/>
            <w:rPrChange w:id="1722" w:author="Peter Dobson" w:date="2016-04-13T11:28:00Z">
              <w:rPr>
                <w:rStyle w:val="Hyperlink"/>
              </w:rPr>
            </w:rPrChange>
          </w:rPr>
          <w:delText>Electrical Connections</w:delText>
        </w:r>
        <w:r w:rsidRPr="00664225" w:rsidDel="00F82853">
          <w:rPr>
            <w:noProof/>
            <w:webHidden/>
          </w:rPr>
          <w:tab/>
        </w:r>
        <w:r w:rsidR="008D27F0" w:rsidRPr="00664225" w:rsidDel="00F82853">
          <w:rPr>
            <w:noProof/>
            <w:webHidden/>
          </w:rPr>
          <w:delText>12</w:delText>
        </w:r>
      </w:del>
    </w:p>
    <w:p w14:paraId="3F5516CB" w14:textId="77777777" w:rsidR="0074683F" w:rsidRPr="00664225" w:rsidDel="00F82853" w:rsidRDefault="0074683F">
      <w:pPr>
        <w:pStyle w:val="TOC2"/>
        <w:rPr>
          <w:del w:id="1723" w:author="Peter Dobson" w:date="2016-04-13T11:28:00Z"/>
          <w:rFonts w:ascii="Calibri" w:hAnsi="Calibri" w:cs="Arial"/>
          <w:bCs w:val="0"/>
          <w:noProof/>
          <w:szCs w:val="22"/>
          <w:lang w:eastAsia="en-GB"/>
        </w:rPr>
      </w:pPr>
      <w:del w:id="1724" w:author="Peter Dobson" w:date="2016-04-13T11:28:00Z">
        <w:r w:rsidRPr="00F82853" w:rsidDel="00F82853">
          <w:rPr>
            <w:rStyle w:val="Hyperlink"/>
            <w:bCs w:val="0"/>
            <w:noProof/>
            <w:rPrChange w:id="1725" w:author="Peter Dobson" w:date="2016-04-13T11:28:00Z">
              <w:rPr>
                <w:rStyle w:val="Hyperlink"/>
                <w:bCs w:val="0"/>
              </w:rPr>
            </w:rPrChange>
          </w:rPr>
          <w:delText>14.2</w:delText>
        </w:r>
        <w:r w:rsidRPr="00664225" w:rsidDel="00F82853">
          <w:rPr>
            <w:rFonts w:ascii="Calibri" w:hAnsi="Calibri" w:cs="Arial"/>
            <w:bCs w:val="0"/>
            <w:noProof/>
            <w:szCs w:val="22"/>
            <w:lang w:eastAsia="en-GB"/>
          </w:rPr>
          <w:tab/>
        </w:r>
        <w:r w:rsidRPr="00F82853" w:rsidDel="00F82853">
          <w:rPr>
            <w:rStyle w:val="Hyperlink"/>
            <w:bCs w:val="0"/>
            <w:noProof/>
            <w:rPrChange w:id="1726" w:author="Peter Dobson" w:date="2016-04-13T11:28:00Z">
              <w:rPr>
                <w:rStyle w:val="Hyperlink"/>
                <w:bCs w:val="0"/>
              </w:rPr>
            </w:rPrChange>
          </w:rPr>
          <w:delText>Installation</w:delText>
        </w:r>
        <w:r w:rsidRPr="00664225" w:rsidDel="00F82853">
          <w:rPr>
            <w:noProof/>
            <w:webHidden/>
          </w:rPr>
          <w:tab/>
        </w:r>
        <w:r w:rsidR="008D27F0" w:rsidRPr="00664225" w:rsidDel="00F82853">
          <w:rPr>
            <w:noProof/>
            <w:webHidden/>
          </w:rPr>
          <w:delText>12</w:delText>
        </w:r>
      </w:del>
    </w:p>
    <w:p w14:paraId="3E582E4E" w14:textId="77777777" w:rsidR="0074683F" w:rsidRPr="00664225" w:rsidDel="00F82853" w:rsidRDefault="0074683F">
      <w:pPr>
        <w:pStyle w:val="TOC3"/>
        <w:rPr>
          <w:del w:id="1727" w:author="Peter Dobson" w:date="2016-04-13T11:28:00Z"/>
          <w:rFonts w:ascii="Calibri" w:hAnsi="Calibri" w:cs="Arial"/>
          <w:noProof/>
          <w:sz w:val="22"/>
          <w:szCs w:val="22"/>
          <w:lang w:eastAsia="en-GB"/>
        </w:rPr>
      </w:pPr>
      <w:del w:id="1728" w:author="Peter Dobson" w:date="2016-04-13T11:28:00Z">
        <w:r w:rsidRPr="00F82853" w:rsidDel="00F82853">
          <w:rPr>
            <w:rStyle w:val="Hyperlink"/>
            <w:noProof/>
            <w:rPrChange w:id="1729" w:author="Peter Dobson" w:date="2016-04-13T11:28:00Z">
              <w:rPr>
                <w:rStyle w:val="Hyperlink"/>
              </w:rPr>
            </w:rPrChange>
          </w:rPr>
          <w:delText>14.2.1</w:delText>
        </w:r>
        <w:r w:rsidRPr="00664225" w:rsidDel="00F82853">
          <w:rPr>
            <w:rFonts w:ascii="Calibri" w:hAnsi="Calibri" w:cs="Arial"/>
            <w:noProof/>
            <w:sz w:val="22"/>
            <w:szCs w:val="22"/>
            <w:lang w:eastAsia="en-GB"/>
          </w:rPr>
          <w:tab/>
        </w:r>
        <w:r w:rsidRPr="00F82853" w:rsidDel="00F82853">
          <w:rPr>
            <w:rStyle w:val="Hyperlink"/>
            <w:noProof/>
            <w:rPrChange w:id="1730" w:author="Peter Dobson" w:date="2016-04-13T11:28:00Z">
              <w:rPr>
                <w:rStyle w:val="Hyperlink"/>
              </w:rPr>
            </w:rPrChange>
          </w:rPr>
          <w:delText>General</w:delText>
        </w:r>
        <w:r w:rsidRPr="00664225" w:rsidDel="00F82853">
          <w:rPr>
            <w:noProof/>
            <w:webHidden/>
          </w:rPr>
          <w:tab/>
        </w:r>
        <w:r w:rsidR="008D27F0" w:rsidRPr="00664225" w:rsidDel="00F82853">
          <w:rPr>
            <w:noProof/>
            <w:webHidden/>
          </w:rPr>
          <w:delText>12</w:delText>
        </w:r>
      </w:del>
    </w:p>
    <w:p w14:paraId="57F547E4" w14:textId="77777777" w:rsidR="0074683F" w:rsidRPr="00664225" w:rsidDel="00F82853" w:rsidRDefault="0074683F">
      <w:pPr>
        <w:pStyle w:val="TOC3"/>
        <w:rPr>
          <w:del w:id="1731" w:author="Peter Dobson" w:date="2016-04-13T11:28:00Z"/>
          <w:rFonts w:ascii="Calibri" w:hAnsi="Calibri" w:cs="Arial"/>
          <w:noProof/>
          <w:sz w:val="22"/>
          <w:szCs w:val="22"/>
          <w:lang w:eastAsia="en-GB"/>
        </w:rPr>
      </w:pPr>
      <w:del w:id="1732" w:author="Peter Dobson" w:date="2016-04-13T11:28:00Z">
        <w:r w:rsidRPr="00F82853" w:rsidDel="00F82853">
          <w:rPr>
            <w:rStyle w:val="Hyperlink"/>
            <w:noProof/>
            <w:rPrChange w:id="1733" w:author="Peter Dobson" w:date="2016-04-13T11:28:00Z">
              <w:rPr>
                <w:rStyle w:val="Hyperlink"/>
              </w:rPr>
            </w:rPrChange>
          </w:rPr>
          <w:delText>14.2.2</w:delText>
        </w:r>
        <w:r w:rsidRPr="00664225" w:rsidDel="00F82853">
          <w:rPr>
            <w:rFonts w:ascii="Calibri" w:hAnsi="Calibri" w:cs="Arial"/>
            <w:noProof/>
            <w:sz w:val="22"/>
            <w:szCs w:val="22"/>
            <w:lang w:eastAsia="en-GB"/>
          </w:rPr>
          <w:tab/>
        </w:r>
        <w:r w:rsidRPr="00F82853" w:rsidDel="00F82853">
          <w:rPr>
            <w:rStyle w:val="Hyperlink"/>
            <w:noProof/>
            <w:rPrChange w:id="1734" w:author="Peter Dobson" w:date="2016-04-13T11:28:00Z">
              <w:rPr>
                <w:rStyle w:val="Hyperlink"/>
              </w:rPr>
            </w:rPrChange>
          </w:rPr>
          <w:delText>Details for PV systems</w:delText>
        </w:r>
        <w:r w:rsidRPr="00664225" w:rsidDel="00F82853">
          <w:rPr>
            <w:noProof/>
            <w:webHidden/>
          </w:rPr>
          <w:tab/>
        </w:r>
        <w:r w:rsidR="008D27F0" w:rsidRPr="00664225" w:rsidDel="00F82853">
          <w:rPr>
            <w:noProof/>
            <w:webHidden/>
          </w:rPr>
          <w:delText>13</w:delText>
        </w:r>
      </w:del>
    </w:p>
    <w:p w14:paraId="77D3E2B2" w14:textId="77777777" w:rsidR="0074683F" w:rsidRPr="00664225" w:rsidDel="00F82853" w:rsidRDefault="0074683F">
      <w:pPr>
        <w:pStyle w:val="TOC1"/>
        <w:rPr>
          <w:del w:id="1735" w:author="Peter Dobson" w:date="2016-04-13T11:28:00Z"/>
          <w:rFonts w:ascii="Calibri" w:hAnsi="Calibri"/>
          <w:b w:val="0"/>
          <w:bCs w:val="0"/>
          <w:caps w:val="0"/>
          <w:noProof/>
          <w:szCs w:val="22"/>
          <w:lang w:eastAsia="en-GB"/>
        </w:rPr>
      </w:pPr>
      <w:del w:id="1736" w:author="Peter Dobson" w:date="2016-04-13T11:28:00Z">
        <w:r w:rsidRPr="00F82853" w:rsidDel="00F82853">
          <w:rPr>
            <w:rStyle w:val="Hyperlink"/>
            <w:b w:val="0"/>
            <w:bCs w:val="0"/>
            <w:caps w:val="0"/>
            <w:noProof/>
            <w:rPrChange w:id="1737" w:author="Peter Dobson" w:date="2016-04-13T11:28:00Z">
              <w:rPr>
                <w:rStyle w:val="Hyperlink"/>
                <w:b w:val="0"/>
                <w:bCs w:val="0"/>
                <w:caps w:val="0"/>
              </w:rPr>
            </w:rPrChange>
          </w:rPr>
          <w:delText>15</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738" w:author="Peter Dobson" w:date="2016-04-13T11:28:00Z">
              <w:rPr>
                <w:rStyle w:val="Hyperlink"/>
                <w:b w:val="0"/>
                <w:bCs w:val="0"/>
                <w:caps w:val="0"/>
              </w:rPr>
            </w:rPrChange>
          </w:rPr>
          <w:delText>Maintenance</w:delText>
        </w:r>
        <w:r w:rsidRPr="00664225" w:rsidDel="00F82853">
          <w:rPr>
            <w:noProof/>
            <w:webHidden/>
          </w:rPr>
          <w:tab/>
        </w:r>
        <w:r w:rsidR="008D27F0" w:rsidRPr="00664225" w:rsidDel="00F82853">
          <w:rPr>
            <w:noProof/>
            <w:webHidden/>
          </w:rPr>
          <w:delText>13</w:delText>
        </w:r>
      </w:del>
    </w:p>
    <w:p w14:paraId="16ACC3F2" w14:textId="77777777" w:rsidR="0074683F" w:rsidRPr="00664225" w:rsidDel="00F82853" w:rsidRDefault="0074683F">
      <w:pPr>
        <w:pStyle w:val="TOC2"/>
        <w:rPr>
          <w:del w:id="1739" w:author="Peter Dobson" w:date="2016-04-13T11:28:00Z"/>
          <w:rFonts w:ascii="Calibri" w:hAnsi="Calibri" w:cs="Arial"/>
          <w:bCs w:val="0"/>
          <w:noProof/>
          <w:szCs w:val="22"/>
          <w:lang w:eastAsia="en-GB"/>
        </w:rPr>
      </w:pPr>
      <w:del w:id="1740" w:author="Peter Dobson" w:date="2016-04-13T11:28:00Z">
        <w:r w:rsidRPr="00F82853" w:rsidDel="00F82853">
          <w:rPr>
            <w:rStyle w:val="Hyperlink"/>
            <w:bCs w:val="0"/>
            <w:noProof/>
            <w:rPrChange w:id="1741" w:author="Peter Dobson" w:date="2016-04-13T11:28:00Z">
              <w:rPr>
                <w:rStyle w:val="Hyperlink"/>
                <w:bCs w:val="0"/>
              </w:rPr>
            </w:rPrChange>
          </w:rPr>
          <w:delText>15.1</w:delText>
        </w:r>
        <w:r w:rsidRPr="00664225" w:rsidDel="00F82853">
          <w:rPr>
            <w:rFonts w:ascii="Calibri" w:hAnsi="Calibri" w:cs="Arial"/>
            <w:bCs w:val="0"/>
            <w:noProof/>
            <w:szCs w:val="22"/>
            <w:lang w:eastAsia="en-GB"/>
          </w:rPr>
          <w:tab/>
        </w:r>
        <w:r w:rsidRPr="00F82853" w:rsidDel="00F82853">
          <w:rPr>
            <w:rStyle w:val="Hyperlink"/>
            <w:bCs w:val="0"/>
            <w:noProof/>
            <w:rPrChange w:id="1742" w:author="Peter Dobson" w:date="2016-04-13T11:28:00Z">
              <w:rPr>
                <w:rStyle w:val="Hyperlink"/>
                <w:bCs w:val="0"/>
              </w:rPr>
            </w:rPrChange>
          </w:rPr>
          <w:delText>Programmed Maintenance</w:delText>
        </w:r>
        <w:r w:rsidRPr="00664225" w:rsidDel="00F82853">
          <w:rPr>
            <w:noProof/>
            <w:webHidden/>
          </w:rPr>
          <w:tab/>
        </w:r>
        <w:r w:rsidR="008D27F0" w:rsidRPr="00664225" w:rsidDel="00F82853">
          <w:rPr>
            <w:noProof/>
            <w:webHidden/>
          </w:rPr>
          <w:delText>13</w:delText>
        </w:r>
      </w:del>
    </w:p>
    <w:p w14:paraId="7CE5E95C" w14:textId="77777777" w:rsidR="0074683F" w:rsidRPr="00664225" w:rsidDel="00F82853" w:rsidRDefault="0074683F">
      <w:pPr>
        <w:pStyle w:val="TOC2"/>
        <w:rPr>
          <w:del w:id="1743" w:author="Peter Dobson" w:date="2016-04-13T11:28:00Z"/>
          <w:rFonts w:ascii="Calibri" w:hAnsi="Calibri" w:cs="Arial"/>
          <w:bCs w:val="0"/>
          <w:noProof/>
          <w:szCs w:val="22"/>
          <w:lang w:eastAsia="en-GB"/>
        </w:rPr>
      </w:pPr>
      <w:del w:id="1744" w:author="Peter Dobson" w:date="2016-04-13T11:28:00Z">
        <w:r w:rsidRPr="00F82853" w:rsidDel="00F82853">
          <w:rPr>
            <w:rStyle w:val="Hyperlink"/>
            <w:bCs w:val="0"/>
            <w:noProof/>
            <w:rPrChange w:id="1745" w:author="Peter Dobson" w:date="2016-04-13T11:28:00Z">
              <w:rPr>
                <w:rStyle w:val="Hyperlink"/>
                <w:bCs w:val="0"/>
              </w:rPr>
            </w:rPrChange>
          </w:rPr>
          <w:delText>15.2</w:delText>
        </w:r>
        <w:r w:rsidRPr="00664225" w:rsidDel="00F82853">
          <w:rPr>
            <w:rFonts w:ascii="Calibri" w:hAnsi="Calibri" w:cs="Arial"/>
            <w:bCs w:val="0"/>
            <w:noProof/>
            <w:szCs w:val="22"/>
            <w:lang w:eastAsia="en-GB"/>
          </w:rPr>
          <w:tab/>
        </w:r>
        <w:r w:rsidRPr="00F82853" w:rsidDel="00F82853">
          <w:rPr>
            <w:rStyle w:val="Hyperlink"/>
            <w:bCs w:val="0"/>
            <w:noProof/>
            <w:rPrChange w:id="1746" w:author="Peter Dobson" w:date="2016-04-13T11:28:00Z">
              <w:rPr>
                <w:rStyle w:val="Hyperlink"/>
                <w:bCs w:val="0"/>
              </w:rPr>
            </w:rPrChange>
          </w:rPr>
          <w:delText>Frequency of Maintenance Visits</w:delText>
        </w:r>
        <w:r w:rsidRPr="00664225" w:rsidDel="00F82853">
          <w:rPr>
            <w:noProof/>
            <w:webHidden/>
          </w:rPr>
          <w:tab/>
        </w:r>
        <w:r w:rsidR="008D27F0" w:rsidRPr="00664225" w:rsidDel="00F82853">
          <w:rPr>
            <w:noProof/>
            <w:webHidden/>
          </w:rPr>
          <w:delText>14</w:delText>
        </w:r>
      </w:del>
    </w:p>
    <w:p w14:paraId="1B367572" w14:textId="77777777" w:rsidR="0074683F" w:rsidRPr="00664225" w:rsidDel="00F82853" w:rsidRDefault="0074683F">
      <w:pPr>
        <w:pStyle w:val="TOC2"/>
        <w:rPr>
          <w:del w:id="1747" w:author="Peter Dobson" w:date="2016-04-13T11:28:00Z"/>
          <w:rFonts w:ascii="Calibri" w:hAnsi="Calibri" w:cs="Arial"/>
          <w:bCs w:val="0"/>
          <w:noProof/>
          <w:szCs w:val="22"/>
          <w:lang w:eastAsia="en-GB"/>
        </w:rPr>
      </w:pPr>
      <w:del w:id="1748" w:author="Peter Dobson" w:date="2016-04-13T11:28:00Z">
        <w:r w:rsidRPr="00F82853" w:rsidDel="00F82853">
          <w:rPr>
            <w:rStyle w:val="Hyperlink"/>
            <w:bCs w:val="0"/>
            <w:noProof/>
            <w:rPrChange w:id="1749" w:author="Peter Dobson" w:date="2016-04-13T11:28:00Z">
              <w:rPr>
                <w:rStyle w:val="Hyperlink"/>
                <w:bCs w:val="0"/>
              </w:rPr>
            </w:rPrChange>
          </w:rPr>
          <w:delText>15.3</w:delText>
        </w:r>
        <w:r w:rsidRPr="00664225" w:rsidDel="00F82853">
          <w:rPr>
            <w:rFonts w:ascii="Calibri" w:hAnsi="Calibri" w:cs="Arial"/>
            <w:bCs w:val="0"/>
            <w:noProof/>
            <w:szCs w:val="22"/>
            <w:lang w:eastAsia="en-GB"/>
          </w:rPr>
          <w:tab/>
        </w:r>
        <w:r w:rsidRPr="00F82853" w:rsidDel="00F82853">
          <w:rPr>
            <w:rStyle w:val="Hyperlink"/>
            <w:bCs w:val="0"/>
            <w:noProof/>
            <w:rPrChange w:id="1750" w:author="Peter Dobson" w:date="2016-04-13T11:28:00Z">
              <w:rPr>
                <w:rStyle w:val="Hyperlink"/>
                <w:bCs w:val="0"/>
              </w:rPr>
            </w:rPrChange>
          </w:rPr>
          <w:delText>Training of Maintenance Personnel</w:delText>
        </w:r>
        <w:r w:rsidRPr="00664225" w:rsidDel="00F82853">
          <w:rPr>
            <w:noProof/>
            <w:webHidden/>
          </w:rPr>
          <w:tab/>
        </w:r>
        <w:r w:rsidR="008D27F0" w:rsidRPr="00664225" w:rsidDel="00F82853">
          <w:rPr>
            <w:noProof/>
            <w:webHidden/>
          </w:rPr>
          <w:delText>14</w:delText>
        </w:r>
      </w:del>
    </w:p>
    <w:p w14:paraId="1344562E" w14:textId="77777777" w:rsidR="0074683F" w:rsidRPr="00664225" w:rsidDel="00F82853" w:rsidRDefault="0074683F">
      <w:pPr>
        <w:pStyle w:val="TOC4"/>
        <w:rPr>
          <w:del w:id="1751" w:author="Peter Dobson" w:date="2016-04-13T11:28:00Z"/>
          <w:rFonts w:ascii="Calibri" w:hAnsi="Calibri"/>
          <w:b w:val="0"/>
          <w:caps w:val="0"/>
        </w:rPr>
      </w:pPr>
      <w:del w:id="1752" w:author="Peter Dobson" w:date="2016-04-13T11:28:00Z">
        <w:r w:rsidRPr="00F82853" w:rsidDel="00F82853">
          <w:rPr>
            <w:rStyle w:val="Hyperlink"/>
          </w:rPr>
          <w:delText>ANNEX 1</w:delText>
        </w:r>
        <w:r w:rsidRPr="00664225" w:rsidDel="00F82853">
          <w:rPr>
            <w:rFonts w:ascii="Calibri" w:hAnsi="Calibri"/>
            <w:b w:val="0"/>
            <w:caps w:val="0"/>
          </w:rPr>
          <w:tab/>
        </w:r>
        <w:r w:rsidRPr="00F82853" w:rsidDel="00F82853">
          <w:rPr>
            <w:rStyle w:val="Hyperlink"/>
          </w:rPr>
          <w:delText>PHOTOVOLTAIC POWER</w:delText>
        </w:r>
        <w:r w:rsidRPr="00664225" w:rsidDel="00F82853">
          <w:rPr>
            <w:webHidden/>
          </w:rPr>
          <w:tab/>
        </w:r>
        <w:r w:rsidR="008D27F0" w:rsidRPr="00664225" w:rsidDel="00F82853">
          <w:rPr>
            <w:webHidden/>
          </w:rPr>
          <w:delText>16</w:delText>
        </w:r>
      </w:del>
    </w:p>
    <w:p w14:paraId="3FAAEC4A" w14:textId="77777777" w:rsidR="0074683F" w:rsidRPr="00664225" w:rsidDel="00F82853" w:rsidRDefault="0074683F">
      <w:pPr>
        <w:pStyle w:val="TOC1"/>
        <w:rPr>
          <w:del w:id="1753" w:author="Peter Dobson" w:date="2016-04-13T11:28:00Z"/>
          <w:rFonts w:ascii="Calibri" w:hAnsi="Calibri"/>
          <w:b w:val="0"/>
          <w:bCs w:val="0"/>
          <w:caps w:val="0"/>
          <w:noProof/>
          <w:szCs w:val="22"/>
          <w:lang w:eastAsia="en-GB"/>
        </w:rPr>
      </w:pPr>
      <w:del w:id="1754" w:author="Peter Dobson" w:date="2016-04-13T11:28:00Z">
        <w:r w:rsidRPr="00F82853" w:rsidDel="00F82853">
          <w:rPr>
            <w:rStyle w:val="Hyperlink"/>
            <w:b w:val="0"/>
            <w:bCs w:val="0"/>
            <w:caps w:val="0"/>
            <w:noProof/>
            <w:rPrChange w:id="1755" w:author="Peter Dobson" w:date="2016-04-13T11:28:00Z">
              <w:rPr>
                <w:rStyle w:val="Hyperlink"/>
                <w:b w:val="0"/>
                <w:bCs w:val="0"/>
                <w:caps w:val="0"/>
              </w:rPr>
            </w:rPrChange>
          </w:rPr>
          <w:delText>1</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756" w:author="Peter Dobson" w:date="2016-04-13T11:28:00Z">
              <w:rPr>
                <w:rStyle w:val="Hyperlink"/>
                <w:b w:val="0"/>
                <w:bCs w:val="0"/>
                <w:caps w:val="0"/>
              </w:rPr>
            </w:rPrChange>
          </w:rPr>
          <w:delText>PV Module Technology</w:delText>
        </w:r>
        <w:r w:rsidRPr="00664225" w:rsidDel="00F82853">
          <w:rPr>
            <w:noProof/>
            <w:webHidden/>
          </w:rPr>
          <w:tab/>
        </w:r>
        <w:r w:rsidR="008D27F0" w:rsidRPr="00664225" w:rsidDel="00F82853">
          <w:rPr>
            <w:noProof/>
            <w:webHidden/>
          </w:rPr>
          <w:delText>16</w:delText>
        </w:r>
      </w:del>
    </w:p>
    <w:p w14:paraId="1B37BAF6" w14:textId="77777777" w:rsidR="0074683F" w:rsidRPr="00664225" w:rsidDel="00F82853" w:rsidRDefault="0074683F">
      <w:pPr>
        <w:pStyle w:val="TOC2"/>
        <w:rPr>
          <w:del w:id="1757" w:author="Peter Dobson" w:date="2016-04-13T11:28:00Z"/>
          <w:rFonts w:ascii="Calibri" w:hAnsi="Calibri" w:cs="Arial"/>
          <w:bCs w:val="0"/>
          <w:noProof/>
          <w:szCs w:val="22"/>
          <w:lang w:eastAsia="en-GB"/>
        </w:rPr>
      </w:pPr>
      <w:del w:id="1758" w:author="Peter Dobson" w:date="2016-04-13T11:28:00Z">
        <w:r w:rsidRPr="00F82853" w:rsidDel="00F82853">
          <w:rPr>
            <w:rStyle w:val="Hyperlink"/>
            <w:bCs w:val="0"/>
            <w:noProof/>
            <w:rPrChange w:id="1759" w:author="Peter Dobson" w:date="2016-04-13T11:28:00Z">
              <w:rPr>
                <w:rStyle w:val="Hyperlink"/>
                <w:bCs w:val="0"/>
              </w:rPr>
            </w:rPrChange>
          </w:rPr>
          <w:delText>1.1</w:delText>
        </w:r>
        <w:r w:rsidRPr="00664225" w:rsidDel="00F82853">
          <w:rPr>
            <w:rFonts w:ascii="Calibri" w:hAnsi="Calibri" w:cs="Arial"/>
            <w:bCs w:val="0"/>
            <w:noProof/>
            <w:szCs w:val="22"/>
            <w:lang w:eastAsia="en-GB"/>
          </w:rPr>
          <w:tab/>
        </w:r>
        <w:r w:rsidRPr="00F82853" w:rsidDel="00F82853">
          <w:rPr>
            <w:rStyle w:val="Hyperlink"/>
            <w:bCs w:val="0"/>
            <w:noProof/>
            <w:rPrChange w:id="1760" w:author="Peter Dobson" w:date="2016-04-13T11:28:00Z">
              <w:rPr>
                <w:rStyle w:val="Hyperlink"/>
                <w:bCs w:val="0"/>
              </w:rPr>
            </w:rPrChange>
          </w:rPr>
          <w:delText>Modular Design Considerations</w:delText>
        </w:r>
        <w:r w:rsidRPr="00664225" w:rsidDel="00F82853">
          <w:rPr>
            <w:noProof/>
            <w:webHidden/>
          </w:rPr>
          <w:tab/>
        </w:r>
        <w:r w:rsidR="008D27F0" w:rsidRPr="00664225" w:rsidDel="00F82853">
          <w:rPr>
            <w:noProof/>
            <w:webHidden/>
          </w:rPr>
          <w:delText>16</w:delText>
        </w:r>
      </w:del>
    </w:p>
    <w:p w14:paraId="440C2E4F" w14:textId="77777777" w:rsidR="0074683F" w:rsidRPr="00664225" w:rsidDel="00F82853" w:rsidRDefault="0074683F">
      <w:pPr>
        <w:pStyle w:val="TOC3"/>
        <w:rPr>
          <w:del w:id="1761" w:author="Peter Dobson" w:date="2016-04-13T11:28:00Z"/>
          <w:rFonts w:ascii="Calibri" w:hAnsi="Calibri" w:cs="Arial"/>
          <w:noProof/>
          <w:sz w:val="22"/>
          <w:szCs w:val="22"/>
          <w:lang w:eastAsia="en-GB"/>
        </w:rPr>
      </w:pPr>
      <w:del w:id="1762" w:author="Peter Dobson" w:date="2016-04-13T11:28:00Z">
        <w:r w:rsidRPr="00F82853" w:rsidDel="00F82853">
          <w:rPr>
            <w:rStyle w:val="Hyperlink"/>
            <w:noProof/>
            <w:rPrChange w:id="1763" w:author="Peter Dobson" w:date="2016-04-13T11:28:00Z">
              <w:rPr>
                <w:rStyle w:val="Hyperlink"/>
              </w:rPr>
            </w:rPrChange>
          </w:rPr>
          <w:delText>1.1.1</w:delText>
        </w:r>
        <w:r w:rsidRPr="00664225" w:rsidDel="00F82853">
          <w:rPr>
            <w:rFonts w:ascii="Calibri" w:hAnsi="Calibri" w:cs="Arial"/>
            <w:noProof/>
            <w:sz w:val="22"/>
            <w:szCs w:val="22"/>
            <w:lang w:eastAsia="en-GB"/>
          </w:rPr>
          <w:tab/>
        </w:r>
        <w:r w:rsidRPr="00F82853" w:rsidDel="00F82853">
          <w:rPr>
            <w:rStyle w:val="Hyperlink"/>
            <w:noProof/>
            <w:rPrChange w:id="1764" w:author="Peter Dobson" w:date="2016-04-13T11:28:00Z">
              <w:rPr>
                <w:rStyle w:val="Hyperlink"/>
              </w:rPr>
            </w:rPrChange>
          </w:rPr>
          <w:delText>Example of a Modular Design Concept</w:delText>
        </w:r>
        <w:r w:rsidRPr="00664225" w:rsidDel="00F82853">
          <w:rPr>
            <w:noProof/>
            <w:webHidden/>
          </w:rPr>
          <w:tab/>
        </w:r>
        <w:r w:rsidR="008D27F0" w:rsidRPr="00664225" w:rsidDel="00F82853">
          <w:rPr>
            <w:noProof/>
            <w:webHidden/>
          </w:rPr>
          <w:delText>16</w:delText>
        </w:r>
      </w:del>
    </w:p>
    <w:p w14:paraId="2259565B" w14:textId="77777777" w:rsidR="0074683F" w:rsidRPr="00664225" w:rsidDel="00F82853" w:rsidRDefault="0074683F">
      <w:pPr>
        <w:pStyle w:val="TOC2"/>
        <w:rPr>
          <w:del w:id="1765" w:author="Peter Dobson" w:date="2016-04-13T11:28:00Z"/>
          <w:rFonts w:ascii="Calibri" w:hAnsi="Calibri" w:cs="Arial"/>
          <w:bCs w:val="0"/>
          <w:noProof/>
          <w:szCs w:val="22"/>
          <w:lang w:eastAsia="en-GB"/>
        </w:rPr>
      </w:pPr>
      <w:del w:id="1766" w:author="Peter Dobson" w:date="2016-04-13T11:28:00Z">
        <w:r w:rsidRPr="00F82853" w:rsidDel="00F82853">
          <w:rPr>
            <w:rStyle w:val="Hyperlink"/>
            <w:bCs w:val="0"/>
            <w:noProof/>
            <w:rPrChange w:id="1767" w:author="Peter Dobson" w:date="2016-04-13T11:28:00Z">
              <w:rPr>
                <w:rStyle w:val="Hyperlink"/>
                <w:bCs w:val="0"/>
              </w:rPr>
            </w:rPrChange>
          </w:rPr>
          <w:delText>1.2</w:delText>
        </w:r>
        <w:r w:rsidRPr="00664225" w:rsidDel="00F82853">
          <w:rPr>
            <w:rFonts w:ascii="Calibri" w:hAnsi="Calibri" w:cs="Arial"/>
            <w:bCs w:val="0"/>
            <w:noProof/>
            <w:szCs w:val="22"/>
            <w:lang w:eastAsia="en-GB"/>
          </w:rPr>
          <w:tab/>
        </w:r>
        <w:r w:rsidRPr="00F82853" w:rsidDel="00F82853">
          <w:rPr>
            <w:rStyle w:val="Hyperlink"/>
            <w:bCs w:val="0"/>
            <w:noProof/>
            <w:rPrChange w:id="1768" w:author="Peter Dobson" w:date="2016-04-13T11:28:00Z">
              <w:rPr>
                <w:rStyle w:val="Hyperlink"/>
                <w:bCs w:val="0"/>
              </w:rPr>
            </w:rPrChange>
          </w:rPr>
          <w:delText>Solar Sizing Design Computer Programs</w:delText>
        </w:r>
        <w:r w:rsidRPr="00664225" w:rsidDel="00F82853">
          <w:rPr>
            <w:noProof/>
            <w:webHidden/>
          </w:rPr>
          <w:tab/>
        </w:r>
        <w:r w:rsidR="008D27F0" w:rsidRPr="00664225" w:rsidDel="00F82853">
          <w:rPr>
            <w:noProof/>
            <w:webHidden/>
          </w:rPr>
          <w:delText>16</w:delText>
        </w:r>
      </w:del>
    </w:p>
    <w:p w14:paraId="5852A9BD" w14:textId="77777777" w:rsidR="0074683F" w:rsidRPr="00664225" w:rsidDel="00F82853" w:rsidRDefault="0074683F">
      <w:pPr>
        <w:pStyle w:val="TOC3"/>
        <w:rPr>
          <w:del w:id="1769" w:author="Peter Dobson" w:date="2016-04-13T11:28:00Z"/>
          <w:rFonts w:ascii="Calibri" w:hAnsi="Calibri" w:cs="Arial"/>
          <w:noProof/>
          <w:sz w:val="22"/>
          <w:szCs w:val="22"/>
          <w:lang w:eastAsia="en-GB"/>
        </w:rPr>
      </w:pPr>
      <w:del w:id="1770" w:author="Peter Dobson" w:date="2016-04-13T11:28:00Z">
        <w:r w:rsidRPr="00F82853" w:rsidDel="00F82853">
          <w:rPr>
            <w:rStyle w:val="Hyperlink"/>
            <w:noProof/>
            <w:rPrChange w:id="1771" w:author="Peter Dobson" w:date="2016-04-13T11:28:00Z">
              <w:rPr>
                <w:rStyle w:val="Hyperlink"/>
              </w:rPr>
            </w:rPrChange>
          </w:rPr>
          <w:delText>1.2.1</w:delText>
        </w:r>
        <w:r w:rsidRPr="00664225" w:rsidDel="00F82853">
          <w:rPr>
            <w:rFonts w:ascii="Calibri" w:hAnsi="Calibri" w:cs="Arial"/>
            <w:noProof/>
            <w:sz w:val="22"/>
            <w:szCs w:val="22"/>
            <w:lang w:eastAsia="en-GB"/>
          </w:rPr>
          <w:tab/>
        </w:r>
        <w:r w:rsidRPr="00F82853" w:rsidDel="00F82853">
          <w:rPr>
            <w:rStyle w:val="Hyperlink"/>
            <w:noProof/>
            <w:rPrChange w:id="1772" w:author="Peter Dobson" w:date="2016-04-13T11:28:00Z">
              <w:rPr>
                <w:rStyle w:val="Hyperlink"/>
              </w:rPr>
            </w:rPrChange>
          </w:rPr>
          <w:delText>PV Energy on Buoys</w:delText>
        </w:r>
        <w:r w:rsidRPr="00664225" w:rsidDel="00F82853">
          <w:rPr>
            <w:noProof/>
            <w:webHidden/>
          </w:rPr>
          <w:tab/>
        </w:r>
        <w:r w:rsidR="008D27F0" w:rsidRPr="00664225" w:rsidDel="00F82853">
          <w:rPr>
            <w:noProof/>
            <w:webHidden/>
          </w:rPr>
          <w:delText>17</w:delText>
        </w:r>
      </w:del>
    </w:p>
    <w:p w14:paraId="764698D7" w14:textId="77777777" w:rsidR="0074683F" w:rsidRPr="00664225" w:rsidDel="00F82853" w:rsidRDefault="0074683F">
      <w:pPr>
        <w:pStyle w:val="TOC2"/>
        <w:rPr>
          <w:del w:id="1773" w:author="Peter Dobson" w:date="2016-04-13T11:28:00Z"/>
          <w:rFonts w:ascii="Calibri" w:hAnsi="Calibri" w:cs="Arial"/>
          <w:bCs w:val="0"/>
          <w:noProof/>
          <w:szCs w:val="22"/>
          <w:lang w:eastAsia="en-GB"/>
        </w:rPr>
      </w:pPr>
      <w:del w:id="1774" w:author="Peter Dobson" w:date="2016-04-13T11:28:00Z">
        <w:r w:rsidRPr="00F82853" w:rsidDel="00F82853">
          <w:rPr>
            <w:rStyle w:val="Hyperlink"/>
            <w:bCs w:val="0"/>
            <w:noProof/>
            <w:rPrChange w:id="1775" w:author="Peter Dobson" w:date="2016-04-13T11:28:00Z">
              <w:rPr>
                <w:rStyle w:val="Hyperlink"/>
                <w:bCs w:val="0"/>
              </w:rPr>
            </w:rPrChange>
          </w:rPr>
          <w:delText>1.3</w:delText>
        </w:r>
        <w:r w:rsidRPr="00664225" w:rsidDel="00F82853">
          <w:rPr>
            <w:rFonts w:ascii="Calibri" w:hAnsi="Calibri" w:cs="Arial"/>
            <w:bCs w:val="0"/>
            <w:noProof/>
            <w:szCs w:val="22"/>
            <w:lang w:eastAsia="en-GB"/>
          </w:rPr>
          <w:tab/>
        </w:r>
        <w:r w:rsidRPr="00F82853" w:rsidDel="00F82853">
          <w:rPr>
            <w:rStyle w:val="Hyperlink"/>
            <w:bCs w:val="0"/>
            <w:noProof/>
            <w:rPrChange w:id="1776" w:author="Peter Dobson" w:date="2016-04-13T11:28:00Z">
              <w:rPr>
                <w:rStyle w:val="Hyperlink"/>
                <w:bCs w:val="0"/>
              </w:rPr>
            </w:rPrChange>
          </w:rPr>
          <w:delText>Charge Regulation</w:delText>
        </w:r>
        <w:r w:rsidRPr="00664225" w:rsidDel="00F82853">
          <w:rPr>
            <w:noProof/>
            <w:webHidden/>
          </w:rPr>
          <w:tab/>
        </w:r>
        <w:r w:rsidR="008D27F0" w:rsidRPr="00664225" w:rsidDel="00F82853">
          <w:rPr>
            <w:noProof/>
            <w:webHidden/>
          </w:rPr>
          <w:delText>17</w:delText>
        </w:r>
      </w:del>
    </w:p>
    <w:p w14:paraId="0D626080" w14:textId="77777777" w:rsidR="0074683F" w:rsidRPr="00664225" w:rsidDel="00F82853" w:rsidRDefault="0074683F">
      <w:pPr>
        <w:pStyle w:val="TOC3"/>
        <w:rPr>
          <w:del w:id="1777" w:author="Peter Dobson" w:date="2016-04-13T11:28:00Z"/>
          <w:rFonts w:ascii="Calibri" w:hAnsi="Calibri" w:cs="Arial"/>
          <w:noProof/>
          <w:sz w:val="22"/>
          <w:szCs w:val="22"/>
          <w:lang w:eastAsia="en-GB"/>
        </w:rPr>
      </w:pPr>
      <w:del w:id="1778" w:author="Peter Dobson" w:date="2016-04-13T11:28:00Z">
        <w:r w:rsidRPr="00F82853" w:rsidDel="00F82853">
          <w:rPr>
            <w:rStyle w:val="Hyperlink"/>
            <w:noProof/>
            <w:rPrChange w:id="1779" w:author="Peter Dobson" w:date="2016-04-13T11:28:00Z">
              <w:rPr>
                <w:rStyle w:val="Hyperlink"/>
              </w:rPr>
            </w:rPrChange>
          </w:rPr>
          <w:delText>1.3.1</w:delText>
        </w:r>
        <w:r w:rsidRPr="00664225" w:rsidDel="00F82853">
          <w:rPr>
            <w:rFonts w:ascii="Calibri" w:hAnsi="Calibri" w:cs="Arial"/>
            <w:noProof/>
            <w:sz w:val="22"/>
            <w:szCs w:val="22"/>
            <w:lang w:eastAsia="en-GB"/>
          </w:rPr>
          <w:tab/>
        </w:r>
        <w:r w:rsidRPr="00F82853" w:rsidDel="00F82853">
          <w:rPr>
            <w:rStyle w:val="Hyperlink"/>
            <w:noProof/>
            <w:rPrChange w:id="1780" w:author="Peter Dobson" w:date="2016-04-13T11:28:00Z">
              <w:rPr>
                <w:rStyle w:val="Hyperlink"/>
              </w:rPr>
            </w:rPrChange>
          </w:rPr>
          <w:delText>Self-regulated PV Modules</w:delText>
        </w:r>
        <w:r w:rsidRPr="00664225" w:rsidDel="00F82853">
          <w:rPr>
            <w:noProof/>
            <w:webHidden/>
          </w:rPr>
          <w:tab/>
        </w:r>
        <w:r w:rsidR="008D27F0" w:rsidRPr="00664225" w:rsidDel="00F82853">
          <w:rPr>
            <w:noProof/>
            <w:webHidden/>
          </w:rPr>
          <w:delText>17</w:delText>
        </w:r>
      </w:del>
    </w:p>
    <w:p w14:paraId="121CD3A9" w14:textId="77777777" w:rsidR="0074683F" w:rsidRPr="00664225" w:rsidDel="00F82853" w:rsidRDefault="0074683F">
      <w:pPr>
        <w:pStyle w:val="TOC3"/>
        <w:rPr>
          <w:del w:id="1781" w:author="Peter Dobson" w:date="2016-04-13T11:28:00Z"/>
          <w:rFonts w:ascii="Calibri" w:hAnsi="Calibri" w:cs="Arial"/>
          <w:noProof/>
          <w:sz w:val="22"/>
          <w:szCs w:val="22"/>
          <w:lang w:eastAsia="en-GB"/>
        </w:rPr>
      </w:pPr>
      <w:del w:id="1782" w:author="Peter Dobson" w:date="2016-04-13T11:28:00Z">
        <w:r w:rsidRPr="00F82853" w:rsidDel="00F82853">
          <w:rPr>
            <w:rStyle w:val="Hyperlink"/>
            <w:noProof/>
            <w:rPrChange w:id="1783" w:author="Peter Dobson" w:date="2016-04-13T11:28:00Z">
              <w:rPr>
                <w:rStyle w:val="Hyperlink"/>
              </w:rPr>
            </w:rPrChange>
          </w:rPr>
          <w:delText>1.3.2</w:delText>
        </w:r>
        <w:r w:rsidRPr="00664225" w:rsidDel="00F82853">
          <w:rPr>
            <w:rFonts w:ascii="Calibri" w:hAnsi="Calibri" w:cs="Arial"/>
            <w:noProof/>
            <w:sz w:val="22"/>
            <w:szCs w:val="22"/>
            <w:lang w:eastAsia="en-GB"/>
          </w:rPr>
          <w:tab/>
        </w:r>
        <w:r w:rsidRPr="00F82853" w:rsidDel="00F82853">
          <w:rPr>
            <w:rStyle w:val="Hyperlink"/>
            <w:noProof/>
            <w:rPrChange w:id="1784" w:author="Peter Dobson" w:date="2016-04-13T11:28:00Z">
              <w:rPr>
                <w:rStyle w:val="Hyperlink"/>
              </w:rPr>
            </w:rPrChange>
          </w:rPr>
          <w:delText>Electronic Charge Regulator</w:delText>
        </w:r>
        <w:r w:rsidRPr="00664225" w:rsidDel="00F82853">
          <w:rPr>
            <w:noProof/>
            <w:webHidden/>
          </w:rPr>
          <w:tab/>
        </w:r>
        <w:r w:rsidR="008D27F0" w:rsidRPr="00664225" w:rsidDel="00F82853">
          <w:rPr>
            <w:noProof/>
            <w:webHidden/>
          </w:rPr>
          <w:delText>18</w:delText>
        </w:r>
      </w:del>
    </w:p>
    <w:p w14:paraId="76F0C6F8" w14:textId="77777777" w:rsidR="0074683F" w:rsidRPr="00664225" w:rsidDel="00F82853" w:rsidRDefault="0074683F">
      <w:pPr>
        <w:pStyle w:val="TOC3"/>
        <w:rPr>
          <w:del w:id="1785" w:author="Peter Dobson" w:date="2016-04-13T11:28:00Z"/>
          <w:rFonts w:ascii="Calibri" w:hAnsi="Calibri" w:cs="Arial"/>
          <w:noProof/>
          <w:sz w:val="22"/>
          <w:szCs w:val="22"/>
          <w:lang w:eastAsia="en-GB"/>
        </w:rPr>
      </w:pPr>
      <w:del w:id="1786" w:author="Peter Dobson" w:date="2016-04-13T11:28:00Z">
        <w:r w:rsidRPr="00F82853" w:rsidDel="00F82853">
          <w:rPr>
            <w:rStyle w:val="Hyperlink"/>
            <w:noProof/>
            <w:rPrChange w:id="1787" w:author="Peter Dobson" w:date="2016-04-13T11:28:00Z">
              <w:rPr>
                <w:rStyle w:val="Hyperlink"/>
              </w:rPr>
            </w:rPrChange>
          </w:rPr>
          <w:delText>1.3.3</w:delText>
        </w:r>
        <w:r w:rsidRPr="00664225" w:rsidDel="00F82853">
          <w:rPr>
            <w:rFonts w:ascii="Calibri" w:hAnsi="Calibri" w:cs="Arial"/>
            <w:noProof/>
            <w:sz w:val="22"/>
            <w:szCs w:val="22"/>
            <w:lang w:eastAsia="en-GB"/>
          </w:rPr>
          <w:tab/>
        </w:r>
        <w:r w:rsidRPr="00F82853" w:rsidDel="00F82853">
          <w:rPr>
            <w:rStyle w:val="Hyperlink"/>
            <w:noProof/>
            <w:rPrChange w:id="1788" w:author="Peter Dobson" w:date="2016-04-13T11:28:00Z">
              <w:rPr>
                <w:rStyle w:val="Hyperlink"/>
              </w:rPr>
            </w:rPrChange>
          </w:rPr>
          <w:delText>Shading (or bypass) Diodes</w:delText>
        </w:r>
        <w:r w:rsidRPr="00664225" w:rsidDel="00F82853">
          <w:rPr>
            <w:noProof/>
            <w:webHidden/>
          </w:rPr>
          <w:tab/>
        </w:r>
        <w:r w:rsidR="008D27F0" w:rsidRPr="00664225" w:rsidDel="00F82853">
          <w:rPr>
            <w:noProof/>
            <w:webHidden/>
          </w:rPr>
          <w:delText>18</w:delText>
        </w:r>
      </w:del>
    </w:p>
    <w:p w14:paraId="0E0E0A5D" w14:textId="77777777" w:rsidR="0074683F" w:rsidRPr="00664225" w:rsidDel="00F82853" w:rsidRDefault="0074683F">
      <w:pPr>
        <w:pStyle w:val="TOC2"/>
        <w:rPr>
          <w:del w:id="1789" w:author="Peter Dobson" w:date="2016-04-13T11:28:00Z"/>
          <w:rFonts w:ascii="Calibri" w:hAnsi="Calibri" w:cs="Arial"/>
          <w:bCs w:val="0"/>
          <w:noProof/>
          <w:szCs w:val="22"/>
          <w:lang w:eastAsia="en-GB"/>
        </w:rPr>
      </w:pPr>
      <w:del w:id="1790" w:author="Peter Dobson" w:date="2016-04-13T11:28:00Z">
        <w:r w:rsidRPr="00F82853" w:rsidDel="00F82853">
          <w:rPr>
            <w:rStyle w:val="Hyperlink"/>
            <w:bCs w:val="0"/>
            <w:noProof/>
            <w:rPrChange w:id="1791" w:author="Peter Dobson" w:date="2016-04-13T11:28:00Z">
              <w:rPr>
                <w:rStyle w:val="Hyperlink"/>
                <w:bCs w:val="0"/>
              </w:rPr>
            </w:rPrChange>
          </w:rPr>
          <w:delText>1.4</w:delText>
        </w:r>
        <w:r w:rsidRPr="00664225" w:rsidDel="00F82853">
          <w:rPr>
            <w:rFonts w:ascii="Calibri" w:hAnsi="Calibri" w:cs="Arial"/>
            <w:bCs w:val="0"/>
            <w:noProof/>
            <w:szCs w:val="22"/>
            <w:lang w:eastAsia="en-GB"/>
          </w:rPr>
          <w:tab/>
        </w:r>
        <w:r w:rsidRPr="00F82853" w:rsidDel="00F82853">
          <w:rPr>
            <w:rStyle w:val="Hyperlink"/>
            <w:bCs w:val="0"/>
            <w:noProof/>
            <w:rPrChange w:id="1792" w:author="Peter Dobson" w:date="2016-04-13T11:28:00Z">
              <w:rPr>
                <w:rStyle w:val="Hyperlink"/>
                <w:bCs w:val="0"/>
              </w:rPr>
            </w:rPrChange>
          </w:rPr>
          <w:delText>Practical Considerations</w:delText>
        </w:r>
        <w:r w:rsidRPr="00664225" w:rsidDel="00F82853">
          <w:rPr>
            <w:noProof/>
            <w:webHidden/>
          </w:rPr>
          <w:tab/>
        </w:r>
        <w:r w:rsidR="008D27F0" w:rsidRPr="00664225" w:rsidDel="00F82853">
          <w:rPr>
            <w:noProof/>
            <w:webHidden/>
          </w:rPr>
          <w:delText>18</w:delText>
        </w:r>
      </w:del>
    </w:p>
    <w:p w14:paraId="4BB04569" w14:textId="77777777" w:rsidR="0074683F" w:rsidRPr="00664225" w:rsidDel="00F82853" w:rsidRDefault="0074683F">
      <w:pPr>
        <w:pStyle w:val="TOC4"/>
        <w:rPr>
          <w:del w:id="1793" w:author="Peter Dobson" w:date="2016-04-13T11:28:00Z"/>
          <w:rFonts w:ascii="Calibri" w:hAnsi="Calibri"/>
          <w:b w:val="0"/>
          <w:caps w:val="0"/>
        </w:rPr>
      </w:pPr>
      <w:del w:id="1794" w:author="Peter Dobson" w:date="2016-04-13T11:28:00Z">
        <w:r w:rsidRPr="00F82853" w:rsidDel="00F82853">
          <w:rPr>
            <w:rStyle w:val="Hyperlink"/>
          </w:rPr>
          <w:delText>ANNEX 2</w:delText>
        </w:r>
        <w:r w:rsidRPr="00664225" w:rsidDel="00F82853">
          <w:rPr>
            <w:rFonts w:ascii="Calibri" w:hAnsi="Calibri"/>
            <w:b w:val="0"/>
            <w:caps w:val="0"/>
          </w:rPr>
          <w:tab/>
        </w:r>
        <w:r w:rsidRPr="00F82853" w:rsidDel="00F82853">
          <w:rPr>
            <w:rStyle w:val="Hyperlink"/>
          </w:rPr>
          <w:delText>WIND GENERATION</w:delText>
        </w:r>
        <w:r w:rsidRPr="00664225" w:rsidDel="00F82853">
          <w:rPr>
            <w:webHidden/>
          </w:rPr>
          <w:tab/>
        </w:r>
        <w:r w:rsidR="008D27F0" w:rsidRPr="00664225" w:rsidDel="00F82853">
          <w:rPr>
            <w:webHidden/>
          </w:rPr>
          <w:delText>19</w:delText>
        </w:r>
      </w:del>
    </w:p>
    <w:p w14:paraId="4463ACC1" w14:textId="77777777" w:rsidR="0074683F" w:rsidRPr="00664225" w:rsidDel="00F82853" w:rsidRDefault="0074683F">
      <w:pPr>
        <w:pStyle w:val="TOC1"/>
        <w:rPr>
          <w:del w:id="1795" w:author="Peter Dobson" w:date="2016-04-13T11:28:00Z"/>
          <w:rFonts w:ascii="Calibri" w:hAnsi="Calibri"/>
          <w:b w:val="0"/>
          <w:bCs w:val="0"/>
          <w:caps w:val="0"/>
          <w:noProof/>
          <w:szCs w:val="22"/>
          <w:lang w:eastAsia="en-GB"/>
        </w:rPr>
      </w:pPr>
      <w:del w:id="1796" w:author="Peter Dobson" w:date="2016-04-13T11:28:00Z">
        <w:r w:rsidRPr="00F82853" w:rsidDel="00F82853">
          <w:rPr>
            <w:rStyle w:val="Hyperlink"/>
            <w:b w:val="0"/>
            <w:bCs w:val="0"/>
            <w:caps w:val="0"/>
            <w:noProof/>
            <w:rPrChange w:id="1797" w:author="Peter Dobson" w:date="2016-04-13T11:28:00Z">
              <w:rPr>
                <w:rStyle w:val="Hyperlink"/>
                <w:b w:val="0"/>
                <w:bCs w:val="0"/>
                <w:caps w:val="0"/>
              </w:rPr>
            </w:rPrChange>
          </w:rPr>
          <w:delText>1</w:delText>
        </w:r>
        <w:r w:rsidRPr="00664225" w:rsidDel="00F82853">
          <w:rPr>
            <w:rFonts w:ascii="Calibri" w:hAnsi="Calibri"/>
            <w:b w:val="0"/>
            <w:bCs w:val="0"/>
            <w:caps w:val="0"/>
            <w:noProof/>
            <w:szCs w:val="22"/>
            <w:lang w:eastAsia="en-GB"/>
          </w:rPr>
          <w:tab/>
        </w:r>
        <w:r w:rsidRPr="00F82853" w:rsidDel="00F82853">
          <w:rPr>
            <w:rStyle w:val="Hyperlink"/>
            <w:b w:val="0"/>
            <w:bCs w:val="0"/>
            <w:caps w:val="0"/>
            <w:noProof/>
            <w:rPrChange w:id="1798" w:author="Peter Dobson" w:date="2016-04-13T11:28:00Z">
              <w:rPr>
                <w:rStyle w:val="Hyperlink"/>
                <w:b w:val="0"/>
                <w:bCs w:val="0"/>
                <w:caps w:val="0"/>
              </w:rPr>
            </w:rPrChange>
          </w:rPr>
          <w:delText>Power production</w:delText>
        </w:r>
        <w:r w:rsidRPr="00664225" w:rsidDel="00F82853">
          <w:rPr>
            <w:noProof/>
            <w:webHidden/>
          </w:rPr>
          <w:tab/>
        </w:r>
        <w:r w:rsidR="008D27F0" w:rsidRPr="00664225" w:rsidDel="00F82853">
          <w:rPr>
            <w:noProof/>
            <w:webHidden/>
          </w:rPr>
          <w:delText>19</w:delText>
        </w:r>
      </w:del>
    </w:p>
    <w:p w14:paraId="3EE73943" w14:textId="77777777" w:rsidR="0074683F" w:rsidRPr="00664225" w:rsidDel="00F82853" w:rsidRDefault="0074683F">
      <w:pPr>
        <w:pStyle w:val="TOC2"/>
        <w:rPr>
          <w:del w:id="1799" w:author="Peter Dobson" w:date="2016-04-13T11:28:00Z"/>
          <w:rFonts w:ascii="Calibri" w:hAnsi="Calibri" w:cs="Arial"/>
          <w:bCs w:val="0"/>
          <w:noProof/>
          <w:szCs w:val="22"/>
          <w:lang w:eastAsia="en-GB"/>
        </w:rPr>
      </w:pPr>
      <w:del w:id="1800" w:author="Peter Dobson" w:date="2016-04-13T11:28:00Z">
        <w:r w:rsidRPr="00F82853" w:rsidDel="00F82853">
          <w:rPr>
            <w:rStyle w:val="Hyperlink"/>
            <w:bCs w:val="0"/>
            <w:noProof/>
            <w:rPrChange w:id="1801" w:author="Peter Dobson" w:date="2016-04-13T11:28:00Z">
              <w:rPr>
                <w:rStyle w:val="Hyperlink"/>
                <w:bCs w:val="0"/>
              </w:rPr>
            </w:rPrChange>
          </w:rPr>
          <w:delText>1.1</w:delText>
        </w:r>
        <w:r w:rsidRPr="00664225" w:rsidDel="00F82853">
          <w:rPr>
            <w:rFonts w:ascii="Calibri" w:hAnsi="Calibri" w:cs="Arial"/>
            <w:bCs w:val="0"/>
            <w:noProof/>
            <w:szCs w:val="22"/>
            <w:lang w:eastAsia="en-GB"/>
          </w:rPr>
          <w:tab/>
        </w:r>
        <w:r w:rsidRPr="00F82853" w:rsidDel="00F82853">
          <w:rPr>
            <w:rStyle w:val="Hyperlink"/>
            <w:bCs w:val="0"/>
            <w:noProof/>
            <w:rPrChange w:id="1802" w:author="Peter Dobson" w:date="2016-04-13T11:28:00Z">
              <w:rPr>
                <w:rStyle w:val="Hyperlink"/>
                <w:bCs w:val="0"/>
              </w:rPr>
            </w:rPrChange>
          </w:rPr>
          <w:delText>Horizontal axis</w:delText>
        </w:r>
        <w:r w:rsidRPr="00664225" w:rsidDel="00F82853">
          <w:rPr>
            <w:noProof/>
            <w:webHidden/>
          </w:rPr>
          <w:tab/>
        </w:r>
        <w:r w:rsidR="008D27F0" w:rsidRPr="00664225" w:rsidDel="00F82853">
          <w:rPr>
            <w:noProof/>
            <w:webHidden/>
          </w:rPr>
          <w:delText>19</w:delText>
        </w:r>
      </w:del>
    </w:p>
    <w:p w14:paraId="478C8E50" w14:textId="77777777" w:rsidR="0074683F" w:rsidRPr="00664225" w:rsidDel="00F82853" w:rsidRDefault="0074683F">
      <w:pPr>
        <w:pStyle w:val="TOC2"/>
        <w:rPr>
          <w:del w:id="1803" w:author="Peter Dobson" w:date="2016-04-13T11:28:00Z"/>
          <w:rFonts w:ascii="Calibri" w:hAnsi="Calibri" w:cs="Arial"/>
          <w:bCs w:val="0"/>
          <w:noProof/>
          <w:szCs w:val="22"/>
          <w:lang w:eastAsia="en-GB"/>
        </w:rPr>
      </w:pPr>
      <w:del w:id="1804" w:author="Peter Dobson" w:date="2016-04-13T11:28:00Z">
        <w:r w:rsidRPr="00F82853" w:rsidDel="00F82853">
          <w:rPr>
            <w:rStyle w:val="Hyperlink"/>
            <w:bCs w:val="0"/>
            <w:noProof/>
            <w:rPrChange w:id="1805" w:author="Peter Dobson" w:date="2016-04-13T11:28:00Z">
              <w:rPr>
                <w:rStyle w:val="Hyperlink"/>
                <w:bCs w:val="0"/>
              </w:rPr>
            </w:rPrChange>
          </w:rPr>
          <w:delText>1.2</w:delText>
        </w:r>
        <w:r w:rsidRPr="00664225" w:rsidDel="00F82853">
          <w:rPr>
            <w:rFonts w:ascii="Calibri" w:hAnsi="Calibri" w:cs="Arial"/>
            <w:bCs w:val="0"/>
            <w:noProof/>
            <w:szCs w:val="22"/>
            <w:lang w:eastAsia="en-GB"/>
          </w:rPr>
          <w:tab/>
        </w:r>
        <w:r w:rsidRPr="00F82853" w:rsidDel="00F82853">
          <w:rPr>
            <w:rStyle w:val="Hyperlink"/>
            <w:bCs w:val="0"/>
            <w:noProof/>
            <w:rPrChange w:id="1806" w:author="Peter Dobson" w:date="2016-04-13T11:28:00Z">
              <w:rPr>
                <w:rStyle w:val="Hyperlink"/>
                <w:bCs w:val="0"/>
              </w:rPr>
            </w:rPrChange>
          </w:rPr>
          <w:delText>Vertical axis</w:delText>
        </w:r>
        <w:r w:rsidRPr="00664225" w:rsidDel="00F82853">
          <w:rPr>
            <w:noProof/>
            <w:webHidden/>
          </w:rPr>
          <w:tab/>
        </w:r>
        <w:r w:rsidR="008D27F0" w:rsidRPr="00664225" w:rsidDel="00F82853">
          <w:rPr>
            <w:noProof/>
            <w:webHidden/>
          </w:rPr>
          <w:delText>19</w:delText>
        </w:r>
      </w:del>
    </w:p>
    <w:p w14:paraId="763C7E22" w14:textId="77777777" w:rsidR="0074683F" w:rsidRPr="00664225" w:rsidDel="00F82853" w:rsidRDefault="0074683F">
      <w:pPr>
        <w:pStyle w:val="TOC2"/>
        <w:rPr>
          <w:del w:id="1807" w:author="Peter Dobson" w:date="2016-04-13T11:28:00Z"/>
          <w:rFonts w:ascii="Calibri" w:hAnsi="Calibri" w:cs="Arial"/>
          <w:bCs w:val="0"/>
          <w:noProof/>
          <w:szCs w:val="22"/>
          <w:lang w:eastAsia="en-GB"/>
        </w:rPr>
      </w:pPr>
      <w:del w:id="1808" w:author="Peter Dobson" w:date="2016-04-13T11:28:00Z">
        <w:r w:rsidRPr="00F82853" w:rsidDel="00F82853">
          <w:rPr>
            <w:rStyle w:val="Hyperlink"/>
            <w:bCs w:val="0"/>
            <w:noProof/>
            <w:rPrChange w:id="1809" w:author="Peter Dobson" w:date="2016-04-13T11:28:00Z">
              <w:rPr>
                <w:rStyle w:val="Hyperlink"/>
                <w:bCs w:val="0"/>
              </w:rPr>
            </w:rPrChange>
          </w:rPr>
          <w:delText>1.3</w:delText>
        </w:r>
        <w:r w:rsidRPr="00664225" w:rsidDel="00F82853">
          <w:rPr>
            <w:rFonts w:ascii="Calibri" w:hAnsi="Calibri" w:cs="Arial"/>
            <w:bCs w:val="0"/>
            <w:noProof/>
            <w:szCs w:val="22"/>
            <w:lang w:eastAsia="en-GB"/>
          </w:rPr>
          <w:tab/>
        </w:r>
        <w:r w:rsidRPr="00F82853" w:rsidDel="00F82853">
          <w:rPr>
            <w:rStyle w:val="Hyperlink"/>
            <w:bCs w:val="0"/>
            <w:noProof/>
            <w:rPrChange w:id="1810" w:author="Peter Dobson" w:date="2016-04-13T11:28:00Z">
              <w:rPr>
                <w:rStyle w:val="Hyperlink"/>
                <w:bCs w:val="0"/>
              </w:rPr>
            </w:rPrChange>
          </w:rPr>
          <w:delText>Particular considerations</w:delText>
        </w:r>
        <w:r w:rsidRPr="00664225" w:rsidDel="00F82853">
          <w:rPr>
            <w:noProof/>
            <w:webHidden/>
          </w:rPr>
          <w:tab/>
        </w:r>
        <w:r w:rsidR="008D27F0" w:rsidRPr="00664225" w:rsidDel="00F82853">
          <w:rPr>
            <w:noProof/>
            <w:webHidden/>
          </w:rPr>
          <w:delText>19</w:delText>
        </w:r>
      </w:del>
    </w:p>
    <w:p w14:paraId="09BFCDD9" w14:textId="77777777" w:rsidR="00DC1CA6" w:rsidRPr="00664225" w:rsidRDefault="0074683F" w:rsidP="00380C7B">
      <w:pPr>
        <w:rPr>
          <w:rFonts w:cs="Arial"/>
        </w:rPr>
      </w:pPr>
      <w:r w:rsidRPr="00664225">
        <w:rPr>
          <w:rFonts w:cs="Arial"/>
        </w:rPr>
        <w:fldChar w:fldCharType="end"/>
      </w:r>
    </w:p>
    <w:p w14:paraId="1E48BC1A" w14:textId="77777777" w:rsidR="00986D5A" w:rsidRPr="00664225" w:rsidRDefault="00986D5A" w:rsidP="00986D5A">
      <w:pPr>
        <w:pStyle w:val="Title"/>
      </w:pPr>
      <w:bookmarkStart w:id="1811" w:name="_Toc225673121"/>
      <w:bookmarkStart w:id="1812" w:name="_Toc448313569"/>
      <w:r w:rsidRPr="00664225">
        <w:t>Index of Tables</w:t>
      </w:r>
      <w:bookmarkEnd w:id="1811"/>
      <w:bookmarkEnd w:id="1812"/>
    </w:p>
    <w:p w14:paraId="6764E2BF" w14:textId="77777777" w:rsidR="002C0934" w:rsidRPr="00664225" w:rsidRDefault="0052391D">
      <w:pPr>
        <w:pStyle w:val="TableofFigures"/>
        <w:rPr>
          <w:rFonts w:ascii="Calibri" w:hAnsi="Calibri" w:cs="Arial"/>
          <w:szCs w:val="22"/>
          <w:lang w:eastAsia="en-GB"/>
        </w:rPr>
      </w:pPr>
      <w:r w:rsidRPr="00664225">
        <w:rPr>
          <w:rFonts w:cs="Arial"/>
        </w:rPr>
        <w:fldChar w:fldCharType="begin"/>
      </w:r>
      <w:r w:rsidR="00986D5A" w:rsidRPr="00664225">
        <w:rPr>
          <w:rFonts w:cs="Arial"/>
        </w:rPr>
        <w:instrText xml:space="preserve"> TOC \h \z \t "Table_#" \c </w:instrText>
      </w:r>
      <w:r w:rsidRPr="00664225">
        <w:rPr>
          <w:rFonts w:cs="Arial"/>
        </w:rPr>
        <w:fldChar w:fldCharType="separate"/>
      </w:r>
      <w:hyperlink w:anchor="_Toc225673198" w:history="1">
        <w:r w:rsidR="002C0934" w:rsidRPr="00664225">
          <w:rPr>
            <w:rStyle w:val="Hyperlink"/>
          </w:rPr>
          <w:t>Table 1</w:t>
        </w:r>
        <w:r w:rsidR="002C0934" w:rsidRPr="00664225">
          <w:rPr>
            <w:rFonts w:ascii="Calibri" w:hAnsi="Calibri" w:cs="Arial"/>
            <w:szCs w:val="22"/>
            <w:lang w:eastAsia="en-GB"/>
          </w:rPr>
          <w:tab/>
        </w:r>
        <w:r w:rsidR="002C0934" w:rsidRPr="00664225">
          <w:rPr>
            <w:rStyle w:val="Hyperlink"/>
          </w:rPr>
          <w:t>Power sources combination possibilities</w:t>
        </w:r>
        <w:r w:rsidR="002C0934" w:rsidRPr="00664225">
          <w:rPr>
            <w:webHidden/>
          </w:rPr>
          <w:tab/>
        </w:r>
        <w:r w:rsidR="002C0934" w:rsidRPr="00664225">
          <w:rPr>
            <w:webHidden/>
          </w:rPr>
          <w:fldChar w:fldCharType="begin"/>
        </w:r>
        <w:r w:rsidR="002C0934" w:rsidRPr="00664225">
          <w:rPr>
            <w:webHidden/>
          </w:rPr>
          <w:instrText xml:space="preserve"> PAGEREF _Toc225673198 \h </w:instrText>
        </w:r>
        <w:r w:rsidR="002C0934" w:rsidRPr="00664225">
          <w:rPr>
            <w:webHidden/>
          </w:rPr>
        </w:r>
        <w:r w:rsidR="002C0934" w:rsidRPr="00664225">
          <w:rPr>
            <w:webHidden/>
          </w:rPr>
          <w:fldChar w:fldCharType="separate"/>
        </w:r>
        <w:r w:rsidR="008D27F0" w:rsidRPr="00664225">
          <w:rPr>
            <w:webHidden/>
          </w:rPr>
          <w:t>12</w:t>
        </w:r>
        <w:r w:rsidR="002C0934" w:rsidRPr="00664225">
          <w:rPr>
            <w:webHidden/>
          </w:rPr>
          <w:fldChar w:fldCharType="end"/>
        </w:r>
      </w:hyperlink>
    </w:p>
    <w:p w14:paraId="245BA729" w14:textId="77777777" w:rsidR="00986D5A" w:rsidRPr="00664225" w:rsidRDefault="0052391D" w:rsidP="00380C7B">
      <w:pPr>
        <w:rPr>
          <w:rFonts w:cs="Arial"/>
        </w:rPr>
      </w:pPr>
      <w:r w:rsidRPr="00664225">
        <w:rPr>
          <w:rFonts w:cs="Arial"/>
        </w:rPr>
        <w:fldChar w:fldCharType="end"/>
      </w:r>
    </w:p>
    <w:p w14:paraId="6B288757" w14:textId="77777777" w:rsidR="009E1230" w:rsidRPr="00664225" w:rsidRDefault="00460028" w:rsidP="00371BEF">
      <w:pPr>
        <w:pStyle w:val="Title"/>
      </w:pPr>
      <w:r w:rsidRPr="00664225">
        <w:br w:type="page"/>
      </w:r>
      <w:bookmarkStart w:id="1813" w:name="_Toc225673122"/>
      <w:bookmarkStart w:id="1814" w:name="_Toc448313570"/>
      <w:r w:rsidR="00003A6E" w:rsidRPr="00664225">
        <w:lastRenderedPageBreak/>
        <w:t>Power Sources</w:t>
      </w:r>
      <w:bookmarkEnd w:id="1813"/>
      <w:bookmarkEnd w:id="1814"/>
    </w:p>
    <w:p w14:paraId="0CDCFE55" w14:textId="77777777" w:rsidR="006427BF" w:rsidRPr="00664225" w:rsidRDefault="001A2B50" w:rsidP="00A14A4B">
      <w:pPr>
        <w:pStyle w:val="Heading1"/>
      </w:pPr>
      <w:bookmarkStart w:id="1815" w:name="_Toc225673123"/>
      <w:bookmarkStart w:id="1816" w:name="_Toc448313571"/>
      <w:r w:rsidRPr="00664225">
        <w:t>Introduction</w:t>
      </w:r>
      <w:bookmarkEnd w:id="1815"/>
      <w:bookmarkEnd w:id="1816"/>
    </w:p>
    <w:p w14:paraId="1515C1BF" w14:textId="77777777" w:rsidR="00003A6E" w:rsidRPr="00664225" w:rsidRDefault="00003A6E" w:rsidP="00003A6E">
      <w:pPr>
        <w:pStyle w:val="Heading2"/>
      </w:pPr>
      <w:bookmarkStart w:id="1817" w:name="_Toc211340411"/>
      <w:bookmarkStart w:id="1818" w:name="_Toc225673124"/>
      <w:bookmarkStart w:id="1819" w:name="_Toc448313572"/>
      <w:r w:rsidRPr="00664225">
        <w:t>Scope and purpose</w:t>
      </w:r>
      <w:bookmarkEnd w:id="1817"/>
      <w:bookmarkEnd w:id="1818"/>
      <w:bookmarkEnd w:id="1819"/>
    </w:p>
    <w:p w14:paraId="7EB67F12" w14:textId="77777777" w:rsidR="00003A6E" w:rsidRPr="00664225" w:rsidRDefault="00003A6E" w:rsidP="00003A6E">
      <w:pPr>
        <w:pStyle w:val="BodyText"/>
      </w:pPr>
      <w:r w:rsidRPr="00664225">
        <w:t xml:space="preserve">This guideline replaces IALA Guideline </w:t>
      </w:r>
      <w:r w:rsidR="00D04332">
        <w:t xml:space="preserve">1044 </w:t>
      </w:r>
      <w:r w:rsidRPr="00664225">
        <w:t xml:space="preserve">on Renewable Energy Sources for Aids to Navigation </w:t>
      </w:r>
      <w:r w:rsidR="00D04332">
        <w:t xml:space="preserve">(June 2005) </w:t>
      </w:r>
      <w:r w:rsidRPr="00664225">
        <w:t xml:space="preserve">and includes text from IALA </w:t>
      </w:r>
      <w:r w:rsidR="00D04332">
        <w:t xml:space="preserve">Guideline </w:t>
      </w:r>
      <w:r w:rsidRPr="00664225">
        <w:t>1042</w:t>
      </w:r>
      <w:r w:rsidR="00D04332">
        <w:t xml:space="preserve"> on Power Sources for Aids to Navigation</w:t>
      </w:r>
      <w:r w:rsidRPr="00664225">
        <w:t xml:space="preserve"> (December 2004)</w:t>
      </w:r>
      <w:r w:rsidR="00D04332">
        <w:t>, which it also replaces.</w:t>
      </w:r>
    </w:p>
    <w:p w14:paraId="3A35C8B4" w14:textId="77777777" w:rsidR="00003A6E" w:rsidRPr="00664225" w:rsidRDefault="00003A6E" w:rsidP="00003A6E">
      <w:pPr>
        <w:pStyle w:val="BodyText"/>
      </w:pPr>
      <w:r w:rsidRPr="00664225">
        <w:t xml:space="preserve">This guideline provides guidance on the design and selection of power sources. </w:t>
      </w:r>
      <w:r w:rsidR="00D04332">
        <w:t xml:space="preserve"> </w:t>
      </w:r>
      <w:r w:rsidRPr="00664225">
        <w:t>While this document gives general recommendations, product manufacturers may provide specific instructions for selection, operation and maintenance of equipment.</w:t>
      </w:r>
    </w:p>
    <w:p w14:paraId="3C618246" w14:textId="77777777" w:rsidR="00003A6E" w:rsidRPr="00664225" w:rsidRDefault="00003A6E" w:rsidP="00003A6E">
      <w:pPr>
        <w:pStyle w:val="BodyText"/>
      </w:pPr>
      <w:r w:rsidRPr="00664225">
        <w:t>This guideline is meant to assist users to properly select and maintain power sources used in Marine Aids to Navigation systems.</w:t>
      </w:r>
    </w:p>
    <w:p w14:paraId="03CF8BF4" w14:textId="77777777" w:rsidR="00003A6E" w:rsidRPr="00664225" w:rsidRDefault="00003A6E" w:rsidP="00003A6E">
      <w:pPr>
        <w:pStyle w:val="Heading2"/>
      </w:pPr>
      <w:bookmarkStart w:id="1820" w:name="_Toc211340412"/>
      <w:bookmarkStart w:id="1821" w:name="_Toc225673125"/>
      <w:bookmarkStart w:id="1822" w:name="_Toc448313573"/>
      <w:r w:rsidRPr="00664225">
        <w:t>Practical Guide to Choice of Energy Systems</w:t>
      </w:r>
      <w:bookmarkEnd w:id="1820"/>
      <w:bookmarkEnd w:id="1821"/>
      <w:bookmarkEnd w:id="1822"/>
    </w:p>
    <w:p w14:paraId="4C38BEEC" w14:textId="77777777" w:rsidR="00003A6E" w:rsidRPr="00664225" w:rsidRDefault="00003A6E" w:rsidP="00003A6E">
      <w:pPr>
        <w:pStyle w:val="BodyText"/>
        <w:rPr>
          <w:highlight w:val="yellow"/>
        </w:rPr>
      </w:pPr>
      <w:r w:rsidRPr="00664225">
        <w:t>Table 1 of section IALA</w:t>
      </w:r>
      <w:r w:rsidR="00D04332">
        <w:t>1067</w:t>
      </w:r>
      <w:r w:rsidRPr="00664225">
        <w:t>-0 Selection of Power Systems for Aids to Navigation and Associated Equipment is intended to assist in the selection of power systems for required types and sizes of loads, however these are only approximate indications.</w:t>
      </w:r>
    </w:p>
    <w:p w14:paraId="38012ED0" w14:textId="77777777" w:rsidR="00003A6E" w:rsidRPr="00664225" w:rsidRDefault="00003A6E" w:rsidP="00003A6E">
      <w:pPr>
        <w:pStyle w:val="Heading1"/>
      </w:pPr>
      <w:bookmarkStart w:id="1823" w:name="_Toc220205964"/>
      <w:bookmarkStart w:id="1824" w:name="_Toc225673126"/>
      <w:bookmarkStart w:id="1825" w:name="_Toc448313574"/>
      <w:bookmarkStart w:id="1826" w:name="_Toc211340413"/>
      <w:r w:rsidRPr="00664225">
        <w:t>How to use this guideline</w:t>
      </w:r>
      <w:bookmarkEnd w:id="1823"/>
      <w:bookmarkEnd w:id="1824"/>
      <w:bookmarkEnd w:id="1825"/>
    </w:p>
    <w:p w14:paraId="206DBB8E" w14:textId="77777777" w:rsidR="00003A6E" w:rsidRPr="00664225" w:rsidRDefault="00003A6E" w:rsidP="00003A6E">
      <w:pPr>
        <w:pStyle w:val="BodyText"/>
      </w:pPr>
      <w:r w:rsidRPr="00664225">
        <w:t>This document is part of a set of guidelines and needs to be read in conjunction with the following documents:</w:t>
      </w:r>
    </w:p>
    <w:p w14:paraId="2CC0EFD5" w14:textId="77777777" w:rsidR="00003A6E" w:rsidRPr="00664225" w:rsidRDefault="00003A6E" w:rsidP="00003A6E">
      <w:pPr>
        <w:pStyle w:val="BodyText2"/>
      </w:pPr>
      <w:r w:rsidRPr="00664225">
        <w:t xml:space="preserve">IALA Guideline </w:t>
      </w:r>
      <w:r w:rsidR="00D04332">
        <w:t>1067</w:t>
      </w:r>
      <w:r w:rsidRPr="00664225">
        <w:t xml:space="preserve">-0 Selection of Power Systems for </w:t>
      </w:r>
      <w:r w:rsidR="00203225" w:rsidRPr="00664225">
        <w:t xml:space="preserve">Aids </w:t>
      </w:r>
      <w:r w:rsidRPr="00664225">
        <w:t>to</w:t>
      </w:r>
      <w:r w:rsidR="00203225" w:rsidRPr="00664225">
        <w:t xml:space="preserve"> </w:t>
      </w:r>
      <w:r w:rsidRPr="00664225">
        <w:t>N</w:t>
      </w:r>
      <w:r w:rsidR="00203225" w:rsidRPr="00664225">
        <w:t>avigation</w:t>
      </w:r>
      <w:r w:rsidRPr="00664225">
        <w:t xml:space="preserve"> and Associated Equipment</w:t>
      </w:r>
    </w:p>
    <w:p w14:paraId="00BD8F88" w14:textId="77777777" w:rsidR="00003A6E" w:rsidRPr="00664225" w:rsidRDefault="00003A6E" w:rsidP="00003A6E">
      <w:pPr>
        <w:pStyle w:val="BodyText2"/>
      </w:pPr>
      <w:r w:rsidRPr="00664225">
        <w:t xml:space="preserve">IALA Guideline </w:t>
      </w:r>
      <w:r w:rsidR="00D04332">
        <w:t>1067</w:t>
      </w:r>
      <w:r w:rsidRPr="00664225">
        <w:t>-1 Total Electric Loads of AtoN</w:t>
      </w:r>
    </w:p>
    <w:p w14:paraId="0337FD05" w14:textId="77777777" w:rsidR="00003A6E" w:rsidRPr="00664225" w:rsidRDefault="00003A6E" w:rsidP="00003A6E">
      <w:pPr>
        <w:pStyle w:val="BodyText2"/>
      </w:pPr>
      <w:r w:rsidRPr="00664225">
        <w:t xml:space="preserve">IALA Guideline </w:t>
      </w:r>
      <w:r w:rsidR="00D04332">
        <w:t>1067</w:t>
      </w:r>
      <w:r w:rsidRPr="00664225">
        <w:t>-3 Electrical Energy Storage for AtoN</w:t>
      </w:r>
    </w:p>
    <w:p w14:paraId="15F26D88" w14:textId="77777777" w:rsidR="00003A6E" w:rsidRPr="00664225" w:rsidRDefault="00003A6E" w:rsidP="00003A6E">
      <w:pPr>
        <w:pStyle w:val="Heading1"/>
      </w:pPr>
      <w:bookmarkStart w:id="1827" w:name="_Toc225673127"/>
      <w:bookmarkStart w:id="1828" w:name="_Toc448313575"/>
      <w:r w:rsidRPr="00664225">
        <w:t>Alternating Current (AC) UTILITY POWER</w:t>
      </w:r>
      <w:bookmarkEnd w:id="1826"/>
      <w:bookmarkEnd w:id="1827"/>
      <w:bookmarkEnd w:id="1828"/>
    </w:p>
    <w:p w14:paraId="1060A8AD" w14:textId="77777777" w:rsidR="00003A6E" w:rsidRPr="00664225" w:rsidRDefault="00003A6E" w:rsidP="00003A6E">
      <w:pPr>
        <w:pStyle w:val="Heading2"/>
      </w:pPr>
      <w:bookmarkStart w:id="1829" w:name="_Toc211340414"/>
      <w:bookmarkStart w:id="1830" w:name="_Toc225673128"/>
      <w:bookmarkStart w:id="1831" w:name="_Toc448313576"/>
      <w:r w:rsidRPr="00664225">
        <w:t>General</w:t>
      </w:r>
      <w:bookmarkEnd w:id="1829"/>
      <w:bookmarkEnd w:id="1830"/>
      <w:bookmarkEnd w:id="1831"/>
    </w:p>
    <w:p w14:paraId="6733AAC2" w14:textId="77777777" w:rsidR="00003A6E" w:rsidRPr="00664225" w:rsidRDefault="00003A6E" w:rsidP="00003A6E">
      <w:pPr>
        <w:pStyle w:val="BodyText"/>
      </w:pPr>
      <w:r w:rsidRPr="00664225">
        <w:t>The availability of AC utility power at or near the site should be the first consideration.  Where AC power is available, it should be th</w:t>
      </w:r>
      <w:r w:rsidR="00D04332">
        <w:t xml:space="preserve">e preferred source of energy.  </w:t>
      </w:r>
      <w:r w:rsidRPr="00664225">
        <w:t>Backup systems should be installed in order to prevent AtoN failure in case of power outage.</w:t>
      </w:r>
    </w:p>
    <w:p w14:paraId="442AB59F" w14:textId="77777777" w:rsidR="00003A6E" w:rsidRPr="00664225" w:rsidRDefault="00003A6E" w:rsidP="002C0934">
      <w:pPr>
        <w:pStyle w:val="Heading2"/>
      </w:pPr>
      <w:bookmarkStart w:id="1832" w:name="_Toc211340415"/>
      <w:bookmarkStart w:id="1833" w:name="_Toc225673129"/>
      <w:bookmarkStart w:id="1834" w:name="_Toc448313577"/>
      <w:r w:rsidRPr="00664225">
        <w:t>Advantages</w:t>
      </w:r>
      <w:bookmarkEnd w:id="1832"/>
      <w:bookmarkEnd w:id="1833"/>
      <w:bookmarkEnd w:id="1834"/>
    </w:p>
    <w:p w14:paraId="35866E87" w14:textId="77777777" w:rsidR="00003A6E" w:rsidRPr="00664225" w:rsidRDefault="00003A6E" w:rsidP="002C0934">
      <w:pPr>
        <w:pStyle w:val="Bullet1"/>
      </w:pPr>
      <w:r w:rsidRPr="00664225">
        <w:t>Load on the system is not critical;</w:t>
      </w:r>
    </w:p>
    <w:p w14:paraId="014AFBC0" w14:textId="77777777" w:rsidR="00003A6E" w:rsidRPr="00664225" w:rsidRDefault="00003A6E" w:rsidP="002C0934">
      <w:pPr>
        <w:pStyle w:val="Bullet1"/>
      </w:pPr>
      <w:r w:rsidRPr="00664225">
        <w:t>Low capital and running costs;</w:t>
      </w:r>
    </w:p>
    <w:p w14:paraId="34A8ABE6" w14:textId="77777777" w:rsidR="00003A6E" w:rsidRPr="00664225" w:rsidRDefault="00003A6E" w:rsidP="002C0934">
      <w:pPr>
        <w:pStyle w:val="Bullet1"/>
      </w:pPr>
      <w:r w:rsidRPr="00664225">
        <w:t>Low maintenance.</w:t>
      </w:r>
    </w:p>
    <w:p w14:paraId="45D76468" w14:textId="77777777" w:rsidR="00003A6E" w:rsidRPr="00664225" w:rsidRDefault="00003A6E" w:rsidP="002C0934">
      <w:pPr>
        <w:pStyle w:val="Heading2"/>
      </w:pPr>
      <w:bookmarkStart w:id="1835" w:name="_Toc211340416"/>
      <w:bookmarkStart w:id="1836" w:name="_Toc225673130"/>
      <w:bookmarkStart w:id="1837" w:name="_Toc448313578"/>
      <w:r w:rsidRPr="00664225">
        <w:t>Disadvantages</w:t>
      </w:r>
      <w:bookmarkStart w:id="1838" w:name="_Toc211340417"/>
      <w:bookmarkEnd w:id="1835"/>
      <w:bookmarkEnd w:id="1836"/>
      <w:bookmarkEnd w:id="1837"/>
      <w:bookmarkEnd w:id="1838"/>
    </w:p>
    <w:p w14:paraId="7333C48E" w14:textId="77777777" w:rsidR="00003A6E" w:rsidRPr="00664225" w:rsidRDefault="00003A6E" w:rsidP="002C0934">
      <w:pPr>
        <w:pStyle w:val="Bullet1"/>
      </w:pPr>
      <w:r w:rsidRPr="00664225">
        <w:t>Reliance on external bodies;</w:t>
      </w:r>
    </w:p>
    <w:p w14:paraId="24086AC8" w14:textId="77777777" w:rsidR="00003A6E" w:rsidRPr="00664225" w:rsidRDefault="00003A6E" w:rsidP="002C0934">
      <w:pPr>
        <w:pStyle w:val="Bullet1"/>
      </w:pPr>
      <w:r w:rsidRPr="00664225">
        <w:t>Possible unreliability of the AC power supply;</w:t>
      </w:r>
    </w:p>
    <w:p w14:paraId="71F54369" w14:textId="77777777" w:rsidR="00003A6E" w:rsidRPr="00664225" w:rsidRDefault="00D04332" w:rsidP="002C0934">
      <w:pPr>
        <w:pStyle w:val="Bullet1"/>
        <w:rPr>
          <w:szCs w:val="24"/>
        </w:rPr>
      </w:pPr>
      <w:r>
        <w:rPr>
          <w:szCs w:val="24"/>
        </w:rPr>
        <w:t>Requirement for a back-</w:t>
      </w:r>
      <w:r w:rsidR="00003A6E" w:rsidRPr="00664225">
        <w:rPr>
          <w:szCs w:val="24"/>
        </w:rPr>
        <w:t>up system that will need periodic maintenance.</w:t>
      </w:r>
    </w:p>
    <w:p w14:paraId="6927FB4B" w14:textId="77777777" w:rsidR="00003A6E" w:rsidRPr="00664225" w:rsidRDefault="002C0934" w:rsidP="00003A6E">
      <w:pPr>
        <w:pStyle w:val="Heading1"/>
      </w:pPr>
      <w:bookmarkStart w:id="1839" w:name="_Toc211340418"/>
      <w:bookmarkStart w:id="1840" w:name="_Toc225673131"/>
      <w:r w:rsidRPr="00664225">
        <w:br w:type="page"/>
      </w:r>
      <w:bookmarkStart w:id="1841" w:name="_Toc448313579"/>
      <w:r w:rsidR="00003A6E" w:rsidRPr="00664225">
        <w:lastRenderedPageBreak/>
        <w:t>PHOTOVOLTAIC POWER (PV)</w:t>
      </w:r>
      <w:bookmarkEnd w:id="1839"/>
      <w:bookmarkEnd w:id="1840"/>
      <w:bookmarkEnd w:id="1841"/>
    </w:p>
    <w:p w14:paraId="3DE058AB" w14:textId="77777777" w:rsidR="00003A6E" w:rsidRPr="00664225" w:rsidRDefault="00003A6E" w:rsidP="00003A6E">
      <w:pPr>
        <w:pStyle w:val="Heading2"/>
      </w:pPr>
      <w:bookmarkStart w:id="1842" w:name="_Toc211340419"/>
      <w:bookmarkStart w:id="1843" w:name="_Toc225673132"/>
      <w:bookmarkStart w:id="1844" w:name="_Toc448313580"/>
      <w:r w:rsidRPr="00664225">
        <w:t>General</w:t>
      </w:r>
      <w:bookmarkEnd w:id="1842"/>
      <w:bookmarkEnd w:id="1843"/>
      <w:bookmarkEnd w:id="1844"/>
    </w:p>
    <w:p w14:paraId="62B66B97" w14:textId="77777777" w:rsidR="00003A6E" w:rsidRPr="00664225" w:rsidRDefault="00003A6E" w:rsidP="00003A6E">
      <w:pPr>
        <w:pStyle w:val="BodyText"/>
      </w:pPr>
      <w:r w:rsidRPr="00664225">
        <w:t>The approach taken in sizing the PV power systems may be different in different parts of the world.</w:t>
      </w:r>
      <w:r w:rsidR="00664225" w:rsidRPr="00664225">
        <w:t xml:space="preserve"> </w:t>
      </w:r>
      <w:r w:rsidRPr="00664225">
        <w:t xml:space="preserve"> For a given load or site there is no one correct design solution.  For example, increasing the area of PV modules and decreasing battery capacity may be possible and vice versa.</w:t>
      </w:r>
    </w:p>
    <w:p w14:paraId="0B4A6709" w14:textId="77777777" w:rsidR="00003A6E" w:rsidRPr="00664225" w:rsidRDefault="00003A6E" w:rsidP="00003A6E">
      <w:pPr>
        <w:pStyle w:val="BodyText"/>
      </w:pPr>
      <w:r w:rsidRPr="00664225">
        <w:t>An AtoN PV power system, in its simplest form, consists of a PV module and a secondary battery.</w:t>
      </w:r>
      <w:r w:rsidR="00664225" w:rsidRPr="00664225">
        <w:t xml:space="preserve"> </w:t>
      </w:r>
      <w:r w:rsidRPr="00664225">
        <w:t xml:space="preserve"> However, the application of a charge regulator is highly recommended.  PV power systems are a well-proven technology and equipment is available from many suppliers.  When properly designed with due consideration for protection from the marine environment, PV power systems are very reliable and are the most widely used renewable energy source for charging secondary batteries.</w:t>
      </w:r>
    </w:p>
    <w:p w14:paraId="405F7C51" w14:textId="77777777" w:rsidR="00003A6E" w:rsidRPr="00664225" w:rsidRDefault="00003A6E" w:rsidP="00003A6E">
      <w:pPr>
        <w:pStyle w:val="BodyText"/>
      </w:pPr>
      <w:r w:rsidRPr="00664225">
        <w:t>There has been a trend in some countries to reduce the range of long-range visual AtoN.  This, combined with the use of modern high efficiency light sources, may mean that the AtoN can be converted to PV energy.</w:t>
      </w:r>
    </w:p>
    <w:p w14:paraId="2A31042C" w14:textId="77777777" w:rsidR="00003A6E" w:rsidRPr="00664225" w:rsidRDefault="00003A6E" w:rsidP="00003A6E">
      <w:pPr>
        <w:pStyle w:val="BodyText"/>
      </w:pPr>
      <w:r w:rsidRPr="00664225">
        <w:t xml:space="preserve">When properly designed, solar power systems are very reliable and are the most widely used renewable energy source for charging storage batteries. </w:t>
      </w:r>
      <w:r w:rsidR="00664225" w:rsidRPr="00664225">
        <w:t xml:space="preserve"> </w:t>
      </w:r>
      <w:r w:rsidRPr="00664225">
        <w:t>If mains AC are not available, reliable or too costly, solar power should be the preferred solution</w:t>
      </w:r>
      <w:r w:rsidR="00664225" w:rsidRPr="00664225">
        <w:t>.</w:t>
      </w:r>
    </w:p>
    <w:p w14:paraId="3579D02C" w14:textId="77777777" w:rsidR="00003A6E" w:rsidRPr="00664225" w:rsidRDefault="00003A6E" w:rsidP="00003A6E">
      <w:pPr>
        <w:pStyle w:val="Heading2"/>
      </w:pPr>
      <w:bookmarkStart w:id="1845" w:name="_Toc211340421"/>
      <w:bookmarkStart w:id="1846" w:name="_Toc225673133"/>
      <w:bookmarkStart w:id="1847" w:name="_Toc448313581"/>
      <w:r w:rsidRPr="00664225">
        <w:t>Advantages</w:t>
      </w:r>
      <w:bookmarkEnd w:id="1845"/>
      <w:bookmarkEnd w:id="1846"/>
      <w:bookmarkEnd w:id="1847"/>
    </w:p>
    <w:p w14:paraId="1D33E6B4" w14:textId="77777777" w:rsidR="00003A6E" w:rsidRPr="00664225" w:rsidRDefault="00003A6E" w:rsidP="002C0934">
      <w:pPr>
        <w:pStyle w:val="Bullet1"/>
      </w:pPr>
      <w:r w:rsidRPr="00664225">
        <w:t>No moving parts;</w:t>
      </w:r>
    </w:p>
    <w:p w14:paraId="6B263C23" w14:textId="77777777" w:rsidR="00003A6E" w:rsidRPr="00664225" w:rsidRDefault="00003A6E" w:rsidP="002C0934">
      <w:pPr>
        <w:pStyle w:val="Bullet1"/>
      </w:pPr>
      <w:r w:rsidRPr="00664225">
        <w:t>Low technical maintenance;</w:t>
      </w:r>
    </w:p>
    <w:p w14:paraId="34DE061F" w14:textId="77777777" w:rsidR="00003A6E" w:rsidRPr="00664225" w:rsidRDefault="00003A6E" w:rsidP="002C0934">
      <w:pPr>
        <w:pStyle w:val="Bullet1"/>
      </w:pPr>
      <w:r w:rsidRPr="00664225">
        <w:t>Long life;</w:t>
      </w:r>
    </w:p>
    <w:p w14:paraId="449DB365" w14:textId="77777777" w:rsidR="00003A6E" w:rsidRPr="00664225" w:rsidRDefault="00003A6E" w:rsidP="002C0934">
      <w:pPr>
        <w:pStyle w:val="Bullet1"/>
      </w:pPr>
      <w:r w:rsidRPr="00664225">
        <w:t>Well proven technology;</w:t>
      </w:r>
    </w:p>
    <w:p w14:paraId="70F80540" w14:textId="77777777" w:rsidR="00003A6E" w:rsidRPr="00664225" w:rsidRDefault="00003A6E" w:rsidP="002C0934">
      <w:pPr>
        <w:pStyle w:val="Bullet1"/>
      </w:pPr>
      <w:r w:rsidRPr="00664225">
        <w:t>Very low operational costs.</w:t>
      </w:r>
    </w:p>
    <w:p w14:paraId="75EE671A" w14:textId="77777777" w:rsidR="00003A6E" w:rsidRPr="00664225" w:rsidRDefault="00003A6E" w:rsidP="00003A6E">
      <w:pPr>
        <w:pStyle w:val="Heading2"/>
      </w:pPr>
      <w:bookmarkStart w:id="1848" w:name="_Toc211340422"/>
      <w:bookmarkStart w:id="1849" w:name="_Toc225673134"/>
      <w:bookmarkStart w:id="1850" w:name="_Toc448313582"/>
      <w:r w:rsidRPr="00664225">
        <w:t>Disadvantages</w:t>
      </w:r>
      <w:bookmarkEnd w:id="1848"/>
      <w:bookmarkEnd w:id="1849"/>
      <w:bookmarkEnd w:id="1850"/>
    </w:p>
    <w:p w14:paraId="55F63E37" w14:textId="77777777" w:rsidR="00003A6E" w:rsidRPr="00664225" w:rsidRDefault="00003A6E" w:rsidP="002C0934">
      <w:pPr>
        <w:pStyle w:val="Bullet1"/>
      </w:pPr>
      <w:r w:rsidRPr="00664225">
        <w:t>Deterioration of energy due to effects of the environment e.g. Sand, Dust, Bird fouling, Salt, etc.;</w:t>
      </w:r>
    </w:p>
    <w:p w14:paraId="62BDA1DD" w14:textId="77777777" w:rsidR="00003A6E" w:rsidRPr="00664225" w:rsidRDefault="00003A6E" w:rsidP="002C0934">
      <w:pPr>
        <w:pStyle w:val="Bullet1"/>
      </w:pPr>
      <w:r w:rsidRPr="00664225">
        <w:t>Susceptible to vandalism and theft;</w:t>
      </w:r>
    </w:p>
    <w:p w14:paraId="1FF78BFB" w14:textId="77777777" w:rsidR="00003A6E" w:rsidRPr="00664225" w:rsidRDefault="00003A6E" w:rsidP="002C0934">
      <w:pPr>
        <w:pStyle w:val="Bullet1"/>
      </w:pPr>
      <w:r w:rsidRPr="00664225">
        <w:t>Large area required on some sites to generate sufficient energy;</w:t>
      </w:r>
    </w:p>
    <w:p w14:paraId="76C1D6D9" w14:textId="77777777" w:rsidR="00003A6E" w:rsidRPr="00664225" w:rsidRDefault="00003A6E" w:rsidP="002C0934">
      <w:pPr>
        <w:pStyle w:val="Bullet1"/>
      </w:pPr>
      <w:r w:rsidRPr="00664225">
        <w:t>Cost of systems increases rapidly in high latitudes (above 55 degrees North/South) due to low insolation;</w:t>
      </w:r>
    </w:p>
    <w:p w14:paraId="055C4BA8" w14:textId="77777777" w:rsidR="00003A6E" w:rsidRPr="00664225" w:rsidRDefault="00003A6E" w:rsidP="002C0934">
      <w:pPr>
        <w:pStyle w:val="Bullet1"/>
      </w:pPr>
      <w:r w:rsidRPr="00664225">
        <w:t>Susceptible to wind and wave damage;</w:t>
      </w:r>
    </w:p>
    <w:p w14:paraId="40CF1338" w14:textId="77777777" w:rsidR="00003A6E" w:rsidRPr="00664225" w:rsidRDefault="00003A6E" w:rsidP="002C0934">
      <w:pPr>
        <w:pStyle w:val="Bullet1"/>
      </w:pPr>
      <w:r w:rsidRPr="00664225">
        <w:t>Corrosion of PV module frames and terminals.</w:t>
      </w:r>
    </w:p>
    <w:p w14:paraId="6321251B" w14:textId="77777777" w:rsidR="00003A6E" w:rsidRPr="00664225" w:rsidRDefault="00003A6E" w:rsidP="00003A6E">
      <w:pPr>
        <w:pStyle w:val="Heading2"/>
      </w:pPr>
      <w:bookmarkStart w:id="1851" w:name="_Toc211340423"/>
      <w:bookmarkStart w:id="1852" w:name="_Toc225673135"/>
      <w:bookmarkStart w:id="1853" w:name="_Toc448313583"/>
      <w:r w:rsidRPr="00664225">
        <w:t>Detailed information:</w:t>
      </w:r>
      <w:bookmarkEnd w:id="1851"/>
      <w:bookmarkEnd w:id="1852"/>
      <w:bookmarkEnd w:id="1853"/>
    </w:p>
    <w:p w14:paraId="09996DE1" w14:textId="77777777" w:rsidR="00003A6E" w:rsidRPr="00664225" w:rsidRDefault="00003A6E" w:rsidP="00003A6E">
      <w:pPr>
        <w:pStyle w:val="BodyText"/>
      </w:pPr>
      <w:r w:rsidRPr="00664225">
        <w:t xml:space="preserve">For detailed information on photovoltaic systems see </w:t>
      </w:r>
      <w:r w:rsidRPr="00664225">
        <w:fldChar w:fldCharType="begin"/>
      </w:r>
      <w:r w:rsidRPr="00664225">
        <w:instrText xml:space="preserve"> REF _Ref225127343 \r \h </w:instrText>
      </w:r>
      <w:r w:rsidRPr="00664225">
        <w:fldChar w:fldCharType="separate"/>
      </w:r>
      <w:r w:rsidR="008D27F0" w:rsidRPr="00664225">
        <w:rPr>
          <w:cs/>
        </w:rPr>
        <w:t>‎</w:t>
      </w:r>
      <w:r w:rsidR="008D27F0" w:rsidRPr="00664225">
        <w:t>ANNEX 1</w:t>
      </w:r>
      <w:r w:rsidRPr="00664225">
        <w:fldChar w:fldCharType="end"/>
      </w:r>
      <w:r w:rsidRPr="00664225">
        <w:t>.</w:t>
      </w:r>
    </w:p>
    <w:p w14:paraId="5E1907E2" w14:textId="77777777" w:rsidR="00003A6E" w:rsidRPr="00664225" w:rsidRDefault="00003A6E" w:rsidP="00003A6E">
      <w:pPr>
        <w:pStyle w:val="Heading1"/>
      </w:pPr>
      <w:bookmarkStart w:id="1854" w:name="_Toc211270814"/>
      <w:bookmarkStart w:id="1855" w:name="_Toc211340325"/>
      <w:bookmarkStart w:id="1856" w:name="_Toc211340439"/>
      <w:bookmarkStart w:id="1857" w:name="_Toc211340459"/>
      <w:bookmarkStart w:id="1858" w:name="_Toc225673136"/>
      <w:bookmarkStart w:id="1859" w:name="_Toc448313584"/>
      <w:bookmarkEnd w:id="1854"/>
      <w:bookmarkEnd w:id="1855"/>
      <w:bookmarkEnd w:id="1856"/>
      <w:smartTag w:uri="urn:schemas-microsoft-com:office:smarttags" w:element="stockticker">
        <w:r w:rsidRPr="00664225">
          <w:t>Wind</w:t>
        </w:r>
      </w:smartTag>
      <w:r w:rsidRPr="00664225">
        <w:t xml:space="preserve"> power</w:t>
      </w:r>
      <w:bookmarkEnd w:id="1857"/>
      <w:bookmarkEnd w:id="1858"/>
      <w:bookmarkEnd w:id="1859"/>
    </w:p>
    <w:p w14:paraId="01505D52" w14:textId="77777777" w:rsidR="00003A6E" w:rsidRPr="00664225" w:rsidRDefault="00003A6E" w:rsidP="00003A6E">
      <w:pPr>
        <w:pStyle w:val="Heading2"/>
      </w:pPr>
      <w:bookmarkStart w:id="1860" w:name="_Toc211340460"/>
      <w:bookmarkStart w:id="1861" w:name="_Toc225673137"/>
      <w:bookmarkStart w:id="1862" w:name="_Toc448313585"/>
      <w:r w:rsidRPr="00664225">
        <w:t>General</w:t>
      </w:r>
      <w:bookmarkEnd w:id="1860"/>
      <w:bookmarkEnd w:id="1861"/>
      <w:bookmarkEnd w:id="1862"/>
    </w:p>
    <w:p w14:paraId="0318BBB4" w14:textId="77777777" w:rsidR="00003A6E" w:rsidRPr="00664225" w:rsidRDefault="00003A6E" w:rsidP="00003A6E">
      <w:pPr>
        <w:pStyle w:val="BodyText"/>
      </w:pPr>
      <w:r w:rsidRPr="00664225">
        <w:t>Wind energy is a renewable source of energy that can be considered in order to power Aids to Navigation.</w:t>
      </w:r>
      <w:r w:rsidR="002D7018" w:rsidRPr="00664225">
        <w:t xml:space="preserve">  </w:t>
      </w:r>
      <w:r w:rsidRPr="00664225">
        <w:t>The wind generator can be used as primary source of power generation but it should be considered to have some form of backup power source.</w:t>
      </w:r>
      <w:r w:rsidR="002D7018" w:rsidRPr="00664225">
        <w:t xml:space="preserve">  </w:t>
      </w:r>
      <w:r w:rsidRPr="00664225">
        <w:t>Wind generators are now available in vertical and horizontal axis generators.</w:t>
      </w:r>
    </w:p>
    <w:p w14:paraId="66E5A29C" w14:textId="77777777" w:rsidR="00003A6E" w:rsidRPr="00664225" w:rsidRDefault="00003A6E" w:rsidP="002D7018">
      <w:pPr>
        <w:pStyle w:val="Heading2"/>
      </w:pPr>
      <w:bookmarkStart w:id="1863" w:name="_Toc211340461"/>
      <w:bookmarkStart w:id="1864" w:name="_Toc225673138"/>
      <w:bookmarkStart w:id="1865" w:name="_Toc448313586"/>
      <w:r w:rsidRPr="00664225">
        <w:t>Advantages</w:t>
      </w:r>
      <w:bookmarkEnd w:id="1863"/>
      <w:bookmarkEnd w:id="1864"/>
      <w:bookmarkEnd w:id="1865"/>
    </w:p>
    <w:p w14:paraId="129C252F" w14:textId="77777777" w:rsidR="00003A6E" w:rsidRPr="00664225" w:rsidRDefault="00003A6E" w:rsidP="002C0934">
      <w:pPr>
        <w:pStyle w:val="Bullet1"/>
      </w:pPr>
      <w:r w:rsidRPr="00664225">
        <w:t>Easy to install</w:t>
      </w:r>
      <w:r w:rsidR="002D7018" w:rsidRPr="00664225">
        <w:t>;</w:t>
      </w:r>
    </w:p>
    <w:p w14:paraId="0B4B3386" w14:textId="77777777" w:rsidR="00003A6E" w:rsidRPr="00664225" w:rsidRDefault="00003A6E" w:rsidP="002C0934">
      <w:pPr>
        <w:pStyle w:val="Bullet1"/>
      </w:pPr>
      <w:r w:rsidRPr="00664225">
        <w:t>Can be part of a hybrid system</w:t>
      </w:r>
      <w:r w:rsidR="002D7018" w:rsidRPr="00664225">
        <w:t>;</w:t>
      </w:r>
    </w:p>
    <w:p w14:paraId="5F045F0A" w14:textId="77777777" w:rsidR="00003A6E" w:rsidRPr="00664225" w:rsidRDefault="00003A6E" w:rsidP="002C0934">
      <w:pPr>
        <w:pStyle w:val="Bullet1"/>
      </w:pPr>
      <w:r w:rsidRPr="00664225">
        <w:lastRenderedPageBreak/>
        <w:t>Variable power production capacities</w:t>
      </w:r>
      <w:r w:rsidR="002D7018" w:rsidRPr="00664225">
        <w:t>;</w:t>
      </w:r>
    </w:p>
    <w:p w14:paraId="45BEE7C9" w14:textId="77777777" w:rsidR="00003A6E" w:rsidRPr="00664225" w:rsidRDefault="00003A6E" w:rsidP="002C0934">
      <w:pPr>
        <w:pStyle w:val="Bullet1"/>
      </w:pPr>
      <w:r w:rsidRPr="00664225">
        <w:t>Alternate source of power where low insolation prevents use of solar PV generation</w:t>
      </w:r>
      <w:r w:rsidR="002D7018" w:rsidRPr="00664225">
        <w:t>;</w:t>
      </w:r>
    </w:p>
    <w:p w14:paraId="47CEEC1A" w14:textId="77777777" w:rsidR="00003A6E" w:rsidRPr="00664225" w:rsidRDefault="00003A6E" w:rsidP="002C0934">
      <w:pPr>
        <w:pStyle w:val="Bullet1"/>
      </w:pPr>
      <w:r w:rsidRPr="00664225">
        <w:t>Renewable energy source with associated cost savings</w:t>
      </w:r>
      <w:r w:rsidR="002D7018" w:rsidRPr="00664225">
        <w:t>.</w:t>
      </w:r>
    </w:p>
    <w:p w14:paraId="6844725E" w14:textId="77777777" w:rsidR="00003A6E" w:rsidRPr="00664225" w:rsidRDefault="00003A6E" w:rsidP="002D7018">
      <w:pPr>
        <w:pStyle w:val="Heading2"/>
      </w:pPr>
      <w:bookmarkStart w:id="1866" w:name="_Toc211340462"/>
      <w:bookmarkStart w:id="1867" w:name="_Toc225673139"/>
      <w:bookmarkStart w:id="1868" w:name="_Toc448313587"/>
      <w:r w:rsidRPr="00664225">
        <w:t>Disadvantages</w:t>
      </w:r>
      <w:bookmarkEnd w:id="1866"/>
      <w:bookmarkEnd w:id="1867"/>
      <w:bookmarkEnd w:id="1868"/>
    </w:p>
    <w:p w14:paraId="24E46095" w14:textId="77777777" w:rsidR="00003A6E" w:rsidRPr="00664225" w:rsidRDefault="00003A6E" w:rsidP="002C0934">
      <w:pPr>
        <w:pStyle w:val="Bullet1"/>
      </w:pPr>
      <w:r w:rsidRPr="00664225">
        <w:t>Technology is still under development</w:t>
      </w:r>
      <w:r w:rsidR="002D7018" w:rsidRPr="00664225">
        <w:t>;</w:t>
      </w:r>
    </w:p>
    <w:p w14:paraId="685A0533" w14:textId="77777777" w:rsidR="00003A6E" w:rsidRPr="00664225" w:rsidRDefault="00003A6E" w:rsidP="002C0934">
      <w:pPr>
        <w:pStyle w:val="Bullet1"/>
      </w:pPr>
      <w:r w:rsidRPr="00664225">
        <w:t>High maintenance requirements</w:t>
      </w:r>
      <w:r w:rsidR="002D7018" w:rsidRPr="00664225">
        <w:t>;</w:t>
      </w:r>
    </w:p>
    <w:p w14:paraId="608663E5" w14:textId="77777777" w:rsidR="00003A6E" w:rsidRPr="00664225" w:rsidRDefault="00003A6E" w:rsidP="002C0934">
      <w:pPr>
        <w:pStyle w:val="Bullet1"/>
      </w:pPr>
      <w:r w:rsidRPr="00664225">
        <w:t>Moving and rotating parts (safety)</w:t>
      </w:r>
      <w:r w:rsidR="002D7018" w:rsidRPr="00664225">
        <w:t>;</w:t>
      </w:r>
    </w:p>
    <w:p w14:paraId="1EB33763" w14:textId="77777777" w:rsidR="00003A6E" w:rsidRPr="00664225" w:rsidRDefault="00003A6E" w:rsidP="002C0934">
      <w:pPr>
        <w:pStyle w:val="Bullet1"/>
      </w:pPr>
      <w:r w:rsidRPr="00664225">
        <w:t>Subject to damage under local weather conditions, e.g. wind tur</w:t>
      </w:r>
      <w:r w:rsidR="002D7018" w:rsidRPr="00664225">
        <w:t>bulence, freezing rain, typhoon;</w:t>
      </w:r>
    </w:p>
    <w:p w14:paraId="5C6099B8" w14:textId="77777777" w:rsidR="00003A6E" w:rsidRPr="00664225" w:rsidRDefault="00003A6E" w:rsidP="002C0934">
      <w:pPr>
        <w:pStyle w:val="Bullet1"/>
      </w:pPr>
      <w:r w:rsidRPr="00664225">
        <w:t>Might produce high noise pollution</w:t>
      </w:r>
      <w:r w:rsidR="002D7018" w:rsidRPr="00664225">
        <w:t>;</w:t>
      </w:r>
    </w:p>
    <w:p w14:paraId="00F61000" w14:textId="77777777" w:rsidR="00003A6E" w:rsidRPr="00664225" w:rsidRDefault="00003A6E" w:rsidP="002C0934">
      <w:pPr>
        <w:pStyle w:val="Bullet1"/>
      </w:pPr>
      <w:r w:rsidRPr="00664225">
        <w:t>Moving parts can be dangerous to fauna</w:t>
      </w:r>
      <w:r w:rsidR="002D7018" w:rsidRPr="00664225">
        <w:t>;</w:t>
      </w:r>
    </w:p>
    <w:p w14:paraId="7AD06F8B" w14:textId="77777777" w:rsidR="00003A6E" w:rsidRPr="00664225" w:rsidRDefault="00003A6E" w:rsidP="002C0934">
      <w:pPr>
        <w:pStyle w:val="Bullet1"/>
      </w:pPr>
      <w:r w:rsidRPr="00664225">
        <w:t>Might have to be stopped during storm</w:t>
      </w:r>
      <w:r w:rsidR="002D7018" w:rsidRPr="00664225">
        <w:t>;</w:t>
      </w:r>
    </w:p>
    <w:p w14:paraId="29541365" w14:textId="77777777" w:rsidR="00003A6E" w:rsidRPr="00664225" w:rsidRDefault="00003A6E" w:rsidP="002C0934">
      <w:pPr>
        <w:pStyle w:val="Bullet1"/>
      </w:pPr>
      <w:r w:rsidRPr="00664225">
        <w:t>Minimum wind speed required to start power production</w:t>
      </w:r>
      <w:r w:rsidR="002D7018" w:rsidRPr="00664225">
        <w:t>;</w:t>
      </w:r>
    </w:p>
    <w:p w14:paraId="1978DE4A" w14:textId="77777777" w:rsidR="00003A6E" w:rsidRPr="00664225" w:rsidRDefault="00003A6E" w:rsidP="002C0934">
      <w:pPr>
        <w:pStyle w:val="Bullet1"/>
      </w:pPr>
      <w:r w:rsidRPr="00664225">
        <w:t>Can be destroyed by vibrati</w:t>
      </w:r>
      <w:r w:rsidR="002D7018" w:rsidRPr="00664225">
        <w:t>ons in the supporting structure;</w:t>
      </w:r>
    </w:p>
    <w:p w14:paraId="4CF47321" w14:textId="77777777" w:rsidR="00003A6E" w:rsidRPr="00664225" w:rsidRDefault="00003A6E" w:rsidP="002C0934">
      <w:pPr>
        <w:pStyle w:val="Bullet1"/>
      </w:pPr>
      <w:r w:rsidRPr="00664225">
        <w:t>Permission may be required for siting of the wind turbine</w:t>
      </w:r>
      <w:r w:rsidR="002D7018" w:rsidRPr="00664225">
        <w:t>;</w:t>
      </w:r>
    </w:p>
    <w:p w14:paraId="58F1A64F" w14:textId="77777777" w:rsidR="00003A6E" w:rsidRPr="00664225" w:rsidRDefault="00003A6E" w:rsidP="002D7018">
      <w:pPr>
        <w:pStyle w:val="Heading2"/>
      </w:pPr>
      <w:bookmarkStart w:id="1869" w:name="_Toc211340463"/>
      <w:bookmarkStart w:id="1870" w:name="_Toc225673140"/>
      <w:bookmarkStart w:id="1871" w:name="_Toc448313588"/>
      <w:r w:rsidRPr="00664225">
        <w:t>Detailed information</w:t>
      </w:r>
      <w:bookmarkEnd w:id="1869"/>
      <w:bookmarkEnd w:id="1870"/>
      <w:bookmarkEnd w:id="1871"/>
    </w:p>
    <w:p w14:paraId="4985FF10" w14:textId="77777777" w:rsidR="00003A6E" w:rsidRPr="00664225" w:rsidRDefault="00003A6E" w:rsidP="002D7018">
      <w:pPr>
        <w:pStyle w:val="BodyText"/>
      </w:pPr>
      <w:r w:rsidRPr="00664225">
        <w:t xml:space="preserve">For detailed information on wind powered turbines, see </w:t>
      </w:r>
      <w:r w:rsidR="002D7018" w:rsidRPr="00664225">
        <w:fldChar w:fldCharType="begin"/>
      </w:r>
      <w:r w:rsidR="002D7018" w:rsidRPr="00664225">
        <w:instrText xml:space="preserve"> REF _Ref225127471 \r \h </w:instrText>
      </w:r>
      <w:r w:rsidR="002D7018" w:rsidRPr="00664225">
        <w:fldChar w:fldCharType="separate"/>
      </w:r>
      <w:r w:rsidR="008D27F0" w:rsidRPr="00664225">
        <w:rPr>
          <w:cs/>
        </w:rPr>
        <w:t>‎</w:t>
      </w:r>
      <w:r w:rsidR="008D27F0" w:rsidRPr="00664225">
        <w:t>ANNEX 2</w:t>
      </w:r>
      <w:r w:rsidR="002D7018" w:rsidRPr="00664225">
        <w:fldChar w:fldCharType="end"/>
      </w:r>
      <w:r w:rsidRPr="00664225">
        <w:t>.</w:t>
      </w:r>
    </w:p>
    <w:p w14:paraId="3496E4E7" w14:textId="77777777" w:rsidR="00003A6E" w:rsidRPr="00664225" w:rsidRDefault="00003A6E" w:rsidP="002D7018">
      <w:pPr>
        <w:pStyle w:val="Heading1"/>
      </w:pPr>
      <w:bookmarkStart w:id="1872" w:name="_Toc1817863"/>
      <w:bookmarkStart w:id="1873" w:name="_Toc88466104"/>
      <w:bookmarkStart w:id="1874" w:name="_Toc211340466"/>
      <w:bookmarkStart w:id="1875" w:name="_Toc225673141"/>
      <w:bookmarkStart w:id="1876" w:name="_Toc448313589"/>
      <w:smartTag w:uri="urn:schemas-microsoft-com:office:smarttags" w:element="stockticker">
        <w:r w:rsidRPr="00664225">
          <w:t>Wave</w:t>
        </w:r>
      </w:smartTag>
      <w:r w:rsidRPr="00664225">
        <w:t xml:space="preserve"> Activated </w:t>
      </w:r>
      <w:bookmarkEnd w:id="1872"/>
      <w:r w:rsidRPr="00664225">
        <w:t>Generator (</w:t>
      </w:r>
      <w:smartTag w:uri="urn:schemas-microsoft-com:office:smarttags" w:element="stockticker">
        <w:r w:rsidRPr="00664225">
          <w:t>WAG</w:t>
        </w:r>
      </w:smartTag>
      <w:r w:rsidRPr="00664225">
        <w:t>)</w:t>
      </w:r>
      <w:bookmarkEnd w:id="1873"/>
      <w:bookmarkEnd w:id="1874"/>
      <w:bookmarkEnd w:id="1875"/>
      <w:bookmarkEnd w:id="1876"/>
    </w:p>
    <w:p w14:paraId="1BD82E76" w14:textId="77777777" w:rsidR="00003A6E" w:rsidRPr="00664225" w:rsidRDefault="00003A6E" w:rsidP="002D7018">
      <w:pPr>
        <w:pStyle w:val="Heading2"/>
      </w:pPr>
      <w:bookmarkStart w:id="1877" w:name="_Toc211340467"/>
      <w:bookmarkStart w:id="1878" w:name="_Toc225673142"/>
      <w:bookmarkStart w:id="1879" w:name="_Toc448313590"/>
      <w:r w:rsidRPr="00664225">
        <w:t>General</w:t>
      </w:r>
      <w:bookmarkEnd w:id="1877"/>
      <w:bookmarkEnd w:id="1878"/>
      <w:bookmarkEnd w:id="1879"/>
    </w:p>
    <w:p w14:paraId="4F7B35B7" w14:textId="77777777" w:rsidR="00003A6E" w:rsidRPr="00664225" w:rsidRDefault="00003A6E" w:rsidP="002D7018">
      <w:pPr>
        <w:pStyle w:val="BodyText"/>
      </w:pPr>
      <w:r w:rsidRPr="00664225">
        <w:t>Wave activated generators are used on tail-tube buoys and light vessels.  It is usually used as part of a hybrid system such as combined with solar power.</w:t>
      </w:r>
    </w:p>
    <w:p w14:paraId="44C886F2" w14:textId="77777777" w:rsidR="00003A6E" w:rsidRPr="00664225" w:rsidRDefault="00003A6E" w:rsidP="002D7018">
      <w:pPr>
        <w:pStyle w:val="Heading2"/>
      </w:pPr>
      <w:bookmarkStart w:id="1880" w:name="_Toc211340468"/>
      <w:bookmarkStart w:id="1881" w:name="_Toc225673143"/>
      <w:bookmarkStart w:id="1882" w:name="_Toc448313591"/>
      <w:r w:rsidRPr="00664225">
        <w:t>Advantages</w:t>
      </w:r>
      <w:bookmarkEnd w:id="1880"/>
      <w:bookmarkEnd w:id="1881"/>
      <w:bookmarkEnd w:id="1882"/>
    </w:p>
    <w:p w14:paraId="5BEDC71B" w14:textId="77777777" w:rsidR="00003A6E" w:rsidRPr="00664225" w:rsidRDefault="00003A6E" w:rsidP="002C0934">
      <w:pPr>
        <w:pStyle w:val="Bullet1"/>
      </w:pPr>
      <w:r w:rsidRPr="00664225">
        <w:t>Relatively high energy density in floating AtoN with typically 60 - 1</w:t>
      </w:r>
      <w:r w:rsidR="002D7018" w:rsidRPr="00664225">
        <w:t>00W output power;</w:t>
      </w:r>
    </w:p>
    <w:p w14:paraId="4BFC44CE" w14:textId="77777777" w:rsidR="00003A6E" w:rsidRPr="00664225" w:rsidRDefault="00003A6E" w:rsidP="002C0934">
      <w:pPr>
        <w:pStyle w:val="Bullet1"/>
      </w:pPr>
      <w:r w:rsidRPr="00664225">
        <w:t>Renewable energy source with associated cost savings.</w:t>
      </w:r>
    </w:p>
    <w:p w14:paraId="27E85F31" w14:textId="77777777" w:rsidR="00003A6E" w:rsidRPr="00664225" w:rsidRDefault="00003A6E" w:rsidP="002D7018">
      <w:pPr>
        <w:pStyle w:val="Heading2"/>
      </w:pPr>
      <w:bookmarkStart w:id="1883" w:name="_Toc211340469"/>
      <w:bookmarkStart w:id="1884" w:name="_Toc225673144"/>
      <w:bookmarkStart w:id="1885" w:name="_Toc448313592"/>
      <w:r w:rsidRPr="00664225">
        <w:t>Disadvantages</w:t>
      </w:r>
      <w:bookmarkEnd w:id="1883"/>
      <w:bookmarkEnd w:id="1884"/>
      <w:bookmarkEnd w:id="1885"/>
    </w:p>
    <w:p w14:paraId="189891CD" w14:textId="77777777" w:rsidR="00003A6E" w:rsidRPr="00664225" w:rsidRDefault="00003A6E" w:rsidP="002C0934">
      <w:pPr>
        <w:pStyle w:val="Bullet1"/>
      </w:pPr>
      <w:r w:rsidRPr="00664225">
        <w:t>Normally be used on tail-tube buoys, whi</w:t>
      </w:r>
      <w:r w:rsidR="002D7018" w:rsidRPr="00664225">
        <w:t>ch may</w:t>
      </w:r>
      <w:r w:rsidR="00132B50">
        <w:t xml:space="preserve"> </w:t>
      </w:r>
      <w:r w:rsidR="002D7018" w:rsidRPr="00664225">
        <w:t>be inconvenient to handle;</w:t>
      </w:r>
    </w:p>
    <w:p w14:paraId="301E2563" w14:textId="77777777" w:rsidR="00003A6E" w:rsidRPr="00664225" w:rsidRDefault="002D7018" w:rsidP="002C0934">
      <w:pPr>
        <w:pStyle w:val="Bullet1"/>
      </w:pPr>
      <w:r w:rsidRPr="00664225">
        <w:t>High capital cost;</w:t>
      </w:r>
    </w:p>
    <w:p w14:paraId="0F8D1E7C" w14:textId="77777777" w:rsidR="00003A6E" w:rsidRPr="00664225" w:rsidRDefault="00003A6E" w:rsidP="002C0934">
      <w:pPr>
        <w:pStyle w:val="Bullet1"/>
      </w:pPr>
      <w:r w:rsidRPr="00664225">
        <w:t>High maintenance cost - typically installations need to be serviced at yearl</w:t>
      </w:r>
      <w:r w:rsidR="002D7018" w:rsidRPr="00664225">
        <w:t>y intervals;</w:t>
      </w:r>
    </w:p>
    <w:p w14:paraId="33D73485" w14:textId="77777777" w:rsidR="00003A6E" w:rsidRPr="00664225" w:rsidRDefault="00003A6E" w:rsidP="002C0934">
      <w:pPr>
        <w:pStyle w:val="Bullet1"/>
      </w:pPr>
      <w:r w:rsidRPr="00664225">
        <w:t>Limit</w:t>
      </w:r>
      <w:r w:rsidR="002D7018" w:rsidRPr="00664225">
        <w:t>ed availability – single source;</w:t>
      </w:r>
    </w:p>
    <w:p w14:paraId="62069201" w14:textId="77777777" w:rsidR="00003A6E" w:rsidRPr="00664225" w:rsidRDefault="00003A6E" w:rsidP="002C0934">
      <w:pPr>
        <w:pStyle w:val="Bullet1"/>
      </w:pPr>
      <w:r w:rsidRPr="00664225">
        <w:t>Flora and fauna might limit the use of some types of WAGs.</w:t>
      </w:r>
    </w:p>
    <w:p w14:paraId="311C1957" w14:textId="77777777" w:rsidR="00003A6E" w:rsidRPr="00664225" w:rsidRDefault="00003A6E" w:rsidP="002D7018">
      <w:pPr>
        <w:pStyle w:val="Heading1"/>
      </w:pPr>
      <w:bookmarkStart w:id="1886" w:name="_Toc1817867"/>
      <w:bookmarkStart w:id="1887" w:name="_Toc88466102"/>
      <w:bookmarkStart w:id="1888" w:name="_Toc211340470"/>
      <w:bookmarkStart w:id="1889" w:name="_Toc225673145"/>
      <w:bookmarkStart w:id="1890" w:name="_Toc448313593"/>
      <w:smartTag w:uri="urn:schemas-microsoft-com:office:smarttags" w:element="stockticker">
        <w:r w:rsidRPr="00664225">
          <w:t>Fuel</w:t>
        </w:r>
      </w:smartTag>
      <w:r w:rsidRPr="00664225">
        <w:t xml:space="preserve"> Cells</w:t>
      </w:r>
      <w:bookmarkEnd w:id="1886"/>
      <w:bookmarkEnd w:id="1887"/>
      <w:bookmarkEnd w:id="1888"/>
      <w:bookmarkEnd w:id="1889"/>
      <w:bookmarkEnd w:id="1890"/>
    </w:p>
    <w:p w14:paraId="1E04E471" w14:textId="77777777" w:rsidR="00003A6E" w:rsidRPr="00664225" w:rsidRDefault="00003A6E" w:rsidP="002D7018">
      <w:pPr>
        <w:pStyle w:val="Heading2"/>
      </w:pPr>
      <w:bookmarkStart w:id="1891" w:name="_Toc211340471"/>
      <w:bookmarkStart w:id="1892" w:name="_Toc225673146"/>
      <w:bookmarkStart w:id="1893" w:name="_Toc448313594"/>
      <w:r w:rsidRPr="00664225">
        <w:t>General</w:t>
      </w:r>
      <w:bookmarkEnd w:id="1891"/>
      <w:bookmarkEnd w:id="1892"/>
      <w:bookmarkEnd w:id="1893"/>
    </w:p>
    <w:p w14:paraId="3CBC819E" w14:textId="77777777" w:rsidR="00003A6E" w:rsidRPr="00664225" w:rsidRDefault="00003A6E" w:rsidP="002D7018">
      <w:pPr>
        <w:pStyle w:val="BodyText"/>
      </w:pPr>
      <w:r w:rsidRPr="00664225">
        <w:t xml:space="preserve">Fuel cell technology is quite new and is under continuous development. </w:t>
      </w:r>
      <w:r w:rsidR="002D7018" w:rsidRPr="00664225">
        <w:t xml:space="preserve"> </w:t>
      </w:r>
      <w:r w:rsidRPr="00664225">
        <w:t>The fuel cell can be used as primary energy source or in combination with PV or wind generator (Hybrid Sy</w:t>
      </w:r>
      <w:r w:rsidR="002D7018" w:rsidRPr="00664225">
        <w:t>stem) on AtoN in remote areas.</w:t>
      </w:r>
    </w:p>
    <w:p w14:paraId="26C55794" w14:textId="77777777" w:rsidR="00003A6E" w:rsidRPr="00664225" w:rsidRDefault="00003A6E" w:rsidP="002D7018">
      <w:pPr>
        <w:pStyle w:val="BodyText"/>
      </w:pPr>
      <w:r w:rsidRPr="00664225">
        <w:t>There are currently two types of fuel cells available on the market relevant to AtoN.</w:t>
      </w:r>
    </w:p>
    <w:p w14:paraId="7BBD7FAF" w14:textId="77777777" w:rsidR="00003A6E" w:rsidRPr="00664225" w:rsidRDefault="00003A6E" w:rsidP="002C0934">
      <w:pPr>
        <w:pStyle w:val="Bullet1"/>
      </w:pPr>
      <w:r w:rsidRPr="00664225">
        <w:t>Proton Exchange Membrane (PEM)</w:t>
      </w:r>
      <w:r w:rsidR="002D7018" w:rsidRPr="00664225">
        <w:t>;</w:t>
      </w:r>
    </w:p>
    <w:p w14:paraId="2FD8623F" w14:textId="77777777" w:rsidR="00003A6E" w:rsidRPr="00664225" w:rsidRDefault="00003A6E" w:rsidP="002C0934">
      <w:pPr>
        <w:pStyle w:val="Bullet1"/>
      </w:pPr>
      <w:r w:rsidRPr="00664225">
        <w:lastRenderedPageBreak/>
        <w:t>The PEM is using gaseous hydrogen as direct fuel and can be used on medium and maj</w:t>
      </w:r>
      <w:r w:rsidR="002D7018" w:rsidRPr="00664225">
        <w:t>or fixed lights in remote areas;</w:t>
      </w:r>
    </w:p>
    <w:p w14:paraId="1B3DE687" w14:textId="77777777" w:rsidR="00003A6E" w:rsidRPr="00664225" w:rsidRDefault="00003A6E" w:rsidP="002C0934">
      <w:pPr>
        <w:pStyle w:val="Bullet1"/>
      </w:pPr>
      <w:r w:rsidRPr="00664225">
        <w:t>Direct Methanol Fuel Cell</w:t>
      </w:r>
      <w:r w:rsidR="002D7018" w:rsidRPr="00664225">
        <w:t>;</w:t>
      </w:r>
    </w:p>
    <w:p w14:paraId="30C18224" w14:textId="77777777" w:rsidR="00003A6E" w:rsidRPr="00664225" w:rsidRDefault="00003A6E" w:rsidP="002C0934">
      <w:pPr>
        <w:pStyle w:val="Bullet1"/>
      </w:pPr>
      <w:r w:rsidRPr="00664225">
        <w:t xml:space="preserve">This technology is using a mixture of methanol and water as fuel.  Currently, the technology can produce power from 100 Watts to </w:t>
      </w:r>
      <w:r w:rsidR="002D7018" w:rsidRPr="00664225">
        <w:t>5kW.</w:t>
      </w:r>
    </w:p>
    <w:p w14:paraId="0AAA624B" w14:textId="77777777" w:rsidR="00003A6E" w:rsidRPr="00664225" w:rsidRDefault="00003A6E" w:rsidP="002D7018">
      <w:pPr>
        <w:pStyle w:val="Heading2"/>
      </w:pPr>
      <w:bookmarkStart w:id="1894" w:name="_Toc211340472"/>
      <w:bookmarkStart w:id="1895" w:name="_Toc225673147"/>
      <w:bookmarkStart w:id="1896" w:name="_Toc448313595"/>
      <w:r w:rsidRPr="00664225">
        <w:t>Advantages</w:t>
      </w:r>
      <w:bookmarkEnd w:id="1894"/>
      <w:bookmarkEnd w:id="1895"/>
      <w:bookmarkEnd w:id="1896"/>
    </w:p>
    <w:p w14:paraId="45898819" w14:textId="77777777" w:rsidR="00003A6E" w:rsidRPr="00664225" w:rsidRDefault="00003A6E" w:rsidP="002C0934">
      <w:pPr>
        <w:pStyle w:val="Bullet1"/>
      </w:pPr>
      <w:r w:rsidRPr="00664225">
        <w:t>No moving parts in the Prot</w:t>
      </w:r>
      <w:r w:rsidR="002D7018" w:rsidRPr="00664225">
        <w:t>on Exchange Membrane (PEM) cell;</w:t>
      </w:r>
    </w:p>
    <w:p w14:paraId="48371168" w14:textId="77777777" w:rsidR="00003A6E" w:rsidRPr="00664225" w:rsidRDefault="00003A6E" w:rsidP="002C0934">
      <w:pPr>
        <w:pStyle w:val="Bullet1"/>
      </w:pPr>
      <w:r w:rsidRPr="00664225">
        <w:t>Low tech maintenance</w:t>
      </w:r>
      <w:r w:rsidR="002D7018" w:rsidRPr="00664225">
        <w:t>;</w:t>
      </w:r>
    </w:p>
    <w:p w14:paraId="03A392F5" w14:textId="77777777" w:rsidR="00003A6E" w:rsidRPr="00664225" w:rsidRDefault="00003A6E" w:rsidP="002C0934">
      <w:pPr>
        <w:pStyle w:val="Bullet1"/>
      </w:pPr>
      <w:r w:rsidRPr="00664225">
        <w:t>Low pollutant emissions</w:t>
      </w:r>
      <w:r w:rsidR="002D7018" w:rsidRPr="00664225">
        <w:t>;</w:t>
      </w:r>
    </w:p>
    <w:p w14:paraId="3549821E" w14:textId="77777777" w:rsidR="00003A6E" w:rsidRPr="00664225" w:rsidRDefault="00003A6E" w:rsidP="002C0934">
      <w:pPr>
        <w:pStyle w:val="Bullet1"/>
      </w:pPr>
      <w:r w:rsidRPr="00664225">
        <w:t>Low operational costs</w:t>
      </w:r>
      <w:r w:rsidR="002D7018" w:rsidRPr="00664225">
        <w:t>;</w:t>
      </w:r>
    </w:p>
    <w:p w14:paraId="60118CD1" w14:textId="77777777" w:rsidR="00003A6E" w:rsidRPr="00664225" w:rsidRDefault="00003A6E" w:rsidP="002D7018">
      <w:pPr>
        <w:pStyle w:val="Heading2"/>
      </w:pPr>
      <w:bookmarkStart w:id="1897" w:name="_Toc211340473"/>
      <w:bookmarkStart w:id="1898" w:name="_Toc225673148"/>
      <w:bookmarkStart w:id="1899" w:name="_Toc448313596"/>
      <w:r w:rsidRPr="00664225">
        <w:t>Disadvantages</w:t>
      </w:r>
      <w:bookmarkEnd w:id="1897"/>
      <w:bookmarkEnd w:id="1898"/>
      <w:bookmarkEnd w:id="1899"/>
    </w:p>
    <w:p w14:paraId="1C54188D" w14:textId="77777777" w:rsidR="00003A6E" w:rsidRPr="00664225" w:rsidRDefault="00003A6E" w:rsidP="002C0934">
      <w:pPr>
        <w:pStyle w:val="Bullet1"/>
      </w:pPr>
      <w:r w:rsidRPr="00664225">
        <w:t>Refuelling issues</w:t>
      </w:r>
      <w:r w:rsidR="002D7018" w:rsidRPr="00664225">
        <w:t>;</w:t>
      </w:r>
    </w:p>
    <w:p w14:paraId="613E9EE7" w14:textId="77777777" w:rsidR="00003A6E" w:rsidRPr="00664225" w:rsidRDefault="00003A6E" w:rsidP="002C0934">
      <w:pPr>
        <w:pStyle w:val="Bullet1"/>
      </w:pPr>
      <w:r w:rsidRPr="00664225">
        <w:t>Fuel safety and transportation issues</w:t>
      </w:r>
      <w:r w:rsidR="002D7018" w:rsidRPr="00664225">
        <w:t>;</w:t>
      </w:r>
    </w:p>
    <w:p w14:paraId="3A630146" w14:textId="77777777" w:rsidR="00003A6E" w:rsidRPr="00664225" w:rsidRDefault="002D7018" w:rsidP="002C0934">
      <w:pPr>
        <w:pStyle w:val="Bullet1"/>
      </w:pPr>
      <w:r w:rsidRPr="00664225">
        <w:t>Stack lifetime is limited;</w:t>
      </w:r>
    </w:p>
    <w:p w14:paraId="0334AFDA" w14:textId="77777777" w:rsidR="00003A6E" w:rsidRPr="00664225" w:rsidRDefault="00003A6E" w:rsidP="002C0934">
      <w:pPr>
        <w:pStyle w:val="Bullet1"/>
      </w:pPr>
      <w:r w:rsidRPr="00664225">
        <w:t>Low tempera</w:t>
      </w:r>
      <w:r w:rsidR="002D7018" w:rsidRPr="00664225">
        <w:t>ture performance for some types;</w:t>
      </w:r>
    </w:p>
    <w:p w14:paraId="174AF45F" w14:textId="77777777" w:rsidR="00003A6E" w:rsidRPr="00664225" w:rsidRDefault="00003A6E" w:rsidP="002C0934">
      <w:pPr>
        <w:pStyle w:val="Bullet1"/>
      </w:pPr>
      <w:r w:rsidRPr="00664225">
        <w:t>Capital cost</w:t>
      </w:r>
      <w:r w:rsidR="002D7018" w:rsidRPr="00664225">
        <w:t>.</w:t>
      </w:r>
    </w:p>
    <w:p w14:paraId="318DA081" w14:textId="77777777" w:rsidR="00003A6E" w:rsidRPr="00664225" w:rsidRDefault="00003A6E" w:rsidP="002D7018">
      <w:pPr>
        <w:pStyle w:val="Heading1"/>
      </w:pPr>
      <w:bookmarkStart w:id="1900" w:name="_Toc211270853"/>
      <w:bookmarkStart w:id="1901" w:name="_Toc211340364"/>
      <w:bookmarkStart w:id="1902" w:name="_Toc211340478"/>
      <w:bookmarkStart w:id="1903" w:name="_Toc211270856"/>
      <w:bookmarkStart w:id="1904" w:name="_Toc211340367"/>
      <w:bookmarkStart w:id="1905" w:name="_Toc211340481"/>
      <w:bookmarkStart w:id="1906" w:name="_Toc1817856"/>
      <w:bookmarkStart w:id="1907" w:name="_Toc88466100"/>
      <w:bookmarkStart w:id="1908" w:name="_Toc211340483"/>
      <w:bookmarkStart w:id="1909" w:name="_Toc225673149"/>
      <w:bookmarkStart w:id="1910" w:name="_Toc448313597"/>
      <w:bookmarkEnd w:id="1900"/>
      <w:bookmarkEnd w:id="1901"/>
      <w:bookmarkEnd w:id="1902"/>
      <w:bookmarkEnd w:id="1903"/>
      <w:bookmarkEnd w:id="1904"/>
      <w:bookmarkEnd w:id="1905"/>
      <w:r w:rsidRPr="00664225">
        <w:t>Diesel Generators</w:t>
      </w:r>
      <w:bookmarkEnd w:id="1906"/>
      <w:bookmarkEnd w:id="1907"/>
      <w:bookmarkEnd w:id="1908"/>
      <w:bookmarkEnd w:id="1909"/>
      <w:bookmarkEnd w:id="1910"/>
    </w:p>
    <w:p w14:paraId="215343FD" w14:textId="77777777" w:rsidR="00003A6E" w:rsidRPr="00664225" w:rsidRDefault="00003A6E" w:rsidP="002D7018">
      <w:pPr>
        <w:pStyle w:val="Heading2"/>
      </w:pPr>
      <w:bookmarkStart w:id="1911" w:name="_Toc211340484"/>
      <w:bookmarkStart w:id="1912" w:name="_Toc225673150"/>
      <w:bookmarkStart w:id="1913" w:name="_Toc448313598"/>
      <w:r w:rsidRPr="00664225">
        <w:t>General</w:t>
      </w:r>
      <w:bookmarkEnd w:id="1911"/>
      <w:bookmarkEnd w:id="1912"/>
      <w:bookmarkEnd w:id="1913"/>
    </w:p>
    <w:p w14:paraId="1264138F" w14:textId="77777777" w:rsidR="00003A6E" w:rsidRPr="00664225" w:rsidRDefault="00003A6E" w:rsidP="002D7018">
      <w:pPr>
        <w:pStyle w:val="BodyText"/>
      </w:pPr>
      <w:r w:rsidRPr="00664225">
        <w:t xml:space="preserve">Generally used for high power requirements on fixed AtoN at remote places or as </w:t>
      </w:r>
      <w:r w:rsidR="002D7018" w:rsidRPr="00664225">
        <w:t>backup for utility electricity.</w:t>
      </w:r>
    </w:p>
    <w:p w14:paraId="244F15D7" w14:textId="77777777" w:rsidR="00003A6E" w:rsidRPr="00664225" w:rsidRDefault="00003A6E" w:rsidP="002D7018">
      <w:pPr>
        <w:pStyle w:val="BodyText"/>
      </w:pPr>
      <w:r w:rsidRPr="00664225">
        <w:t xml:space="preserve">Renewable energy systems should be used in place of diesel generators wherever possible. </w:t>
      </w:r>
      <w:r w:rsidR="002D7018" w:rsidRPr="00664225">
        <w:t xml:space="preserve"> </w:t>
      </w:r>
      <w:r w:rsidRPr="00664225">
        <w:t xml:space="preserve">Diesel generation may provide the reserve part of a hybrid system, or may be provided as an emergency power source. </w:t>
      </w:r>
      <w:r w:rsidR="002D7018" w:rsidRPr="00664225">
        <w:t xml:space="preserve"> </w:t>
      </w:r>
      <w:r w:rsidRPr="00664225">
        <w:t>Installation of a diesel generator system may be considered necessary where domestic power is required.</w:t>
      </w:r>
    </w:p>
    <w:p w14:paraId="09059820" w14:textId="77777777" w:rsidR="00003A6E" w:rsidRPr="00664225" w:rsidRDefault="00003A6E" w:rsidP="002D7018">
      <w:pPr>
        <w:pStyle w:val="Heading2"/>
      </w:pPr>
      <w:bookmarkStart w:id="1914" w:name="_Toc211340485"/>
      <w:bookmarkStart w:id="1915" w:name="_Ref225651661"/>
      <w:bookmarkStart w:id="1916" w:name="_Toc225673151"/>
      <w:bookmarkStart w:id="1917" w:name="_Toc448313599"/>
      <w:r w:rsidRPr="00664225">
        <w:t>Advantages</w:t>
      </w:r>
      <w:bookmarkEnd w:id="1914"/>
      <w:bookmarkEnd w:id="1915"/>
      <w:bookmarkEnd w:id="1916"/>
      <w:bookmarkEnd w:id="1917"/>
    </w:p>
    <w:p w14:paraId="36A9ADE3" w14:textId="77777777" w:rsidR="00003A6E" w:rsidRPr="00664225" w:rsidRDefault="002D7018" w:rsidP="002C0934">
      <w:pPr>
        <w:pStyle w:val="Bullet1"/>
      </w:pPr>
      <w:r w:rsidRPr="00664225">
        <w:t>Good cost to power ratio;</w:t>
      </w:r>
    </w:p>
    <w:p w14:paraId="2680A207" w14:textId="77777777" w:rsidR="00003A6E" w:rsidRPr="00664225" w:rsidRDefault="00003A6E" w:rsidP="002C0934">
      <w:pPr>
        <w:pStyle w:val="Bullet1"/>
      </w:pPr>
      <w:r w:rsidRPr="00664225">
        <w:t>Long established technolo</w:t>
      </w:r>
      <w:r w:rsidR="002D7018" w:rsidRPr="00664225">
        <w:t>gy;</w:t>
      </w:r>
    </w:p>
    <w:p w14:paraId="2FD4A1BD" w14:textId="77777777" w:rsidR="00003A6E" w:rsidRPr="00664225" w:rsidRDefault="00003A6E" w:rsidP="002C0934">
      <w:pPr>
        <w:pStyle w:val="Bullet1"/>
      </w:pPr>
      <w:r w:rsidRPr="00664225">
        <w:t>Power is independent of most weather conditions.</w:t>
      </w:r>
    </w:p>
    <w:p w14:paraId="0B4D962C" w14:textId="77777777" w:rsidR="00003A6E" w:rsidRPr="00664225" w:rsidRDefault="00003A6E" w:rsidP="002D7018">
      <w:pPr>
        <w:pStyle w:val="Heading2"/>
      </w:pPr>
      <w:bookmarkStart w:id="1918" w:name="_Toc211340486"/>
      <w:bookmarkStart w:id="1919" w:name="_Ref225651685"/>
      <w:bookmarkStart w:id="1920" w:name="_Toc225673152"/>
      <w:bookmarkStart w:id="1921" w:name="_Toc448313600"/>
      <w:r w:rsidRPr="00664225">
        <w:t>Disadvantages</w:t>
      </w:r>
      <w:bookmarkEnd w:id="1918"/>
      <w:bookmarkEnd w:id="1919"/>
      <w:bookmarkEnd w:id="1920"/>
      <w:bookmarkEnd w:id="1921"/>
    </w:p>
    <w:p w14:paraId="3A86C68A" w14:textId="77777777" w:rsidR="00003A6E" w:rsidRPr="00664225" w:rsidRDefault="00003A6E" w:rsidP="002C0934">
      <w:pPr>
        <w:pStyle w:val="Bullet1"/>
      </w:pPr>
      <w:r w:rsidRPr="00664225">
        <w:t>Complexity of installation</w:t>
      </w:r>
      <w:r w:rsidR="002D7018" w:rsidRPr="00664225">
        <w:t>;</w:t>
      </w:r>
    </w:p>
    <w:p w14:paraId="5F7B6A95" w14:textId="77777777" w:rsidR="00003A6E" w:rsidRPr="00664225" w:rsidRDefault="00003A6E" w:rsidP="002C0934">
      <w:pPr>
        <w:pStyle w:val="Bullet1"/>
      </w:pPr>
      <w:r w:rsidRPr="00664225">
        <w:t>Dedicated space required, i.e. engine room needed</w:t>
      </w:r>
      <w:r w:rsidR="002D7018" w:rsidRPr="00664225">
        <w:t>;</w:t>
      </w:r>
    </w:p>
    <w:p w14:paraId="1CB4B6CA" w14:textId="77777777" w:rsidR="00003A6E" w:rsidRPr="00664225" w:rsidRDefault="002D7018" w:rsidP="002C0934">
      <w:pPr>
        <w:pStyle w:val="Bullet1"/>
      </w:pPr>
      <w:r w:rsidRPr="00664225">
        <w:t>Regular maintenance required;</w:t>
      </w:r>
    </w:p>
    <w:p w14:paraId="5BD522FF" w14:textId="77777777" w:rsidR="00003A6E" w:rsidRPr="00664225" w:rsidRDefault="00003A6E" w:rsidP="002C0934">
      <w:pPr>
        <w:pStyle w:val="Bullet1"/>
      </w:pPr>
      <w:r w:rsidRPr="00664225">
        <w:t xml:space="preserve">Produces </w:t>
      </w:r>
      <w:r w:rsidR="002D7018" w:rsidRPr="00664225">
        <w:t>noise and atmospheric pollution;</w:t>
      </w:r>
    </w:p>
    <w:p w14:paraId="1AAC72A5" w14:textId="77777777" w:rsidR="00003A6E" w:rsidRPr="00664225" w:rsidRDefault="002D7018" w:rsidP="002C0934">
      <w:pPr>
        <w:pStyle w:val="Bullet1"/>
      </w:pPr>
      <w:r w:rsidRPr="00664225">
        <w:t>Regular refueling required;</w:t>
      </w:r>
    </w:p>
    <w:p w14:paraId="64B6EDE5" w14:textId="77777777" w:rsidR="00003A6E" w:rsidRPr="00664225" w:rsidRDefault="00003A6E" w:rsidP="002C0934">
      <w:pPr>
        <w:pStyle w:val="Bullet1"/>
      </w:pPr>
      <w:r w:rsidRPr="00664225">
        <w:t>Cost of  f</w:t>
      </w:r>
      <w:r w:rsidR="002D7018" w:rsidRPr="00664225">
        <w:t>uel transportation;</w:t>
      </w:r>
    </w:p>
    <w:p w14:paraId="58D14EBE" w14:textId="77777777" w:rsidR="00003A6E" w:rsidRPr="00664225" w:rsidRDefault="00003A6E" w:rsidP="002C0934">
      <w:pPr>
        <w:pStyle w:val="Bullet1"/>
        <w:rPr>
          <w:b/>
        </w:rPr>
      </w:pPr>
      <w:r w:rsidRPr="00664225">
        <w:t>Unattended service interval i</w:t>
      </w:r>
      <w:r w:rsidR="002D7018" w:rsidRPr="00664225">
        <w:t>s short, typically 4 – 6 months;</w:t>
      </w:r>
    </w:p>
    <w:p w14:paraId="70C6C615" w14:textId="77777777" w:rsidR="00003A6E" w:rsidRPr="00664225" w:rsidRDefault="00003A6E" w:rsidP="002C0934">
      <w:pPr>
        <w:pStyle w:val="Bullet1"/>
      </w:pPr>
      <w:r w:rsidRPr="00664225">
        <w:t>Fuel storage environmental risk has to be addressed at each site.</w:t>
      </w:r>
    </w:p>
    <w:p w14:paraId="14AA0586" w14:textId="77777777" w:rsidR="00003A6E" w:rsidRPr="00664225" w:rsidRDefault="00003A6E" w:rsidP="00003A6E">
      <w:pPr>
        <w:pStyle w:val="Heading1"/>
        <w:widowControl w:val="0"/>
        <w:tabs>
          <w:tab w:val="num" w:pos="432"/>
          <w:tab w:val="left" w:pos="567"/>
        </w:tabs>
        <w:autoSpaceDE w:val="0"/>
        <w:autoSpaceDN w:val="0"/>
        <w:adjustRightInd w:val="0"/>
        <w:spacing w:after="120"/>
        <w:ind w:left="432" w:hanging="432"/>
        <w:jc w:val="both"/>
      </w:pPr>
      <w:bookmarkStart w:id="1922" w:name="_Toc1817858"/>
      <w:bookmarkStart w:id="1923" w:name="_Toc88466101"/>
      <w:bookmarkStart w:id="1924" w:name="_Toc211340487"/>
      <w:bookmarkStart w:id="1925" w:name="_Toc225673153"/>
      <w:bookmarkStart w:id="1926" w:name="_Toc448313601"/>
      <w:r w:rsidRPr="00664225">
        <w:lastRenderedPageBreak/>
        <w:t>Petrol/</w:t>
      </w:r>
      <w:smartTag w:uri="urn:schemas-microsoft-com:office:smarttags" w:element="stockticker">
        <w:r w:rsidRPr="00664225">
          <w:t>Gas</w:t>
        </w:r>
      </w:smartTag>
      <w:r w:rsidRPr="00664225">
        <w:t xml:space="preserve"> Engine Generators</w:t>
      </w:r>
      <w:bookmarkEnd w:id="1922"/>
      <w:bookmarkEnd w:id="1923"/>
      <w:bookmarkEnd w:id="1924"/>
      <w:bookmarkEnd w:id="1925"/>
      <w:bookmarkEnd w:id="1926"/>
    </w:p>
    <w:p w14:paraId="59A29CC0" w14:textId="77777777" w:rsidR="00003A6E" w:rsidRPr="00664225" w:rsidRDefault="00003A6E" w:rsidP="002D7018">
      <w:pPr>
        <w:pStyle w:val="Heading2"/>
      </w:pPr>
      <w:bookmarkStart w:id="1927" w:name="_Toc211340488"/>
      <w:bookmarkStart w:id="1928" w:name="_Toc225673154"/>
      <w:bookmarkStart w:id="1929" w:name="_Toc448313602"/>
      <w:r w:rsidRPr="00664225">
        <w:t>General</w:t>
      </w:r>
      <w:bookmarkEnd w:id="1927"/>
      <w:bookmarkEnd w:id="1928"/>
      <w:bookmarkEnd w:id="1929"/>
    </w:p>
    <w:p w14:paraId="4E645EFF" w14:textId="77777777" w:rsidR="00003A6E" w:rsidRPr="00664225" w:rsidRDefault="00003A6E" w:rsidP="002D7018">
      <w:pPr>
        <w:pStyle w:val="BodyText"/>
      </w:pPr>
      <w:r w:rsidRPr="00664225">
        <w:t>Generally these power systems are used in a manner similar to the diesel generator systems described in the previous section.</w:t>
      </w:r>
      <w:r w:rsidR="002D7018" w:rsidRPr="00664225">
        <w:t xml:space="preserve"> </w:t>
      </w:r>
      <w:r w:rsidRPr="00664225">
        <w:t xml:space="preserve"> For these reasons petrol engine generators are not recommended for fixed installations.</w:t>
      </w:r>
    </w:p>
    <w:p w14:paraId="7B9D3007" w14:textId="77777777" w:rsidR="00003A6E" w:rsidRPr="00664225" w:rsidRDefault="00003A6E" w:rsidP="002D7018">
      <w:pPr>
        <w:pStyle w:val="Heading2"/>
      </w:pPr>
      <w:bookmarkStart w:id="1930" w:name="_Toc211340489"/>
      <w:bookmarkStart w:id="1931" w:name="_Toc225673155"/>
      <w:bookmarkStart w:id="1932" w:name="_Toc448313603"/>
      <w:r w:rsidRPr="00664225">
        <w:t>Advantages</w:t>
      </w:r>
      <w:bookmarkEnd w:id="1930"/>
      <w:bookmarkEnd w:id="1931"/>
      <w:bookmarkEnd w:id="1932"/>
    </w:p>
    <w:p w14:paraId="5848831D" w14:textId="77777777" w:rsidR="00003A6E" w:rsidRPr="00664225" w:rsidRDefault="002D7018" w:rsidP="002C0934">
      <w:pPr>
        <w:pStyle w:val="Bullet1"/>
      </w:pPr>
      <w:r w:rsidRPr="00664225">
        <w:t>For the advantages, r</w:t>
      </w:r>
      <w:r w:rsidR="00003A6E" w:rsidRPr="00664225">
        <w:t>efer to section</w:t>
      </w:r>
      <w:r w:rsidRPr="00664225">
        <w:t xml:space="preserve"> </w:t>
      </w:r>
      <w:r w:rsidR="00931701" w:rsidRPr="00664225">
        <w:rPr>
          <w:highlight w:val="yellow"/>
        </w:rPr>
        <w:fldChar w:fldCharType="begin"/>
      </w:r>
      <w:r w:rsidR="00931701" w:rsidRPr="00664225">
        <w:instrText xml:space="preserve"> REF _Ref225651661 \r \h </w:instrText>
      </w:r>
      <w:r w:rsidR="00657C98" w:rsidRPr="00664225">
        <w:rPr>
          <w:highlight w:val="yellow"/>
        </w:rPr>
        <w:instrText xml:space="preserve"> \* MERGEFORMAT </w:instrText>
      </w:r>
      <w:r w:rsidR="00931701" w:rsidRPr="00664225">
        <w:rPr>
          <w:highlight w:val="yellow"/>
        </w:rPr>
      </w:r>
      <w:r w:rsidR="00931701" w:rsidRPr="00664225">
        <w:rPr>
          <w:highlight w:val="yellow"/>
        </w:rPr>
        <w:fldChar w:fldCharType="separate"/>
      </w:r>
      <w:r w:rsidR="008D27F0" w:rsidRPr="00664225">
        <w:rPr>
          <w:cs/>
        </w:rPr>
        <w:t>‎</w:t>
      </w:r>
      <w:r w:rsidR="008D27F0" w:rsidRPr="00664225">
        <w:t>8.2</w:t>
      </w:r>
      <w:r w:rsidR="00931701" w:rsidRPr="00664225">
        <w:rPr>
          <w:highlight w:val="yellow"/>
        </w:rPr>
        <w:fldChar w:fldCharType="end"/>
      </w:r>
      <w:r w:rsidR="00003A6E" w:rsidRPr="00664225">
        <w:t>.</w:t>
      </w:r>
    </w:p>
    <w:p w14:paraId="70DAD210" w14:textId="77777777" w:rsidR="00003A6E" w:rsidRPr="00664225" w:rsidRDefault="00003A6E" w:rsidP="002D7018">
      <w:pPr>
        <w:pStyle w:val="Heading2"/>
      </w:pPr>
      <w:bookmarkStart w:id="1933" w:name="_Toc211340490"/>
      <w:bookmarkStart w:id="1934" w:name="_Toc225673156"/>
      <w:bookmarkStart w:id="1935" w:name="_Toc448313604"/>
      <w:r w:rsidRPr="00664225">
        <w:t>Disadvantages</w:t>
      </w:r>
      <w:bookmarkEnd w:id="1933"/>
      <w:bookmarkEnd w:id="1934"/>
      <w:bookmarkEnd w:id="1935"/>
    </w:p>
    <w:p w14:paraId="15B9AA8C" w14:textId="77777777" w:rsidR="00003A6E" w:rsidRPr="00664225" w:rsidRDefault="002D7018" w:rsidP="002C0934">
      <w:pPr>
        <w:pStyle w:val="Bullet1"/>
      </w:pPr>
      <w:r w:rsidRPr="00664225">
        <w:t>Refer to the section</w:t>
      </w:r>
      <w:r w:rsidR="00931701" w:rsidRPr="00664225">
        <w:t xml:space="preserve"> </w:t>
      </w:r>
      <w:r w:rsidR="00931701" w:rsidRPr="00664225">
        <w:fldChar w:fldCharType="begin"/>
      </w:r>
      <w:r w:rsidR="00931701" w:rsidRPr="00664225">
        <w:instrText xml:space="preserve"> REF _Ref225651685 \r \h </w:instrText>
      </w:r>
      <w:r w:rsidR="00657C98" w:rsidRPr="00664225">
        <w:instrText xml:space="preserve"> \* MERGEFORMAT </w:instrText>
      </w:r>
      <w:r w:rsidR="00931701" w:rsidRPr="00664225">
        <w:fldChar w:fldCharType="separate"/>
      </w:r>
      <w:r w:rsidR="008D27F0" w:rsidRPr="00664225">
        <w:rPr>
          <w:cs/>
        </w:rPr>
        <w:t>‎</w:t>
      </w:r>
      <w:r w:rsidR="008D27F0" w:rsidRPr="00664225">
        <w:t>8.3</w:t>
      </w:r>
      <w:r w:rsidR="00931701" w:rsidRPr="00664225">
        <w:fldChar w:fldCharType="end"/>
      </w:r>
      <w:r w:rsidRPr="00664225">
        <w:t>;</w:t>
      </w:r>
    </w:p>
    <w:p w14:paraId="0ED084B8" w14:textId="77777777" w:rsidR="00003A6E" w:rsidRPr="00664225" w:rsidRDefault="00003A6E" w:rsidP="002C0934">
      <w:pPr>
        <w:pStyle w:val="Bullet1"/>
      </w:pPr>
      <w:r w:rsidRPr="00664225">
        <w:t>Fuel storage and tran</w:t>
      </w:r>
      <w:r w:rsidR="002D7018" w:rsidRPr="00664225">
        <w:t>sport safety implications;</w:t>
      </w:r>
    </w:p>
    <w:p w14:paraId="708041BC" w14:textId="77777777" w:rsidR="00003A6E" w:rsidRPr="00664225" w:rsidRDefault="00003A6E" w:rsidP="002C0934">
      <w:pPr>
        <w:pStyle w:val="Bullet1"/>
      </w:pPr>
      <w:r w:rsidRPr="00664225">
        <w:t>Less durabl</w:t>
      </w:r>
      <w:r w:rsidR="002D7018" w:rsidRPr="00664225">
        <w:t>e than diesel engine generators;</w:t>
      </w:r>
    </w:p>
    <w:p w14:paraId="0366C0A9" w14:textId="77777777" w:rsidR="00003A6E" w:rsidRPr="00664225" w:rsidRDefault="00003A6E" w:rsidP="002C0934">
      <w:pPr>
        <w:pStyle w:val="Bullet1"/>
      </w:pPr>
      <w:r w:rsidRPr="00664225">
        <w:t>Additional and more frequent service requirements.</w:t>
      </w:r>
    </w:p>
    <w:p w14:paraId="17F9D483" w14:textId="77777777" w:rsidR="00003A6E" w:rsidRPr="00664225" w:rsidDel="00F82853" w:rsidRDefault="00003A6E" w:rsidP="002D7018">
      <w:pPr>
        <w:pStyle w:val="Heading1"/>
        <w:rPr>
          <w:del w:id="1936" w:author="Peter Dobson" w:date="2016-04-13T11:28:00Z"/>
        </w:rPr>
      </w:pPr>
      <w:bookmarkStart w:id="1937" w:name="_Toc88466099"/>
      <w:bookmarkStart w:id="1938" w:name="_Toc211340491"/>
      <w:bookmarkStart w:id="1939" w:name="_Toc225673157"/>
      <w:del w:id="1940" w:author="Peter Dobson" w:date="2016-04-13T11:28:00Z">
        <w:r w:rsidRPr="00664225" w:rsidDel="00F82853">
          <w:delText>Direct Gas Liquid Propane Gas (LPG)/Acetylene</w:delText>
        </w:r>
        <w:bookmarkStart w:id="1941" w:name="_Toc448310285"/>
        <w:bookmarkStart w:id="1942" w:name="_Toc448310491"/>
        <w:bookmarkStart w:id="1943" w:name="_Toc448310584"/>
        <w:bookmarkStart w:id="1944" w:name="_Toc448311393"/>
        <w:bookmarkStart w:id="1945" w:name="_Toc448311791"/>
        <w:bookmarkStart w:id="1946" w:name="_Toc448312464"/>
        <w:bookmarkStart w:id="1947" w:name="_Toc448313002"/>
        <w:bookmarkStart w:id="1948" w:name="_Toc448313414"/>
        <w:bookmarkStart w:id="1949" w:name="_Toc448313605"/>
        <w:bookmarkEnd w:id="1937"/>
        <w:bookmarkEnd w:id="1938"/>
        <w:bookmarkEnd w:id="1939"/>
        <w:bookmarkEnd w:id="1941"/>
        <w:bookmarkEnd w:id="1942"/>
        <w:bookmarkEnd w:id="1943"/>
        <w:bookmarkEnd w:id="1944"/>
        <w:bookmarkEnd w:id="1945"/>
        <w:bookmarkEnd w:id="1946"/>
        <w:bookmarkEnd w:id="1947"/>
        <w:bookmarkEnd w:id="1948"/>
        <w:bookmarkEnd w:id="1949"/>
      </w:del>
    </w:p>
    <w:p w14:paraId="665A5325" w14:textId="77777777" w:rsidR="00003A6E" w:rsidRPr="00664225" w:rsidDel="00F82853" w:rsidRDefault="00003A6E" w:rsidP="002D7018">
      <w:pPr>
        <w:pStyle w:val="Heading2"/>
        <w:rPr>
          <w:del w:id="1950" w:author="Peter Dobson" w:date="2016-04-13T11:28:00Z"/>
        </w:rPr>
      </w:pPr>
      <w:bookmarkStart w:id="1951" w:name="_Toc211340492"/>
      <w:bookmarkStart w:id="1952" w:name="_Toc225673158"/>
      <w:del w:id="1953" w:author="Peter Dobson" w:date="2016-04-13T11:28:00Z">
        <w:r w:rsidRPr="00664225" w:rsidDel="00F82853">
          <w:delText>General</w:delText>
        </w:r>
        <w:bookmarkStart w:id="1954" w:name="_Toc448310286"/>
        <w:bookmarkStart w:id="1955" w:name="_Toc448310492"/>
        <w:bookmarkStart w:id="1956" w:name="_Toc448310585"/>
        <w:bookmarkStart w:id="1957" w:name="_Toc448311394"/>
        <w:bookmarkStart w:id="1958" w:name="_Toc448311792"/>
        <w:bookmarkStart w:id="1959" w:name="_Toc448312465"/>
        <w:bookmarkStart w:id="1960" w:name="_Toc448313003"/>
        <w:bookmarkStart w:id="1961" w:name="_Toc448313415"/>
        <w:bookmarkStart w:id="1962" w:name="_Toc448313606"/>
        <w:bookmarkEnd w:id="1951"/>
        <w:bookmarkEnd w:id="1952"/>
        <w:bookmarkEnd w:id="1954"/>
        <w:bookmarkEnd w:id="1955"/>
        <w:bookmarkEnd w:id="1956"/>
        <w:bookmarkEnd w:id="1957"/>
        <w:bookmarkEnd w:id="1958"/>
        <w:bookmarkEnd w:id="1959"/>
        <w:bookmarkEnd w:id="1960"/>
        <w:bookmarkEnd w:id="1961"/>
        <w:bookmarkEnd w:id="1962"/>
      </w:del>
    </w:p>
    <w:p w14:paraId="32349D11" w14:textId="77777777" w:rsidR="00003A6E" w:rsidRPr="00664225" w:rsidDel="00F82853" w:rsidRDefault="00003A6E" w:rsidP="002D7018">
      <w:pPr>
        <w:pStyle w:val="BodyText"/>
        <w:rPr>
          <w:del w:id="1963" w:author="Peter Dobson" w:date="2016-04-13T11:28:00Z"/>
        </w:rPr>
      </w:pPr>
      <w:del w:id="1964" w:author="Peter Dobson" w:date="2016-04-13T11:28:00Z">
        <w:r w:rsidRPr="00664225" w:rsidDel="00F82853">
          <w:delText>Formerly gas lanterns were used, particularly on buoys, due to the high reliability of the systems. This technology is being phased out in most countries.</w:delText>
        </w:r>
        <w:bookmarkStart w:id="1965" w:name="_Toc448310287"/>
        <w:bookmarkStart w:id="1966" w:name="_Toc448310493"/>
        <w:bookmarkStart w:id="1967" w:name="_Toc448310586"/>
        <w:bookmarkStart w:id="1968" w:name="_Toc448311395"/>
        <w:bookmarkStart w:id="1969" w:name="_Toc448311793"/>
        <w:bookmarkStart w:id="1970" w:name="_Toc448312466"/>
        <w:bookmarkStart w:id="1971" w:name="_Toc448313004"/>
        <w:bookmarkStart w:id="1972" w:name="_Toc448313416"/>
        <w:bookmarkStart w:id="1973" w:name="_Toc448313607"/>
        <w:bookmarkEnd w:id="1965"/>
        <w:bookmarkEnd w:id="1966"/>
        <w:bookmarkEnd w:id="1967"/>
        <w:bookmarkEnd w:id="1968"/>
        <w:bookmarkEnd w:id="1969"/>
        <w:bookmarkEnd w:id="1970"/>
        <w:bookmarkEnd w:id="1971"/>
        <w:bookmarkEnd w:id="1972"/>
        <w:bookmarkEnd w:id="1973"/>
      </w:del>
    </w:p>
    <w:p w14:paraId="277A5ADC" w14:textId="77777777" w:rsidR="00003A6E" w:rsidRPr="00664225" w:rsidDel="00F82853" w:rsidRDefault="00003A6E" w:rsidP="002D7018">
      <w:pPr>
        <w:pStyle w:val="Heading2"/>
        <w:rPr>
          <w:del w:id="1974" w:author="Peter Dobson" w:date="2016-04-13T11:28:00Z"/>
        </w:rPr>
      </w:pPr>
      <w:bookmarkStart w:id="1975" w:name="_Toc211340493"/>
      <w:bookmarkStart w:id="1976" w:name="_Toc225673159"/>
      <w:del w:id="1977" w:author="Peter Dobson" w:date="2016-04-13T11:28:00Z">
        <w:r w:rsidRPr="00664225" w:rsidDel="00F82853">
          <w:delText>Advantages</w:delText>
        </w:r>
        <w:bookmarkStart w:id="1978" w:name="_Toc448310288"/>
        <w:bookmarkStart w:id="1979" w:name="_Toc448310494"/>
        <w:bookmarkStart w:id="1980" w:name="_Toc448310587"/>
        <w:bookmarkStart w:id="1981" w:name="_Toc448311396"/>
        <w:bookmarkStart w:id="1982" w:name="_Toc448311794"/>
        <w:bookmarkStart w:id="1983" w:name="_Toc448312467"/>
        <w:bookmarkStart w:id="1984" w:name="_Toc448313005"/>
        <w:bookmarkStart w:id="1985" w:name="_Toc448313417"/>
        <w:bookmarkStart w:id="1986" w:name="_Toc448313608"/>
        <w:bookmarkEnd w:id="1975"/>
        <w:bookmarkEnd w:id="1976"/>
        <w:bookmarkEnd w:id="1978"/>
        <w:bookmarkEnd w:id="1979"/>
        <w:bookmarkEnd w:id="1980"/>
        <w:bookmarkEnd w:id="1981"/>
        <w:bookmarkEnd w:id="1982"/>
        <w:bookmarkEnd w:id="1983"/>
        <w:bookmarkEnd w:id="1984"/>
        <w:bookmarkEnd w:id="1985"/>
        <w:bookmarkEnd w:id="1986"/>
      </w:del>
    </w:p>
    <w:p w14:paraId="1BFC80EB" w14:textId="77777777" w:rsidR="00003A6E" w:rsidRPr="00664225" w:rsidDel="00F82853" w:rsidRDefault="00003A6E" w:rsidP="002C0934">
      <w:pPr>
        <w:pStyle w:val="Bullet1"/>
        <w:rPr>
          <w:del w:id="1987" w:author="Peter Dobson" w:date="2016-04-13T11:28:00Z"/>
        </w:rPr>
      </w:pPr>
      <w:del w:id="1988" w:author="Peter Dobson" w:date="2016-04-13T11:28:00Z">
        <w:r w:rsidRPr="00664225" w:rsidDel="00F82853">
          <w:delText>High reliability.</w:delText>
        </w:r>
        <w:bookmarkStart w:id="1989" w:name="_Toc448310289"/>
        <w:bookmarkStart w:id="1990" w:name="_Toc448310495"/>
        <w:bookmarkStart w:id="1991" w:name="_Toc448310588"/>
        <w:bookmarkStart w:id="1992" w:name="_Toc448311397"/>
        <w:bookmarkStart w:id="1993" w:name="_Toc448311795"/>
        <w:bookmarkStart w:id="1994" w:name="_Toc448312468"/>
        <w:bookmarkStart w:id="1995" w:name="_Toc448313006"/>
        <w:bookmarkStart w:id="1996" w:name="_Toc448313418"/>
        <w:bookmarkStart w:id="1997" w:name="_Toc448313609"/>
        <w:bookmarkEnd w:id="1989"/>
        <w:bookmarkEnd w:id="1990"/>
        <w:bookmarkEnd w:id="1991"/>
        <w:bookmarkEnd w:id="1992"/>
        <w:bookmarkEnd w:id="1993"/>
        <w:bookmarkEnd w:id="1994"/>
        <w:bookmarkEnd w:id="1995"/>
        <w:bookmarkEnd w:id="1996"/>
        <w:bookmarkEnd w:id="1997"/>
      </w:del>
    </w:p>
    <w:p w14:paraId="40EA666D" w14:textId="77777777" w:rsidR="00003A6E" w:rsidRPr="00664225" w:rsidDel="00F82853" w:rsidRDefault="00003A6E" w:rsidP="002D7018">
      <w:pPr>
        <w:pStyle w:val="Heading2"/>
        <w:rPr>
          <w:del w:id="1998" w:author="Peter Dobson" w:date="2016-04-13T11:28:00Z"/>
        </w:rPr>
      </w:pPr>
      <w:bookmarkStart w:id="1999" w:name="_Toc211340494"/>
      <w:bookmarkStart w:id="2000" w:name="_Toc225673160"/>
      <w:del w:id="2001" w:author="Peter Dobson" w:date="2016-04-13T11:28:00Z">
        <w:r w:rsidRPr="00664225" w:rsidDel="00F82853">
          <w:delText>Disadvantages</w:delText>
        </w:r>
        <w:bookmarkStart w:id="2002" w:name="_Toc448310290"/>
        <w:bookmarkStart w:id="2003" w:name="_Toc448310496"/>
        <w:bookmarkStart w:id="2004" w:name="_Toc448310589"/>
        <w:bookmarkStart w:id="2005" w:name="_Toc448311398"/>
        <w:bookmarkStart w:id="2006" w:name="_Toc448311796"/>
        <w:bookmarkStart w:id="2007" w:name="_Toc448312469"/>
        <w:bookmarkStart w:id="2008" w:name="_Toc448313007"/>
        <w:bookmarkStart w:id="2009" w:name="_Toc448313419"/>
        <w:bookmarkStart w:id="2010" w:name="_Toc448313610"/>
        <w:bookmarkEnd w:id="1999"/>
        <w:bookmarkEnd w:id="2000"/>
        <w:bookmarkEnd w:id="2002"/>
        <w:bookmarkEnd w:id="2003"/>
        <w:bookmarkEnd w:id="2004"/>
        <w:bookmarkEnd w:id="2005"/>
        <w:bookmarkEnd w:id="2006"/>
        <w:bookmarkEnd w:id="2007"/>
        <w:bookmarkEnd w:id="2008"/>
        <w:bookmarkEnd w:id="2009"/>
        <w:bookmarkEnd w:id="2010"/>
      </w:del>
    </w:p>
    <w:p w14:paraId="7B684021" w14:textId="77777777" w:rsidR="00003A6E" w:rsidRPr="00664225" w:rsidDel="00F82853" w:rsidRDefault="00003A6E" w:rsidP="002C0934">
      <w:pPr>
        <w:pStyle w:val="Bullet1"/>
        <w:rPr>
          <w:del w:id="2011" w:author="Peter Dobson" w:date="2016-04-13T11:28:00Z"/>
        </w:rPr>
      </w:pPr>
      <w:del w:id="2012" w:author="Peter Dobson" w:date="2016-04-13T11:28:00Z">
        <w:r w:rsidRPr="00664225" w:rsidDel="00F82853">
          <w:delText>Ex</w:delText>
        </w:r>
        <w:r w:rsidR="002D7018" w:rsidRPr="00664225" w:rsidDel="00F82853">
          <w:delText>pensive to purchase and operate;</w:delText>
        </w:r>
        <w:bookmarkStart w:id="2013" w:name="_Toc448310291"/>
        <w:bookmarkStart w:id="2014" w:name="_Toc448310497"/>
        <w:bookmarkStart w:id="2015" w:name="_Toc448310590"/>
        <w:bookmarkStart w:id="2016" w:name="_Toc448311399"/>
        <w:bookmarkStart w:id="2017" w:name="_Toc448311797"/>
        <w:bookmarkStart w:id="2018" w:name="_Toc448312470"/>
        <w:bookmarkStart w:id="2019" w:name="_Toc448313008"/>
        <w:bookmarkStart w:id="2020" w:name="_Toc448313420"/>
        <w:bookmarkStart w:id="2021" w:name="_Toc448313611"/>
        <w:bookmarkEnd w:id="2013"/>
        <w:bookmarkEnd w:id="2014"/>
        <w:bookmarkEnd w:id="2015"/>
        <w:bookmarkEnd w:id="2016"/>
        <w:bookmarkEnd w:id="2017"/>
        <w:bookmarkEnd w:id="2018"/>
        <w:bookmarkEnd w:id="2019"/>
        <w:bookmarkEnd w:id="2020"/>
        <w:bookmarkEnd w:id="2021"/>
      </w:del>
    </w:p>
    <w:p w14:paraId="69713EB4" w14:textId="77777777" w:rsidR="00003A6E" w:rsidRPr="00664225" w:rsidDel="00F82853" w:rsidRDefault="00003A6E" w:rsidP="002C0934">
      <w:pPr>
        <w:pStyle w:val="Bullet1"/>
        <w:rPr>
          <w:del w:id="2022" w:author="Peter Dobson" w:date="2016-04-13T11:28:00Z"/>
        </w:rPr>
      </w:pPr>
      <w:del w:id="2023" w:author="Peter Dobson" w:date="2016-04-13T11:28:00Z">
        <w:r w:rsidRPr="00664225" w:rsidDel="00F82853">
          <w:delText>Large storage spac</w:delText>
        </w:r>
        <w:r w:rsidR="002D7018" w:rsidRPr="00664225" w:rsidDel="00F82853">
          <w:delText>e required for low power output;</w:delText>
        </w:r>
        <w:bookmarkStart w:id="2024" w:name="_Toc448310292"/>
        <w:bookmarkStart w:id="2025" w:name="_Toc448310498"/>
        <w:bookmarkStart w:id="2026" w:name="_Toc448310591"/>
        <w:bookmarkStart w:id="2027" w:name="_Toc448311400"/>
        <w:bookmarkStart w:id="2028" w:name="_Toc448311798"/>
        <w:bookmarkStart w:id="2029" w:name="_Toc448312471"/>
        <w:bookmarkStart w:id="2030" w:name="_Toc448313009"/>
        <w:bookmarkStart w:id="2031" w:name="_Toc448313421"/>
        <w:bookmarkStart w:id="2032" w:name="_Toc448313612"/>
        <w:bookmarkEnd w:id="2024"/>
        <w:bookmarkEnd w:id="2025"/>
        <w:bookmarkEnd w:id="2026"/>
        <w:bookmarkEnd w:id="2027"/>
        <w:bookmarkEnd w:id="2028"/>
        <w:bookmarkEnd w:id="2029"/>
        <w:bookmarkEnd w:id="2030"/>
        <w:bookmarkEnd w:id="2031"/>
        <w:bookmarkEnd w:id="2032"/>
      </w:del>
    </w:p>
    <w:p w14:paraId="387F5E07" w14:textId="77777777" w:rsidR="00003A6E" w:rsidRPr="00664225" w:rsidDel="00F82853" w:rsidRDefault="00003A6E" w:rsidP="002C0934">
      <w:pPr>
        <w:pStyle w:val="Bullet1"/>
        <w:rPr>
          <w:del w:id="2033" w:author="Peter Dobson" w:date="2016-04-13T11:28:00Z"/>
        </w:rPr>
      </w:pPr>
      <w:del w:id="2034" w:author="Peter Dobson" w:date="2016-04-13T11:28:00Z">
        <w:r w:rsidRPr="00664225" w:rsidDel="00F82853">
          <w:delText>Hazardous nature of the fuel creates personnel safety and environmental risks.</w:delText>
        </w:r>
        <w:bookmarkStart w:id="2035" w:name="_Toc448310293"/>
        <w:bookmarkStart w:id="2036" w:name="_Toc448310499"/>
        <w:bookmarkStart w:id="2037" w:name="_Toc448310592"/>
        <w:bookmarkStart w:id="2038" w:name="_Toc448311401"/>
        <w:bookmarkStart w:id="2039" w:name="_Toc448311799"/>
        <w:bookmarkStart w:id="2040" w:name="_Toc448312472"/>
        <w:bookmarkStart w:id="2041" w:name="_Toc448313010"/>
        <w:bookmarkStart w:id="2042" w:name="_Toc448313422"/>
        <w:bookmarkStart w:id="2043" w:name="_Toc448313613"/>
        <w:bookmarkEnd w:id="2035"/>
        <w:bookmarkEnd w:id="2036"/>
        <w:bookmarkEnd w:id="2037"/>
        <w:bookmarkEnd w:id="2038"/>
        <w:bookmarkEnd w:id="2039"/>
        <w:bookmarkEnd w:id="2040"/>
        <w:bookmarkEnd w:id="2041"/>
        <w:bookmarkEnd w:id="2042"/>
        <w:bookmarkEnd w:id="2043"/>
      </w:del>
    </w:p>
    <w:p w14:paraId="0946F5D5" w14:textId="77777777" w:rsidR="00003A6E" w:rsidRPr="00664225" w:rsidDel="00F82853" w:rsidRDefault="00003A6E" w:rsidP="002D7018">
      <w:pPr>
        <w:pStyle w:val="Heading1"/>
        <w:rPr>
          <w:del w:id="2044" w:author="Peter Dobson" w:date="2016-04-13T11:31:00Z"/>
        </w:rPr>
      </w:pPr>
      <w:bookmarkStart w:id="2045" w:name="_Toc211340495"/>
      <w:bookmarkStart w:id="2046" w:name="_Toc225673161"/>
      <w:del w:id="2047" w:author="Peter Dobson" w:date="2016-04-13T11:31:00Z">
        <w:r w:rsidRPr="00664225" w:rsidDel="00F82853">
          <w:delText>Future Possibilities</w:delText>
        </w:r>
        <w:bookmarkStart w:id="2048" w:name="_Toc448310500"/>
        <w:bookmarkStart w:id="2049" w:name="_Toc448310593"/>
        <w:bookmarkStart w:id="2050" w:name="_Toc448311402"/>
        <w:bookmarkStart w:id="2051" w:name="_Toc448311800"/>
        <w:bookmarkStart w:id="2052" w:name="_Toc448312473"/>
        <w:bookmarkStart w:id="2053" w:name="_Toc448313011"/>
        <w:bookmarkStart w:id="2054" w:name="_Toc448313423"/>
        <w:bookmarkStart w:id="2055" w:name="_Toc448313614"/>
        <w:bookmarkEnd w:id="2045"/>
        <w:bookmarkEnd w:id="2046"/>
        <w:bookmarkEnd w:id="2048"/>
        <w:bookmarkEnd w:id="2049"/>
        <w:bookmarkEnd w:id="2050"/>
        <w:bookmarkEnd w:id="2051"/>
        <w:bookmarkEnd w:id="2052"/>
        <w:bookmarkEnd w:id="2053"/>
        <w:bookmarkEnd w:id="2054"/>
        <w:bookmarkEnd w:id="2055"/>
      </w:del>
    </w:p>
    <w:p w14:paraId="0251A434" w14:textId="77777777" w:rsidR="00003A6E" w:rsidRPr="00664225" w:rsidDel="00F82853" w:rsidRDefault="00003A6E" w:rsidP="002D7018">
      <w:pPr>
        <w:pStyle w:val="Heading2"/>
        <w:rPr>
          <w:del w:id="2056" w:author="Peter Dobson" w:date="2016-04-13T11:31:00Z"/>
        </w:rPr>
      </w:pPr>
      <w:bookmarkStart w:id="2057" w:name="_Toc211340496"/>
      <w:bookmarkStart w:id="2058" w:name="_Toc225673162"/>
      <w:del w:id="2059" w:author="Peter Dobson" w:date="2016-04-13T11:31:00Z">
        <w:r w:rsidRPr="00664225" w:rsidDel="00F82853">
          <w:delText>General</w:delText>
        </w:r>
        <w:bookmarkStart w:id="2060" w:name="_Toc448310501"/>
        <w:bookmarkStart w:id="2061" w:name="_Toc448310594"/>
        <w:bookmarkStart w:id="2062" w:name="_Toc448311403"/>
        <w:bookmarkStart w:id="2063" w:name="_Toc448311801"/>
        <w:bookmarkStart w:id="2064" w:name="_Toc448312474"/>
        <w:bookmarkStart w:id="2065" w:name="_Toc448313012"/>
        <w:bookmarkStart w:id="2066" w:name="_Toc448313424"/>
        <w:bookmarkStart w:id="2067" w:name="_Toc448313615"/>
        <w:bookmarkEnd w:id="2057"/>
        <w:bookmarkEnd w:id="2058"/>
        <w:bookmarkEnd w:id="2060"/>
        <w:bookmarkEnd w:id="2061"/>
        <w:bookmarkEnd w:id="2062"/>
        <w:bookmarkEnd w:id="2063"/>
        <w:bookmarkEnd w:id="2064"/>
        <w:bookmarkEnd w:id="2065"/>
        <w:bookmarkEnd w:id="2066"/>
        <w:bookmarkEnd w:id="2067"/>
      </w:del>
    </w:p>
    <w:p w14:paraId="11151EBC" w14:textId="77777777" w:rsidR="00003A6E" w:rsidRPr="00664225" w:rsidDel="00F82853" w:rsidRDefault="00003A6E" w:rsidP="002D7018">
      <w:pPr>
        <w:pStyle w:val="BodyText"/>
        <w:rPr>
          <w:del w:id="2068" w:author="Peter Dobson" w:date="2016-04-13T11:31:00Z"/>
        </w:rPr>
      </w:pPr>
      <w:del w:id="2069" w:author="Peter Dobson" w:date="2016-04-13T11:31:00Z">
        <w:r w:rsidRPr="00664225" w:rsidDel="00F82853">
          <w:delText xml:space="preserve">This section includes technologies that have not been fully tested to the reliability expected by IALA or technologies that are still under development and will be kept under review. </w:delText>
        </w:r>
        <w:r w:rsidR="002D7018" w:rsidRPr="00664225" w:rsidDel="00F82853">
          <w:delText xml:space="preserve"> </w:delText>
        </w:r>
        <w:r w:rsidRPr="00664225" w:rsidDel="00F82853">
          <w:delText>The stated information about these technologies might not be up to date and readers are encouraged to research for up to date information.</w:delText>
        </w:r>
        <w:bookmarkStart w:id="2070" w:name="_Toc448310502"/>
        <w:bookmarkStart w:id="2071" w:name="_Toc448310595"/>
        <w:bookmarkStart w:id="2072" w:name="_Toc448311404"/>
        <w:bookmarkStart w:id="2073" w:name="_Toc448311802"/>
        <w:bookmarkStart w:id="2074" w:name="_Toc448312475"/>
        <w:bookmarkStart w:id="2075" w:name="_Toc448313013"/>
        <w:bookmarkStart w:id="2076" w:name="_Toc448313425"/>
        <w:bookmarkStart w:id="2077" w:name="_Toc448313616"/>
        <w:bookmarkEnd w:id="2070"/>
        <w:bookmarkEnd w:id="2071"/>
        <w:bookmarkEnd w:id="2072"/>
        <w:bookmarkEnd w:id="2073"/>
        <w:bookmarkEnd w:id="2074"/>
        <w:bookmarkEnd w:id="2075"/>
        <w:bookmarkEnd w:id="2076"/>
        <w:bookmarkEnd w:id="2077"/>
      </w:del>
    </w:p>
    <w:p w14:paraId="7248BC7B" w14:textId="77777777" w:rsidR="00003A6E" w:rsidRPr="00664225" w:rsidDel="00F82853" w:rsidRDefault="00003A6E" w:rsidP="002D7018">
      <w:pPr>
        <w:pStyle w:val="Heading2"/>
        <w:rPr>
          <w:del w:id="2078" w:author="Peter Dobson" w:date="2016-04-13T11:31:00Z"/>
        </w:rPr>
      </w:pPr>
      <w:bookmarkStart w:id="2079" w:name="_Toc88466122"/>
      <w:bookmarkStart w:id="2080" w:name="_Toc211340497"/>
      <w:bookmarkStart w:id="2081" w:name="_Toc225673163"/>
      <w:del w:id="2082" w:author="Peter Dobson" w:date="2016-04-13T11:31:00Z">
        <w:r w:rsidRPr="00664225" w:rsidDel="00F82853">
          <w:delText>Seawater Battery</w:delText>
        </w:r>
        <w:bookmarkStart w:id="2083" w:name="_Toc448310503"/>
        <w:bookmarkStart w:id="2084" w:name="_Toc448310596"/>
        <w:bookmarkStart w:id="2085" w:name="_Toc448311405"/>
        <w:bookmarkStart w:id="2086" w:name="_Toc448311803"/>
        <w:bookmarkStart w:id="2087" w:name="_Toc448312476"/>
        <w:bookmarkStart w:id="2088" w:name="_Toc448313014"/>
        <w:bookmarkStart w:id="2089" w:name="_Toc448313426"/>
        <w:bookmarkStart w:id="2090" w:name="_Toc448313617"/>
        <w:bookmarkEnd w:id="2079"/>
        <w:bookmarkEnd w:id="2080"/>
        <w:bookmarkEnd w:id="2081"/>
        <w:bookmarkEnd w:id="2083"/>
        <w:bookmarkEnd w:id="2084"/>
        <w:bookmarkEnd w:id="2085"/>
        <w:bookmarkEnd w:id="2086"/>
        <w:bookmarkEnd w:id="2087"/>
        <w:bookmarkEnd w:id="2088"/>
        <w:bookmarkEnd w:id="2089"/>
        <w:bookmarkEnd w:id="2090"/>
      </w:del>
    </w:p>
    <w:p w14:paraId="6B73B5A3" w14:textId="77777777" w:rsidR="00003A6E" w:rsidRPr="00664225" w:rsidDel="00F82853" w:rsidRDefault="00003A6E" w:rsidP="002D7018">
      <w:pPr>
        <w:pStyle w:val="BodyText"/>
        <w:rPr>
          <w:del w:id="2091" w:author="Peter Dobson" w:date="2016-04-13T11:31:00Z"/>
        </w:rPr>
      </w:pPr>
      <w:del w:id="2092" w:author="Peter Dobson" w:date="2016-04-13T11:31:00Z">
        <w:r w:rsidRPr="00664225" w:rsidDel="00F82853">
          <w:delText>Seawater serves as the electrolyte which when introduced starts the electro-chemical process.</w:delText>
        </w:r>
        <w:r w:rsidR="002D7018" w:rsidRPr="00664225" w:rsidDel="00F82853">
          <w:delText xml:space="preserve"> </w:delText>
        </w:r>
        <w:r w:rsidRPr="00664225" w:rsidDel="00F82853">
          <w:delText xml:space="preserve"> This technology is typically used in applications which require a power source to remain dormant for a long period before being required once immersed in seawater. </w:delText>
        </w:r>
        <w:r w:rsidR="002D7018" w:rsidRPr="00664225" w:rsidDel="00F82853">
          <w:delText xml:space="preserve"> </w:delText>
        </w:r>
        <w:r w:rsidRPr="00664225" w:rsidDel="00F82853">
          <w:delText>Typical applications include life jackets etc.</w:delText>
        </w:r>
        <w:r w:rsidR="00F20320" w:rsidDel="00F82853">
          <w:delText xml:space="preserve"> </w:delText>
        </w:r>
        <w:r w:rsidRPr="00664225" w:rsidDel="00F82853">
          <w:delText xml:space="preserve"> In its present condition the technology needs to be improved before this type of battery can be recommended for AtoN systems.</w:delText>
        </w:r>
        <w:bookmarkStart w:id="2093" w:name="_Toc448310504"/>
        <w:bookmarkStart w:id="2094" w:name="_Toc448310597"/>
        <w:bookmarkStart w:id="2095" w:name="_Toc448311406"/>
        <w:bookmarkStart w:id="2096" w:name="_Toc448311804"/>
        <w:bookmarkStart w:id="2097" w:name="_Toc448312477"/>
        <w:bookmarkStart w:id="2098" w:name="_Toc448313015"/>
        <w:bookmarkStart w:id="2099" w:name="_Toc448313427"/>
        <w:bookmarkStart w:id="2100" w:name="_Toc448313618"/>
        <w:bookmarkEnd w:id="2093"/>
        <w:bookmarkEnd w:id="2094"/>
        <w:bookmarkEnd w:id="2095"/>
        <w:bookmarkEnd w:id="2096"/>
        <w:bookmarkEnd w:id="2097"/>
        <w:bookmarkEnd w:id="2098"/>
        <w:bookmarkEnd w:id="2099"/>
        <w:bookmarkEnd w:id="2100"/>
      </w:del>
    </w:p>
    <w:p w14:paraId="510C3144" w14:textId="77777777" w:rsidR="00003A6E" w:rsidRPr="00664225" w:rsidDel="00F82853" w:rsidRDefault="00003A6E" w:rsidP="002D7018">
      <w:pPr>
        <w:pStyle w:val="Heading2"/>
        <w:rPr>
          <w:del w:id="2101" w:author="Peter Dobson" w:date="2016-04-13T11:31:00Z"/>
        </w:rPr>
      </w:pPr>
      <w:bookmarkStart w:id="2102" w:name="_Toc88466123"/>
      <w:bookmarkStart w:id="2103" w:name="_Toc211340498"/>
      <w:bookmarkStart w:id="2104" w:name="_Toc225673164"/>
      <w:del w:id="2105" w:author="Peter Dobson" w:date="2016-04-13T11:31:00Z">
        <w:r w:rsidRPr="00664225" w:rsidDel="00F82853">
          <w:delText>Tidal Power</w:delText>
        </w:r>
        <w:bookmarkStart w:id="2106" w:name="_Toc448310505"/>
        <w:bookmarkStart w:id="2107" w:name="_Toc448310598"/>
        <w:bookmarkStart w:id="2108" w:name="_Toc448311407"/>
        <w:bookmarkStart w:id="2109" w:name="_Toc448311805"/>
        <w:bookmarkStart w:id="2110" w:name="_Toc448312478"/>
        <w:bookmarkStart w:id="2111" w:name="_Toc448313016"/>
        <w:bookmarkStart w:id="2112" w:name="_Toc448313428"/>
        <w:bookmarkStart w:id="2113" w:name="_Toc448313619"/>
        <w:bookmarkEnd w:id="2102"/>
        <w:bookmarkEnd w:id="2103"/>
        <w:bookmarkEnd w:id="2104"/>
        <w:bookmarkEnd w:id="2106"/>
        <w:bookmarkEnd w:id="2107"/>
        <w:bookmarkEnd w:id="2108"/>
        <w:bookmarkEnd w:id="2109"/>
        <w:bookmarkEnd w:id="2110"/>
        <w:bookmarkEnd w:id="2111"/>
        <w:bookmarkEnd w:id="2112"/>
        <w:bookmarkEnd w:id="2113"/>
      </w:del>
    </w:p>
    <w:p w14:paraId="5BCACBB4" w14:textId="77777777" w:rsidR="00003A6E" w:rsidRPr="00664225" w:rsidDel="00F82853" w:rsidRDefault="00003A6E" w:rsidP="00003A6E">
      <w:pPr>
        <w:pStyle w:val="BodyText"/>
        <w:rPr>
          <w:del w:id="2114" w:author="Peter Dobson" w:date="2016-04-13T11:31:00Z"/>
        </w:rPr>
      </w:pPr>
      <w:del w:id="2115" w:author="Peter Dobson" w:date="2016-04-13T11:31:00Z">
        <w:r w:rsidRPr="00664225" w:rsidDel="00F82853">
          <w:delText xml:space="preserve">Tidal Generators can be classified into two types: Tidal Stream Systems harness the kinetic energy of the tidal stream by means of a turbine. </w:delText>
        </w:r>
        <w:r w:rsidR="002D7018" w:rsidRPr="00664225" w:rsidDel="00F82853">
          <w:delText xml:space="preserve"> </w:delText>
        </w:r>
        <w:r w:rsidRPr="00664225" w:rsidDel="00F82853">
          <w:delText>Barrage systems harness the potential energy of tidal streams by virtue of the difference in head of high and low tides.</w:delText>
        </w:r>
        <w:r w:rsidR="002D7018" w:rsidRPr="00664225" w:rsidDel="00F82853">
          <w:delText xml:space="preserve"> </w:delText>
        </w:r>
        <w:r w:rsidRPr="00664225" w:rsidDel="00F82853">
          <w:delText xml:space="preserve"> There is currently much research work being focussed on the conversion of tidal energy into electrical power for transmission into the electrical grid. </w:delText>
        </w:r>
        <w:r w:rsidR="002D7018" w:rsidRPr="00664225" w:rsidDel="00F82853">
          <w:delText xml:space="preserve"> </w:delText>
        </w:r>
        <w:r w:rsidRPr="00664225" w:rsidDel="00F82853">
          <w:delText>The envisaged generators are therefore on a much bigger scale than that required for AtoN’s.  There may be a future for this type of technology in AtoN applications once research work is translated into viable products for the market.</w:delText>
        </w:r>
        <w:bookmarkStart w:id="2116" w:name="_Toc448310506"/>
        <w:bookmarkStart w:id="2117" w:name="_Toc448310599"/>
        <w:bookmarkStart w:id="2118" w:name="_Toc448311408"/>
        <w:bookmarkStart w:id="2119" w:name="_Toc448311806"/>
        <w:bookmarkStart w:id="2120" w:name="_Toc448312479"/>
        <w:bookmarkStart w:id="2121" w:name="_Toc448313017"/>
        <w:bookmarkStart w:id="2122" w:name="_Toc448313429"/>
        <w:bookmarkStart w:id="2123" w:name="_Toc448313620"/>
        <w:bookmarkEnd w:id="2116"/>
        <w:bookmarkEnd w:id="2117"/>
        <w:bookmarkEnd w:id="2118"/>
        <w:bookmarkEnd w:id="2119"/>
        <w:bookmarkEnd w:id="2120"/>
        <w:bookmarkEnd w:id="2121"/>
        <w:bookmarkEnd w:id="2122"/>
        <w:bookmarkEnd w:id="2123"/>
      </w:del>
    </w:p>
    <w:p w14:paraId="0DF5959B" w14:textId="77777777" w:rsidR="00003A6E" w:rsidRPr="00664225" w:rsidDel="00F82853" w:rsidRDefault="00003A6E" w:rsidP="002D7018">
      <w:pPr>
        <w:pStyle w:val="Heading2"/>
        <w:rPr>
          <w:del w:id="2124" w:author="Peter Dobson" w:date="2016-04-13T11:31:00Z"/>
        </w:rPr>
      </w:pPr>
      <w:bookmarkStart w:id="2125" w:name="_Toc88466124"/>
      <w:bookmarkStart w:id="2126" w:name="_Toc211340499"/>
      <w:bookmarkStart w:id="2127" w:name="_Toc225673165"/>
      <w:del w:id="2128" w:author="Peter Dobson" w:date="2016-04-13T11:31:00Z">
        <w:r w:rsidRPr="00664225" w:rsidDel="00F82853">
          <w:delText>Stirling Engine Generators</w:delText>
        </w:r>
        <w:bookmarkStart w:id="2129" w:name="_Toc448310507"/>
        <w:bookmarkStart w:id="2130" w:name="_Toc448310600"/>
        <w:bookmarkStart w:id="2131" w:name="_Toc448311409"/>
        <w:bookmarkStart w:id="2132" w:name="_Toc448311807"/>
        <w:bookmarkStart w:id="2133" w:name="_Toc448312480"/>
        <w:bookmarkStart w:id="2134" w:name="_Toc448313018"/>
        <w:bookmarkStart w:id="2135" w:name="_Toc448313430"/>
        <w:bookmarkStart w:id="2136" w:name="_Toc448313621"/>
        <w:bookmarkEnd w:id="2125"/>
        <w:bookmarkEnd w:id="2126"/>
        <w:bookmarkEnd w:id="2127"/>
        <w:bookmarkEnd w:id="2129"/>
        <w:bookmarkEnd w:id="2130"/>
        <w:bookmarkEnd w:id="2131"/>
        <w:bookmarkEnd w:id="2132"/>
        <w:bookmarkEnd w:id="2133"/>
        <w:bookmarkEnd w:id="2134"/>
        <w:bookmarkEnd w:id="2135"/>
        <w:bookmarkEnd w:id="2136"/>
      </w:del>
    </w:p>
    <w:p w14:paraId="21790D4A" w14:textId="77777777" w:rsidR="00931701" w:rsidRPr="00664225" w:rsidDel="00F82853" w:rsidRDefault="00003A6E" w:rsidP="002D7018">
      <w:pPr>
        <w:pStyle w:val="BodyText"/>
        <w:rPr>
          <w:del w:id="2137" w:author="Peter Dobson" w:date="2016-04-13T11:31:00Z"/>
        </w:rPr>
      </w:pPr>
      <w:del w:id="2138" w:author="Peter Dobson" w:date="2016-04-13T11:31:00Z">
        <w:r w:rsidRPr="00664225" w:rsidDel="00F82853">
          <w:delText>Since the beginning of the 19th Century, the Stirling Cycle has been understood as being a viable way of producing a reciprocating engine using an external power source.</w:delText>
        </w:r>
        <w:r w:rsidR="002D7018" w:rsidRPr="00664225" w:rsidDel="00F82853">
          <w:delText xml:space="preserve">  It</w:delText>
        </w:r>
        <w:r w:rsidRPr="00664225" w:rsidDel="00F82853">
          <w:delText xml:space="preserve">s advantage is that any fuel can be used to power such an engine. </w:delText>
        </w:r>
        <w:r w:rsidR="002D7018" w:rsidRPr="00664225" w:rsidDel="00F82853">
          <w:delText xml:space="preserve"> </w:delText>
        </w:r>
        <w:r w:rsidRPr="00664225" w:rsidDel="00F82853">
          <w:delText xml:space="preserve">However, there </w:delText>
        </w:r>
        <w:r w:rsidR="002D7018" w:rsidRPr="00664225" w:rsidDel="00F82853">
          <w:delText>are not</w:delText>
        </w:r>
        <w:r w:rsidRPr="00664225" w:rsidDel="00F82853">
          <w:delText xml:space="preserve"> many commercial applications of this technology being used but some research is still on-going to make this method more reliable.</w:delText>
        </w:r>
        <w:bookmarkStart w:id="2139" w:name="_Toc448310508"/>
        <w:bookmarkStart w:id="2140" w:name="_Toc448310601"/>
        <w:bookmarkStart w:id="2141" w:name="_Toc448311410"/>
        <w:bookmarkStart w:id="2142" w:name="_Toc448311808"/>
        <w:bookmarkStart w:id="2143" w:name="_Toc448312481"/>
        <w:bookmarkStart w:id="2144" w:name="_Toc448313019"/>
        <w:bookmarkStart w:id="2145" w:name="_Toc448313431"/>
        <w:bookmarkStart w:id="2146" w:name="_Toc448313622"/>
        <w:bookmarkEnd w:id="2139"/>
        <w:bookmarkEnd w:id="2140"/>
        <w:bookmarkEnd w:id="2141"/>
        <w:bookmarkEnd w:id="2142"/>
        <w:bookmarkEnd w:id="2143"/>
        <w:bookmarkEnd w:id="2144"/>
        <w:bookmarkEnd w:id="2145"/>
        <w:bookmarkEnd w:id="2146"/>
      </w:del>
    </w:p>
    <w:p w14:paraId="3BFF8947" w14:textId="77777777" w:rsidR="00003A6E" w:rsidRPr="00664225" w:rsidDel="00F82853" w:rsidRDefault="00003A6E" w:rsidP="002D7018">
      <w:pPr>
        <w:pStyle w:val="Heading2"/>
        <w:rPr>
          <w:del w:id="2147" w:author="Peter Dobson" w:date="2016-04-13T11:31:00Z"/>
        </w:rPr>
      </w:pPr>
      <w:bookmarkStart w:id="2148" w:name="_Toc88466125"/>
      <w:bookmarkStart w:id="2149" w:name="_Toc211340500"/>
      <w:bookmarkStart w:id="2150" w:name="_Toc225673166"/>
      <w:del w:id="2151" w:author="Peter Dobson" w:date="2016-04-13T11:31:00Z">
        <w:r w:rsidRPr="00664225" w:rsidDel="00F82853">
          <w:delText>Thermo Electric Generator</w:delText>
        </w:r>
        <w:bookmarkStart w:id="2152" w:name="_Toc448310509"/>
        <w:bookmarkStart w:id="2153" w:name="_Toc448310602"/>
        <w:bookmarkStart w:id="2154" w:name="_Toc448311411"/>
        <w:bookmarkStart w:id="2155" w:name="_Toc448311809"/>
        <w:bookmarkStart w:id="2156" w:name="_Toc448312482"/>
        <w:bookmarkStart w:id="2157" w:name="_Toc448313020"/>
        <w:bookmarkStart w:id="2158" w:name="_Toc448313432"/>
        <w:bookmarkStart w:id="2159" w:name="_Toc448313623"/>
        <w:bookmarkEnd w:id="2148"/>
        <w:bookmarkEnd w:id="2149"/>
        <w:bookmarkEnd w:id="2150"/>
        <w:bookmarkEnd w:id="2152"/>
        <w:bookmarkEnd w:id="2153"/>
        <w:bookmarkEnd w:id="2154"/>
        <w:bookmarkEnd w:id="2155"/>
        <w:bookmarkEnd w:id="2156"/>
        <w:bookmarkEnd w:id="2157"/>
        <w:bookmarkEnd w:id="2158"/>
        <w:bookmarkEnd w:id="2159"/>
      </w:del>
    </w:p>
    <w:p w14:paraId="554247E0" w14:textId="77777777" w:rsidR="00003A6E" w:rsidRPr="00664225" w:rsidDel="00F82853" w:rsidRDefault="00003A6E" w:rsidP="002D7018">
      <w:pPr>
        <w:pStyle w:val="BodyText"/>
        <w:rPr>
          <w:del w:id="2160" w:author="Peter Dobson" w:date="2016-04-13T11:31:00Z"/>
        </w:rPr>
      </w:pPr>
      <w:del w:id="2161" w:author="Peter Dobson" w:date="2016-04-13T11:31:00Z">
        <w:r w:rsidRPr="00664225" w:rsidDel="00F82853">
          <w:delText>These work by producing direct current across, for instance, p-n junctions set between hot and cold plates using the Seebeck Effect.</w:delText>
        </w:r>
        <w:r w:rsidR="002D7018" w:rsidRPr="00664225" w:rsidDel="00F82853">
          <w:delText xml:space="preserve"> </w:delText>
        </w:r>
        <w:r w:rsidRPr="00664225" w:rsidDel="00F82853">
          <w:delText xml:space="preserve"> In a practical sense, any fuel can be used to create the “hot” side and there have been commercial applications which require small amounts of DC current from a reliable source.</w:delText>
        </w:r>
        <w:r w:rsidR="00A155E5" w:rsidRPr="00664225" w:rsidDel="00F82853">
          <w:delText xml:space="preserve"> </w:delText>
        </w:r>
        <w:r w:rsidRPr="00664225" w:rsidDel="00F82853">
          <w:delText xml:space="preserve"> Unmanned space satellites have used this for power using radioisotope decay as a heat source.</w:delText>
        </w:r>
        <w:r w:rsidR="00A155E5" w:rsidRPr="00664225" w:rsidDel="00F82853">
          <w:delText xml:space="preserve"> </w:delText>
        </w:r>
        <w:r w:rsidRPr="00664225" w:rsidDel="00F82853">
          <w:delText xml:space="preserve"> Unfortunately, it’s very inefficient. </w:delText>
        </w:r>
        <w:r w:rsidR="00A155E5" w:rsidRPr="00664225" w:rsidDel="00F82853">
          <w:delText xml:space="preserve"> </w:delText>
        </w:r>
        <w:r w:rsidRPr="00664225" w:rsidDel="00F82853">
          <w:delText>Typical commercial applications are lower than 10 Watts.</w:delText>
        </w:r>
        <w:bookmarkStart w:id="2162" w:name="_Toc448310510"/>
        <w:bookmarkStart w:id="2163" w:name="_Toc448310603"/>
        <w:bookmarkStart w:id="2164" w:name="_Toc448311412"/>
        <w:bookmarkStart w:id="2165" w:name="_Toc448311810"/>
        <w:bookmarkStart w:id="2166" w:name="_Toc448312483"/>
        <w:bookmarkStart w:id="2167" w:name="_Toc448313021"/>
        <w:bookmarkStart w:id="2168" w:name="_Toc448313433"/>
        <w:bookmarkStart w:id="2169" w:name="_Toc448313624"/>
        <w:bookmarkEnd w:id="2162"/>
        <w:bookmarkEnd w:id="2163"/>
        <w:bookmarkEnd w:id="2164"/>
        <w:bookmarkEnd w:id="2165"/>
        <w:bookmarkEnd w:id="2166"/>
        <w:bookmarkEnd w:id="2167"/>
        <w:bookmarkEnd w:id="2168"/>
        <w:bookmarkEnd w:id="2169"/>
      </w:del>
    </w:p>
    <w:p w14:paraId="6ACC4978" w14:textId="77777777" w:rsidR="00003A6E" w:rsidRPr="00664225" w:rsidRDefault="00003A6E" w:rsidP="00A155E5">
      <w:pPr>
        <w:pStyle w:val="Heading1"/>
      </w:pPr>
      <w:bookmarkStart w:id="2170" w:name="_Toc448313625"/>
      <w:bookmarkStart w:id="2171" w:name="_Toc211340501"/>
      <w:bookmarkStart w:id="2172" w:name="_Toc225673167"/>
      <w:r w:rsidRPr="00664225">
        <w:t>Hybrid Power S</w:t>
      </w:r>
      <w:ins w:id="2173" w:author="Peter Dobson" w:date="2016-04-13T11:32:00Z">
        <w:r w:rsidR="005F4A69">
          <w:t>ystems</w:t>
        </w:r>
      </w:ins>
      <w:bookmarkEnd w:id="2170"/>
      <w:del w:id="2174" w:author="Peter Dobson" w:date="2016-04-13T11:32:00Z">
        <w:r w:rsidRPr="00664225" w:rsidDel="005F4A69">
          <w:delText>ource</w:delText>
        </w:r>
      </w:del>
      <w:bookmarkEnd w:id="2171"/>
      <w:bookmarkEnd w:id="2172"/>
    </w:p>
    <w:p w14:paraId="3A2B6C6B" w14:textId="77777777" w:rsidR="00003A6E" w:rsidRPr="00664225" w:rsidRDefault="00003A6E" w:rsidP="00A155E5">
      <w:pPr>
        <w:pStyle w:val="Heading2"/>
      </w:pPr>
      <w:bookmarkStart w:id="2175" w:name="_Toc211340502"/>
      <w:bookmarkStart w:id="2176" w:name="_Toc225673168"/>
      <w:bookmarkStart w:id="2177" w:name="_Toc448313626"/>
      <w:r w:rsidRPr="00664225">
        <w:t>General</w:t>
      </w:r>
      <w:bookmarkEnd w:id="2175"/>
      <w:bookmarkEnd w:id="2176"/>
      <w:bookmarkEnd w:id="2177"/>
    </w:p>
    <w:p w14:paraId="2EEB0709" w14:textId="77777777" w:rsidR="00003A6E" w:rsidRPr="00664225" w:rsidRDefault="00003A6E" w:rsidP="00A155E5">
      <w:pPr>
        <w:pStyle w:val="BodyText"/>
      </w:pPr>
      <w:r w:rsidRPr="00664225">
        <w:t>If one type of system (e</w:t>
      </w:r>
      <w:r w:rsidR="00A155E5" w:rsidRPr="00664225">
        <w:t>.</w:t>
      </w:r>
      <w:r w:rsidRPr="00664225">
        <w:t xml:space="preserve">g. PV) is not sufficient to recharge the batteries, then the addition of another type </w:t>
      </w:r>
      <w:r w:rsidR="00664225" w:rsidRPr="00664225">
        <w:t>of power source can be required</w:t>
      </w:r>
      <w:r w:rsidRPr="00664225">
        <w:t xml:space="preserve"> (hybrid system)</w:t>
      </w:r>
      <w:r w:rsidR="00664225" w:rsidRPr="00664225">
        <w:t>.</w:t>
      </w:r>
    </w:p>
    <w:p w14:paraId="0979A6A9" w14:textId="77777777" w:rsidR="00003A6E" w:rsidRPr="00664225" w:rsidRDefault="00003A6E" w:rsidP="00A155E5">
      <w:pPr>
        <w:pStyle w:val="BodyText"/>
      </w:pPr>
      <w:r w:rsidRPr="00664225">
        <w:t>The advantages of Hybrid systems lies in the mix of sources chosen matched against the need to reliably supply an AtoN power system.  This can be achieved by combining different sources of power like PV modules, wind generators, or even diesel generators together to provide sufficient capacity to power the AtoN or recharge the energy storage devices.</w:t>
      </w:r>
    </w:p>
    <w:p w14:paraId="1AFB5253" w14:textId="77777777" w:rsidR="00003A6E" w:rsidRPr="00664225" w:rsidRDefault="00003A6E" w:rsidP="00A155E5">
      <w:pPr>
        <w:pStyle w:val="Heading2"/>
      </w:pPr>
      <w:bookmarkStart w:id="2178" w:name="_Toc211340503"/>
      <w:bookmarkStart w:id="2179" w:name="_Toc225673169"/>
      <w:bookmarkStart w:id="2180" w:name="_Toc448313627"/>
      <w:r w:rsidRPr="00664225">
        <w:t>Advantages</w:t>
      </w:r>
      <w:bookmarkEnd w:id="2178"/>
      <w:bookmarkEnd w:id="2179"/>
      <w:bookmarkEnd w:id="2180"/>
    </w:p>
    <w:p w14:paraId="36920515" w14:textId="77777777" w:rsidR="00003A6E" w:rsidRPr="00664225" w:rsidRDefault="00003A6E" w:rsidP="002C0934">
      <w:pPr>
        <w:pStyle w:val="Bullet1"/>
      </w:pPr>
      <w:r w:rsidRPr="00664225">
        <w:t>Ability to reduce the capacity of the energy storage system</w:t>
      </w:r>
      <w:r w:rsidR="00A155E5" w:rsidRPr="00664225">
        <w:t>;</w:t>
      </w:r>
    </w:p>
    <w:p w14:paraId="1AD9C2AF" w14:textId="77777777" w:rsidR="00003A6E" w:rsidRPr="00664225" w:rsidRDefault="00003A6E" w:rsidP="002C0934">
      <w:pPr>
        <w:pStyle w:val="Bullet1"/>
      </w:pPr>
      <w:r w:rsidRPr="00664225">
        <w:t>More reliable than when power is provided by a single source</w:t>
      </w:r>
      <w:r w:rsidR="00A155E5" w:rsidRPr="00664225">
        <w:t>.</w:t>
      </w:r>
    </w:p>
    <w:p w14:paraId="2F0E7510" w14:textId="77777777" w:rsidR="00003A6E" w:rsidRPr="00664225" w:rsidRDefault="00003A6E" w:rsidP="00A155E5">
      <w:pPr>
        <w:pStyle w:val="Heading2"/>
      </w:pPr>
      <w:bookmarkStart w:id="2181" w:name="_Toc211340504"/>
      <w:bookmarkStart w:id="2182" w:name="_Toc225673170"/>
      <w:bookmarkStart w:id="2183" w:name="_Toc448313628"/>
      <w:r w:rsidRPr="00664225">
        <w:t>Disadvantages</w:t>
      </w:r>
      <w:bookmarkEnd w:id="2181"/>
      <w:bookmarkEnd w:id="2182"/>
      <w:bookmarkEnd w:id="2183"/>
    </w:p>
    <w:p w14:paraId="58ADB736" w14:textId="77777777" w:rsidR="00003A6E" w:rsidRPr="00664225" w:rsidRDefault="00003A6E" w:rsidP="002C0934">
      <w:pPr>
        <w:pStyle w:val="Bullet1"/>
      </w:pPr>
      <w:r w:rsidRPr="00664225">
        <w:t>More complex system</w:t>
      </w:r>
      <w:r w:rsidR="00A155E5" w:rsidRPr="00664225">
        <w:t>;</w:t>
      </w:r>
    </w:p>
    <w:p w14:paraId="1B5A68A3" w14:textId="77777777" w:rsidR="00003A6E" w:rsidRPr="00664225" w:rsidRDefault="00003A6E" w:rsidP="002C0934">
      <w:pPr>
        <w:pStyle w:val="Bullet1"/>
      </w:pPr>
      <w:r w:rsidRPr="00664225">
        <w:t>Capital cost</w:t>
      </w:r>
      <w:r w:rsidR="00A155E5" w:rsidRPr="00664225">
        <w:t>.</w:t>
      </w:r>
    </w:p>
    <w:p w14:paraId="766CFCC5" w14:textId="77777777" w:rsidR="00003A6E" w:rsidRPr="00664225" w:rsidRDefault="00003A6E" w:rsidP="00A155E5">
      <w:pPr>
        <w:pStyle w:val="Heading2"/>
      </w:pPr>
      <w:bookmarkStart w:id="2184" w:name="_Toc211340505"/>
      <w:bookmarkStart w:id="2185" w:name="_Toc225673171"/>
      <w:bookmarkStart w:id="2186" w:name="_Toc448313629"/>
      <w:r w:rsidRPr="00664225">
        <w:t>Comments</w:t>
      </w:r>
      <w:bookmarkEnd w:id="2184"/>
      <w:bookmarkEnd w:id="2185"/>
      <w:bookmarkEnd w:id="2186"/>
    </w:p>
    <w:p w14:paraId="4E29FD50" w14:textId="77777777" w:rsidR="00003A6E" w:rsidRPr="00664225" w:rsidRDefault="00003A6E" w:rsidP="00A155E5">
      <w:pPr>
        <w:pStyle w:val="BodyText"/>
      </w:pPr>
      <w:r w:rsidRPr="00664225">
        <w:t xml:space="preserve">A cost comparison between over sizing a PV generator and adding a secondary energy source should be made, taking into account the fact that, generally, back up sources are less reliable than solar PV generators. </w:t>
      </w:r>
    </w:p>
    <w:p w14:paraId="3BE7C7B2" w14:textId="77777777" w:rsidR="00003A6E" w:rsidRPr="00664225" w:rsidRDefault="00003A6E" w:rsidP="00A155E5">
      <w:pPr>
        <w:pStyle w:val="BodyText"/>
      </w:pPr>
      <w:r w:rsidRPr="00664225">
        <w:t xml:space="preserve">However, with large PV generators (&gt; 1000 W) and at latitudes above 40° where summer and winter solar irradiation levels are quite different, a secondary source can be considered for the purpose of reducing the system battery capacity, at the same time saving weight, equipment volume and building space. </w:t>
      </w:r>
      <w:r w:rsidR="00A155E5" w:rsidRPr="00664225">
        <w:t xml:space="preserve"> </w:t>
      </w:r>
      <w:r w:rsidRPr="00664225">
        <w:t>Portable generators have been used to minimise life cycle costs by including the recharge during scheduled maintenance.</w:t>
      </w:r>
    </w:p>
    <w:p w14:paraId="45E4C524" w14:textId="77777777" w:rsidR="00003A6E" w:rsidRPr="00664225" w:rsidRDefault="00003A6E" w:rsidP="00A155E5">
      <w:pPr>
        <w:pStyle w:val="Heading2"/>
      </w:pPr>
      <w:bookmarkStart w:id="2187" w:name="_Toc225673172"/>
      <w:bookmarkStart w:id="2188" w:name="_Toc448313630"/>
      <w:r w:rsidRPr="00664225">
        <w:t>Design considerations:</w:t>
      </w:r>
      <w:bookmarkEnd w:id="2187"/>
      <w:bookmarkEnd w:id="2188"/>
    </w:p>
    <w:p w14:paraId="746BC8DF" w14:textId="77777777" w:rsidR="00003A6E" w:rsidRPr="00664225" w:rsidRDefault="00003A6E" w:rsidP="002C0934">
      <w:pPr>
        <w:pStyle w:val="Bullet1"/>
      </w:pPr>
      <w:r w:rsidRPr="00664225">
        <w:t>Selection of Energy Storage solution</w:t>
      </w:r>
      <w:r w:rsidR="00A155E5" w:rsidRPr="00664225">
        <w:t>;</w:t>
      </w:r>
    </w:p>
    <w:p w14:paraId="66060833" w14:textId="77777777" w:rsidR="00003A6E" w:rsidRPr="00664225" w:rsidRDefault="00003A6E" w:rsidP="002C0934">
      <w:pPr>
        <w:pStyle w:val="Bullet1"/>
      </w:pPr>
      <w:r w:rsidRPr="00664225">
        <w:t>Energy storage must be sized to accept the peak current output from multiple sources concurrently</w:t>
      </w:r>
      <w:r w:rsidR="00A155E5" w:rsidRPr="00664225">
        <w:t>;</w:t>
      </w:r>
    </w:p>
    <w:p w14:paraId="107569AB" w14:textId="77777777" w:rsidR="00003A6E" w:rsidRPr="00664225" w:rsidRDefault="00003A6E" w:rsidP="002C0934">
      <w:pPr>
        <w:pStyle w:val="Bullet1"/>
      </w:pPr>
      <w:r w:rsidRPr="00664225">
        <w:t>Selection of multiple input - hybrid solutions</w:t>
      </w:r>
      <w:r w:rsidR="00A155E5" w:rsidRPr="00664225">
        <w:t>;</w:t>
      </w:r>
    </w:p>
    <w:p w14:paraId="03637022" w14:textId="77777777" w:rsidR="00003A6E" w:rsidRPr="00664225" w:rsidRDefault="00003A6E" w:rsidP="002C0934">
      <w:pPr>
        <w:pStyle w:val="Bullet1"/>
      </w:pPr>
      <w:r w:rsidRPr="00664225">
        <w:t>Consideration to the mix of technologies.</w:t>
      </w:r>
      <w:r w:rsidR="00132B50">
        <w:t xml:space="preserve"> </w:t>
      </w:r>
      <w:r w:rsidRPr="00664225">
        <w:t xml:space="preserve"> Ideally select devices of different types i.</w:t>
      </w:r>
      <w:r w:rsidR="00A155E5" w:rsidRPr="00664225">
        <w:t>e. Passive and mechanical;</w:t>
      </w:r>
    </w:p>
    <w:p w14:paraId="18D185DF" w14:textId="77777777" w:rsidR="00003A6E" w:rsidRPr="00664225" w:rsidRDefault="00003A6E" w:rsidP="002C0934">
      <w:pPr>
        <w:pStyle w:val="Bullet1"/>
      </w:pPr>
      <w:r w:rsidRPr="00664225">
        <w:lastRenderedPageBreak/>
        <w:t>Selection of a regulation system</w:t>
      </w:r>
      <w:r w:rsidR="00A155E5" w:rsidRPr="00664225">
        <w:t>;</w:t>
      </w:r>
    </w:p>
    <w:p w14:paraId="3909745C" w14:textId="77777777" w:rsidR="00003A6E" w:rsidRPr="00664225" w:rsidRDefault="00003A6E" w:rsidP="002C0934">
      <w:pPr>
        <w:pStyle w:val="Bullet1"/>
      </w:pPr>
      <w:r w:rsidRPr="00664225">
        <w:t>Due consideration should be given to the mixing of regulators and the par</w:t>
      </w:r>
      <w:r w:rsidR="00A155E5" w:rsidRPr="00664225">
        <w:t>allel connection of the outputs,</w:t>
      </w:r>
      <w:r w:rsidRPr="00664225">
        <w:t xml:space="preserve"> i.e. Diode protection</w:t>
      </w:r>
      <w:r w:rsidR="00A155E5" w:rsidRPr="00664225">
        <w:t>.</w:t>
      </w:r>
    </w:p>
    <w:p w14:paraId="3AC1B7AD" w14:textId="77777777" w:rsidR="00003A6E" w:rsidRPr="00664225" w:rsidRDefault="00003A6E" w:rsidP="00A155E5">
      <w:pPr>
        <w:pStyle w:val="Table"/>
      </w:pPr>
      <w:bookmarkStart w:id="2189" w:name="_Toc225673198"/>
      <w:r w:rsidRPr="00664225">
        <w:t>Power sources combination possibilities</w:t>
      </w:r>
      <w:bookmarkEnd w:id="2189"/>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922"/>
        <w:gridCol w:w="1207"/>
        <w:gridCol w:w="1008"/>
        <w:gridCol w:w="924"/>
        <w:gridCol w:w="925"/>
        <w:gridCol w:w="925"/>
        <w:gridCol w:w="1029"/>
      </w:tblGrid>
      <w:tr w:rsidR="00A155E5" w:rsidRPr="00664225" w14:paraId="3E2FE5E9" w14:textId="77777777">
        <w:trPr>
          <w:jc w:val="center"/>
        </w:trPr>
        <w:tc>
          <w:tcPr>
            <w:tcW w:w="1568" w:type="dxa"/>
            <w:vAlign w:val="center"/>
          </w:tcPr>
          <w:p w14:paraId="34B041EA" w14:textId="77777777" w:rsidR="00003A6E" w:rsidRPr="00664225" w:rsidRDefault="00003A6E" w:rsidP="00A155E5">
            <w:pPr>
              <w:jc w:val="center"/>
              <w:rPr>
                <w:rFonts w:cs="Arial"/>
                <w:szCs w:val="22"/>
              </w:rPr>
            </w:pPr>
          </w:p>
        </w:tc>
        <w:tc>
          <w:tcPr>
            <w:tcW w:w="925" w:type="dxa"/>
            <w:vAlign w:val="center"/>
          </w:tcPr>
          <w:p w14:paraId="68DD6E38" w14:textId="77777777" w:rsidR="00003A6E" w:rsidRPr="00664225" w:rsidRDefault="00003A6E" w:rsidP="00A155E5">
            <w:pPr>
              <w:jc w:val="center"/>
              <w:rPr>
                <w:rFonts w:cs="Arial"/>
                <w:szCs w:val="22"/>
              </w:rPr>
            </w:pPr>
            <w:r w:rsidRPr="00664225">
              <w:rPr>
                <w:rFonts w:cs="Arial"/>
                <w:szCs w:val="22"/>
              </w:rPr>
              <w:t>Fuel cell</w:t>
            </w:r>
          </w:p>
        </w:tc>
        <w:tc>
          <w:tcPr>
            <w:tcW w:w="1193" w:type="dxa"/>
            <w:vAlign w:val="center"/>
          </w:tcPr>
          <w:p w14:paraId="11DA4DBD" w14:textId="77777777" w:rsidR="00003A6E" w:rsidRPr="00664225" w:rsidRDefault="00003A6E" w:rsidP="00A155E5">
            <w:pPr>
              <w:jc w:val="center"/>
              <w:rPr>
                <w:rFonts w:cs="Arial"/>
                <w:szCs w:val="22"/>
              </w:rPr>
            </w:pPr>
            <w:r w:rsidRPr="00664225">
              <w:rPr>
                <w:rFonts w:cs="Arial"/>
                <w:szCs w:val="22"/>
              </w:rPr>
              <w:t>Generator</w:t>
            </w:r>
          </w:p>
        </w:tc>
        <w:tc>
          <w:tcPr>
            <w:tcW w:w="1011" w:type="dxa"/>
            <w:vAlign w:val="center"/>
          </w:tcPr>
          <w:p w14:paraId="7EE4F4A4" w14:textId="77777777" w:rsidR="00003A6E" w:rsidRPr="00664225" w:rsidRDefault="00003A6E" w:rsidP="00A155E5">
            <w:pPr>
              <w:jc w:val="center"/>
              <w:rPr>
                <w:rFonts w:cs="Arial"/>
                <w:szCs w:val="22"/>
              </w:rPr>
            </w:pPr>
            <w:r w:rsidRPr="00664225">
              <w:rPr>
                <w:rFonts w:cs="Arial"/>
                <w:szCs w:val="22"/>
              </w:rPr>
              <w:t>Solar</w:t>
            </w:r>
          </w:p>
        </w:tc>
        <w:tc>
          <w:tcPr>
            <w:tcW w:w="926" w:type="dxa"/>
            <w:vAlign w:val="center"/>
          </w:tcPr>
          <w:p w14:paraId="308A457E" w14:textId="77777777" w:rsidR="00003A6E" w:rsidRPr="00664225" w:rsidRDefault="00003A6E" w:rsidP="00A155E5">
            <w:pPr>
              <w:jc w:val="center"/>
              <w:rPr>
                <w:rFonts w:cs="Arial"/>
                <w:szCs w:val="22"/>
              </w:rPr>
            </w:pPr>
            <w:r w:rsidRPr="00664225">
              <w:rPr>
                <w:rFonts w:cs="Arial"/>
                <w:szCs w:val="22"/>
              </w:rPr>
              <w:t>W</w:t>
            </w:r>
            <w:r w:rsidR="00A155E5" w:rsidRPr="00664225">
              <w:rPr>
                <w:rFonts w:cs="Arial"/>
                <w:szCs w:val="22"/>
              </w:rPr>
              <w:t>ind</w:t>
            </w:r>
          </w:p>
        </w:tc>
        <w:tc>
          <w:tcPr>
            <w:tcW w:w="926" w:type="dxa"/>
            <w:vAlign w:val="center"/>
          </w:tcPr>
          <w:p w14:paraId="4398CDD0" w14:textId="77777777" w:rsidR="00003A6E" w:rsidRPr="00664225" w:rsidRDefault="00003A6E" w:rsidP="00A155E5">
            <w:pPr>
              <w:jc w:val="center"/>
              <w:rPr>
                <w:rFonts w:cs="Arial"/>
                <w:szCs w:val="22"/>
              </w:rPr>
            </w:pPr>
            <w:r w:rsidRPr="00664225">
              <w:rPr>
                <w:rFonts w:cs="Arial"/>
                <w:szCs w:val="22"/>
              </w:rPr>
              <w:t>Wave</w:t>
            </w:r>
          </w:p>
        </w:tc>
        <w:tc>
          <w:tcPr>
            <w:tcW w:w="926" w:type="dxa"/>
            <w:vAlign w:val="center"/>
          </w:tcPr>
          <w:p w14:paraId="581C72A3" w14:textId="77777777" w:rsidR="00003A6E" w:rsidRPr="00664225" w:rsidRDefault="00003A6E" w:rsidP="00A155E5">
            <w:pPr>
              <w:jc w:val="center"/>
              <w:rPr>
                <w:rFonts w:cs="Arial"/>
                <w:szCs w:val="22"/>
              </w:rPr>
            </w:pPr>
            <w:r w:rsidRPr="00664225">
              <w:rPr>
                <w:rFonts w:cs="Arial"/>
                <w:szCs w:val="22"/>
              </w:rPr>
              <w:t>Utility power</w:t>
            </w:r>
          </w:p>
        </w:tc>
        <w:tc>
          <w:tcPr>
            <w:tcW w:w="1030" w:type="dxa"/>
            <w:vAlign w:val="center"/>
          </w:tcPr>
          <w:p w14:paraId="5666BB65" w14:textId="77777777" w:rsidR="00003A6E" w:rsidRPr="00664225" w:rsidRDefault="00003A6E" w:rsidP="00A155E5">
            <w:pPr>
              <w:jc w:val="center"/>
              <w:rPr>
                <w:rFonts w:cs="Arial"/>
                <w:szCs w:val="22"/>
              </w:rPr>
            </w:pPr>
            <w:del w:id="2190" w:author="Peter Dobson" w:date="2016-04-13T11:57:00Z">
              <w:r w:rsidRPr="00664225" w:rsidDel="00BB0317">
                <w:rPr>
                  <w:rFonts w:cs="Arial"/>
                  <w:szCs w:val="22"/>
                </w:rPr>
                <w:delText>Primary cell</w:delText>
              </w:r>
            </w:del>
          </w:p>
        </w:tc>
      </w:tr>
      <w:tr w:rsidR="00A155E5" w:rsidRPr="00664225" w14:paraId="0AD02E6E" w14:textId="77777777">
        <w:trPr>
          <w:trHeight w:val="397"/>
          <w:jc w:val="center"/>
        </w:trPr>
        <w:tc>
          <w:tcPr>
            <w:tcW w:w="1568" w:type="dxa"/>
            <w:vAlign w:val="center"/>
          </w:tcPr>
          <w:p w14:paraId="4E93FBC7" w14:textId="77777777" w:rsidR="00003A6E" w:rsidRPr="00664225" w:rsidRDefault="00003A6E" w:rsidP="00003A6E">
            <w:pPr>
              <w:rPr>
                <w:rFonts w:cs="Arial"/>
                <w:szCs w:val="22"/>
              </w:rPr>
            </w:pPr>
            <w:r w:rsidRPr="00664225">
              <w:rPr>
                <w:rFonts w:cs="Arial"/>
                <w:szCs w:val="22"/>
              </w:rPr>
              <w:t>Fuel Cell</w:t>
            </w:r>
          </w:p>
        </w:tc>
        <w:tc>
          <w:tcPr>
            <w:tcW w:w="925" w:type="dxa"/>
            <w:shd w:val="clear" w:color="auto" w:fill="666666"/>
            <w:vAlign w:val="center"/>
          </w:tcPr>
          <w:p w14:paraId="1E2EDCDC" w14:textId="77777777" w:rsidR="00003A6E" w:rsidRPr="00664225" w:rsidRDefault="00003A6E" w:rsidP="00003A6E">
            <w:pPr>
              <w:jc w:val="center"/>
              <w:rPr>
                <w:rFonts w:cs="Arial"/>
                <w:szCs w:val="22"/>
              </w:rPr>
            </w:pPr>
          </w:p>
        </w:tc>
        <w:tc>
          <w:tcPr>
            <w:tcW w:w="1193" w:type="dxa"/>
            <w:vAlign w:val="center"/>
          </w:tcPr>
          <w:p w14:paraId="06DB960D" w14:textId="77777777" w:rsidR="00003A6E" w:rsidRPr="00664225" w:rsidRDefault="00003A6E" w:rsidP="00003A6E">
            <w:pPr>
              <w:jc w:val="center"/>
              <w:rPr>
                <w:rFonts w:cs="Arial"/>
                <w:szCs w:val="22"/>
              </w:rPr>
            </w:pPr>
            <w:r w:rsidRPr="00664225">
              <w:rPr>
                <w:rFonts w:cs="Arial"/>
                <w:szCs w:val="22"/>
              </w:rPr>
              <w:t>0</w:t>
            </w:r>
          </w:p>
        </w:tc>
        <w:tc>
          <w:tcPr>
            <w:tcW w:w="1011" w:type="dxa"/>
            <w:vAlign w:val="center"/>
          </w:tcPr>
          <w:p w14:paraId="3118380E"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092B47EE"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5C733CF1"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4BF5CE54" w14:textId="77777777" w:rsidR="00003A6E" w:rsidRPr="00664225" w:rsidRDefault="00003A6E" w:rsidP="00003A6E">
            <w:pPr>
              <w:jc w:val="center"/>
              <w:rPr>
                <w:rFonts w:cs="Arial"/>
                <w:szCs w:val="22"/>
              </w:rPr>
            </w:pPr>
            <w:r w:rsidRPr="00664225">
              <w:rPr>
                <w:rFonts w:cs="Arial"/>
                <w:szCs w:val="22"/>
              </w:rPr>
              <w:t>++</w:t>
            </w:r>
          </w:p>
        </w:tc>
        <w:tc>
          <w:tcPr>
            <w:tcW w:w="1030" w:type="dxa"/>
            <w:vAlign w:val="center"/>
          </w:tcPr>
          <w:p w14:paraId="2FF9521F" w14:textId="77777777" w:rsidR="00003A6E" w:rsidRPr="00664225" w:rsidRDefault="00003A6E" w:rsidP="00003A6E">
            <w:pPr>
              <w:jc w:val="center"/>
              <w:rPr>
                <w:rFonts w:cs="Arial"/>
                <w:szCs w:val="22"/>
              </w:rPr>
            </w:pPr>
            <w:del w:id="2191" w:author="Peter Dobson" w:date="2016-04-13T11:57:00Z">
              <w:r w:rsidRPr="00664225" w:rsidDel="00BB0317">
                <w:rPr>
                  <w:rFonts w:cs="Arial"/>
                  <w:szCs w:val="22"/>
                </w:rPr>
                <w:delText>0</w:delText>
              </w:r>
            </w:del>
          </w:p>
        </w:tc>
      </w:tr>
      <w:tr w:rsidR="00A155E5" w:rsidRPr="00664225" w14:paraId="0043F449" w14:textId="77777777">
        <w:trPr>
          <w:trHeight w:val="397"/>
          <w:jc w:val="center"/>
        </w:trPr>
        <w:tc>
          <w:tcPr>
            <w:tcW w:w="1568" w:type="dxa"/>
            <w:vAlign w:val="center"/>
          </w:tcPr>
          <w:p w14:paraId="6F91EA28" w14:textId="77777777" w:rsidR="00003A6E" w:rsidRPr="00664225" w:rsidRDefault="00003A6E" w:rsidP="00003A6E">
            <w:pPr>
              <w:rPr>
                <w:rFonts w:cs="Arial"/>
                <w:szCs w:val="22"/>
              </w:rPr>
            </w:pPr>
            <w:r w:rsidRPr="00664225">
              <w:rPr>
                <w:rFonts w:cs="Arial"/>
                <w:szCs w:val="22"/>
              </w:rPr>
              <w:t>Generator</w:t>
            </w:r>
          </w:p>
        </w:tc>
        <w:tc>
          <w:tcPr>
            <w:tcW w:w="925" w:type="dxa"/>
            <w:vAlign w:val="center"/>
          </w:tcPr>
          <w:p w14:paraId="4BD0E336" w14:textId="77777777" w:rsidR="00003A6E" w:rsidRPr="00664225" w:rsidRDefault="00003A6E" w:rsidP="00003A6E">
            <w:pPr>
              <w:jc w:val="center"/>
              <w:rPr>
                <w:rFonts w:cs="Arial"/>
                <w:szCs w:val="22"/>
              </w:rPr>
            </w:pPr>
            <w:r w:rsidRPr="00664225">
              <w:rPr>
                <w:rFonts w:cs="Arial"/>
                <w:szCs w:val="22"/>
              </w:rPr>
              <w:t>0</w:t>
            </w:r>
          </w:p>
        </w:tc>
        <w:tc>
          <w:tcPr>
            <w:tcW w:w="1193" w:type="dxa"/>
            <w:shd w:val="clear" w:color="auto" w:fill="666666"/>
            <w:vAlign w:val="center"/>
          </w:tcPr>
          <w:p w14:paraId="27A97100" w14:textId="77777777" w:rsidR="00003A6E" w:rsidRPr="00664225" w:rsidRDefault="00003A6E" w:rsidP="00003A6E">
            <w:pPr>
              <w:jc w:val="center"/>
              <w:rPr>
                <w:rFonts w:cs="Arial"/>
                <w:szCs w:val="22"/>
              </w:rPr>
            </w:pPr>
          </w:p>
        </w:tc>
        <w:tc>
          <w:tcPr>
            <w:tcW w:w="1011" w:type="dxa"/>
            <w:vAlign w:val="center"/>
          </w:tcPr>
          <w:p w14:paraId="2A60D36F"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5F9C1945"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02826501" w14:textId="77777777" w:rsidR="00003A6E" w:rsidRPr="00664225" w:rsidRDefault="00003A6E" w:rsidP="00003A6E">
            <w:pPr>
              <w:jc w:val="center"/>
              <w:rPr>
                <w:rFonts w:cs="Arial"/>
                <w:szCs w:val="22"/>
              </w:rPr>
            </w:pPr>
            <w:r w:rsidRPr="00664225">
              <w:rPr>
                <w:rFonts w:cs="Arial"/>
                <w:szCs w:val="22"/>
              </w:rPr>
              <w:t>0</w:t>
            </w:r>
          </w:p>
        </w:tc>
        <w:tc>
          <w:tcPr>
            <w:tcW w:w="926" w:type="dxa"/>
            <w:vAlign w:val="center"/>
          </w:tcPr>
          <w:p w14:paraId="5F699148" w14:textId="77777777" w:rsidR="00003A6E" w:rsidRPr="00664225" w:rsidRDefault="00003A6E" w:rsidP="00003A6E">
            <w:pPr>
              <w:jc w:val="center"/>
              <w:rPr>
                <w:rFonts w:cs="Arial"/>
                <w:szCs w:val="22"/>
              </w:rPr>
            </w:pPr>
            <w:r w:rsidRPr="00664225">
              <w:rPr>
                <w:rFonts w:cs="Arial"/>
                <w:szCs w:val="22"/>
              </w:rPr>
              <w:t>++</w:t>
            </w:r>
          </w:p>
        </w:tc>
        <w:tc>
          <w:tcPr>
            <w:tcW w:w="1030" w:type="dxa"/>
            <w:vAlign w:val="center"/>
          </w:tcPr>
          <w:p w14:paraId="6FF760A8" w14:textId="77777777" w:rsidR="00003A6E" w:rsidRPr="00664225" w:rsidRDefault="00003A6E" w:rsidP="00003A6E">
            <w:pPr>
              <w:jc w:val="center"/>
              <w:rPr>
                <w:rFonts w:cs="Arial"/>
                <w:szCs w:val="22"/>
              </w:rPr>
            </w:pPr>
            <w:del w:id="2192" w:author="Peter Dobson" w:date="2016-04-13T11:57:00Z">
              <w:r w:rsidRPr="00664225" w:rsidDel="00BB0317">
                <w:rPr>
                  <w:rFonts w:cs="Arial"/>
                  <w:szCs w:val="22"/>
                </w:rPr>
                <w:delText>0</w:delText>
              </w:r>
            </w:del>
          </w:p>
        </w:tc>
      </w:tr>
      <w:tr w:rsidR="00A155E5" w:rsidRPr="00664225" w14:paraId="6D2959E9" w14:textId="77777777">
        <w:trPr>
          <w:trHeight w:val="397"/>
          <w:jc w:val="center"/>
        </w:trPr>
        <w:tc>
          <w:tcPr>
            <w:tcW w:w="1568" w:type="dxa"/>
            <w:vAlign w:val="center"/>
          </w:tcPr>
          <w:p w14:paraId="49FF53AF" w14:textId="77777777" w:rsidR="00003A6E" w:rsidRPr="00664225" w:rsidRDefault="00003A6E" w:rsidP="00003A6E">
            <w:pPr>
              <w:rPr>
                <w:rFonts w:cs="Arial"/>
                <w:szCs w:val="22"/>
              </w:rPr>
            </w:pPr>
            <w:r w:rsidRPr="00664225">
              <w:rPr>
                <w:rFonts w:cs="Arial"/>
                <w:szCs w:val="22"/>
              </w:rPr>
              <w:t>Solar</w:t>
            </w:r>
          </w:p>
        </w:tc>
        <w:tc>
          <w:tcPr>
            <w:tcW w:w="925" w:type="dxa"/>
            <w:vAlign w:val="center"/>
          </w:tcPr>
          <w:p w14:paraId="633A3F22" w14:textId="77777777" w:rsidR="00003A6E" w:rsidRPr="00664225" w:rsidRDefault="00003A6E" w:rsidP="00003A6E">
            <w:pPr>
              <w:jc w:val="center"/>
              <w:rPr>
                <w:rFonts w:cs="Arial"/>
                <w:szCs w:val="22"/>
              </w:rPr>
            </w:pPr>
            <w:r w:rsidRPr="00664225">
              <w:rPr>
                <w:rFonts w:cs="Arial"/>
                <w:szCs w:val="22"/>
              </w:rPr>
              <w:t>++</w:t>
            </w:r>
          </w:p>
        </w:tc>
        <w:tc>
          <w:tcPr>
            <w:tcW w:w="1193" w:type="dxa"/>
            <w:vAlign w:val="center"/>
          </w:tcPr>
          <w:p w14:paraId="4C94EC6B" w14:textId="77777777" w:rsidR="00003A6E" w:rsidRPr="00664225" w:rsidRDefault="00003A6E" w:rsidP="00003A6E">
            <w:pPr>
              <w:jc w:val="center"/>
              <w:rPr>
                <w:rFonts w:cs="Arial"/>
                <w:szCs w:val="22"/>
              </w:rPr>
            </w:pPr>
            <w:r w:rsidRPr="00664225">
              <w:rPr>
                <w:rFonts w:cs="Arial"/>
                <w:szCs w:val="22"/>
              </w:rPr>
              <w:t>++</w:t>
            </w:r>
          </w:p>
        </w:tc>
        <w:tc>
          <w:tcPr>
            <w:tcW w:w="1011" w:type="dxa"/>
            <w:shd w:val="clear" w:color="auto" w:fill="666666"/>
            <w:vAlign w:val="center"/>
          </w:tcPr>
          <w:p w14:paraId="083EA263" w14:textId="77777777" w:rsidR="00003A6E" w:rsidRPr="00664225" w:rsidRDefault="00003A6E" w:rsidP="00003A6E">
            <w:pPr>
              <w:jc w:val="center"/>
              <w:rPr>
                <w:rFonts w:cs="Arial"/>
                <w:szCs w:val="22"/>
              </w:rPr>
            </w:pPr>
          </w:p>
        </w:tc>
        <w:tc>
          <w:tcPr>
            <w:tcW w:w="926" w:type="dxa"/>
            <w:vAlign w:val="center"/>
          </w:tcPr>
          <w:p w14:paraId="65E85773"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1D6FCC6B"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6501DF17" w14:textId="77777777" w:rsidR="00003A6E" w:rsidRPr="00664225" w:rsidRDefault="00003A6E" w:rsidP="00003A6E">
            <w:pPr>
              <w:jc w:val="center"/>
              <w:rPr>
                <w:rFonts w:cs="Arial"/>
                <w:szCs w:val="22"/>
              </w:rPr>
            </w:pPr>
            <w:r w:rsidRPr="00664225">
              <w:rPr>
                <w:rFonts w:cs="Arial"/>
                <w:szCs w:val="22"/>
              </w:rPr>
              <w:t>+</w:t>
            </w:r>
          </w:p>
        </w:tc>
        <w:tc>
          <w:tcPr>
            <w:tcW w:w="1030" w:type="dxa"/>
            <w:vAlign w:val="center"/>
          </w:tcPr>
          <w:p w14:paraId="13D8545E" w14:textId="77777777" w:rsidR="00003A6E" w:rsidRPr="00664225" w:rsidRDefault="00003A6E" w:rsidP="00003A6E">
            <w:pPr>
              <w:jc w:val="center"/>
              <w:rPr>
                <w:rFonts w:cs="Arial"/>
                <w:szCs w:val="22"/>
              </w:rPr>
            </w:pPr>
            <w:del w:id="2193" w:author="Peter Dobson" w:date="2016-04-13T11:57:00Z">
              <w:r w:rsidRPr="00664225" w:rsidDel="00BB0317">
                <w:rPr>
                  <w:rFonts w:cs="Arial"/>
                  <w:szCs w:val="22"/>
                </w:rPr>
                <w:delText>++</w:delText>
              </w:r>
            </w:del>
          </w:p>
        </w:tc>
      </w:tr>
      <w:tr w:rsidR="00A155E5" w:rsidRPr="00664225" w14:paraId="3E2E939D" w14:textId="77777777">
        <w:trPr>
          <w:trHeight w:val="397"/>
          <w:jc w:val="center"/>
        </w:trPr>
        <w:tc>
          <w:tcPr>
            <w:tcW w:w="1568" w:type="dxa"/>
            <w:vAlign w:val="center"/>
          </w:tcPr>
          <w:p w14:paraId="666B2F96" w14:textId="77777777" w:rsidR="00003A6E" w:rsidRPr="00664225" w:rsidRDefault="00003A6E" w:rsidP="00003A6E">
            <w:pPr>
              <w:rPr>
                <w:rFonts w:cs="Arial"/>
                <w:szCs w:val="22"/>
              </w:rPr>
            </w:pPr>
            <w:r w:rsidRPr="00664225">
              <w:rPr>
                <w:rFonts w:cs="Arial"/>
                <w:szCs w:val="22"/>
              </w:rPr>
              <w:t>Wind</w:t>
            </w:r>
          </w:p>
        </w:tc>
        <w:tc>
          <w:tcPr>
            <w:tcW w:w="925" w:type="dxa"/>
            <w:vAlign w:val="center"/>
          </w:tcPr>
          <w:p w14:paraId="390D75B8" w14:textId="77777777" w:rsidR="00003A6E" w:rsidRPr="00664225" w:rsidRDefault="00003A6E" w:rsidP="00003A6E">
            <w:pPr>
              <w:jc w:val="center"/>
              <w:rPr>
                <w:rFonts w:cs="Arial"/>
                <w:szCs w:val="22"/>
              </w:rPr>
            </w:pPr>
            <w:r w:rsidRPr="00664225">
              <w:rPr>
                <w:rFonts w:cs="Arial"/>
                <w:szCs w:val="22"/>
              </w:rPr>
              <w:t>++</w:t>
            </w:r>
          </w:p>
        </w:tc>
        <w:tc>
          <w:tcPr>
            <w:tcW w:w="1193" w:type="dxa"/>
            <w:vAlign w:val="center"/>
          </w:tcPr>
          <w:p w14:paraId="5469E0B8" w14:textId="77777777" w:rsidR="00003A6E" w:rsidRPr="00664225" w:rsidRDefault="00003A6E" w:rsidP="00003A6E">
            <w:pPr>
              <w:jc w:val="center"/>
              <w:rPr>
                <w:rFonts w:cs="Arial"/>
                <w:szCs w:val="22"/>
              </w:rPr>
            </w:pPr>
            <w:r w:rsidRPr="00664225">
              <w:rPr>
                <w:rFonts w:cs="Arial"/>
                <w:szCs w:val="22"/>
              </w:rPr>
              <w:t>++</w:t>
            </w:r>
          </w:p>
        </w:tc>
        <w:tc>
          <w:tcPr>
            <w:tcW w:w="1011" w:type="dxa"/>
            <w:vAlign w:val="center"/>
          </w:tcPr>
          <w:p w14:paraId="7CDEDA9E" w14:textId="77777777" w:rsidR="00003A6E" w:rsidRPr="00664225" w:rsidRDefault="00003A6E" w:rsidP="00003A6E">
            <w:pPr>
              <w:jc w:val="center"/>
              <w:rPr>
                <w:rFonts w:cs="Arial"/>
                <w:szCs w:val="22"/>
              </w:rPr>
            </w:pPr>
            <w:r w:rsidRPr="00664225">
              <w:rPr>
                <w:rFonts w:cs="Arial"/>
                <w:szCs w:val="22"/>
              </w:rPr>
              <w:t>++</w:t>
            </w:r>
          </w:p>
        </w:tc>
        <w:tc>
          <w:tcPr>
            <w:tcW w:w="926" w:type="dxa"/>
            <w:shd w:val="clear" w:color="auto" w:fill="666666"/>
            <w:vAlign w:val="center"/>
          </w:tcPr>
          <w:p w14:paraId="0C75CF32" w14:textId="77777777" w:rsidR="00003A6E" w:rsidRPr="00664225" w:rsidRDefault="00003A6E" w:rsidP="00003A6E">
            <w:pPr>
              <w:jc w:val="center"/>
              <w:rPr>
                <w:rFonts w:cs="Arial"/>
                <w:szCs w:val="22"/>
              </w:rPr>
            </w:pPr>
          </w:p>
        </w:tc>
        <w:tc>
          <w:tcPr>
            <w:tcW w:w="926" w:type="dxa"/>
            <w:vAlign w:val="center"/>
          </w:tcPr>
          <w:p w14:paraId="1E9A64F1" w14:textId="77777777" w:rsidR="00003A6E" w:rsidRPr="00664225" w:rsidRDefault="00003A6E" w:rsidP="00003A6E">
            <w:pPr>
              <w:jc w:val="center"/>
              <w:rPr>
                <w:rFonts w:cs="Arial"/>
                <w:szCs w:val="22"/>
              </w:rPr>
            </w:pPr>
            <w:r w:rsidRPr="00664225">
              <w:rPr>
                <w:rFonts w:cs="Arial"/>
                <w:szCs w:val="22"/>
              </w:rPr>
              <w:t>0</w:t>
            </w:r>
          </w:p>
        </w:tc>
        <w:tc>
          <w:tcPr>
            <w:tcW w:w="926" w:type="dxa"/>
            <w:vAlign w:val="center"/>
          </w:tcPr>
          <w:p w14:paraId="241F38BC" w14:textId="77777777" w:rsidR="00003A6E" w:rsidRPr="00664225" w:rsidRDefault="00003A6E" w:rsidP="00003A6E">
            <w:pPr>
              <w:jc w:val="center"/>
              <w:rPr>
                <w:rFonts w:cs="Arial"/>
                <w:szCs w:val="22"/>
              </w:rPr>
            </w:pPr>
            <w:r w:rsidRPr="00664225">
              <w:rPr>
                <w:rFonts w:cs="Arial"/>
                <w:szCs w:val="22"/>
              </w:rPr>
              <w:t>+</w:t>
            </w:r>
          </w:p>
        </w:tc>
        <w:tc>
          <w:tcPr>
            <w:tcW w:w="1030" w:type="dxa"/>
            <w:vAlign w:val="center"/>
          </w:tcPr>
          <w:p w14:paraId="5CD04D33" w14:textId="77777777" w:rsidR="00003A6E" w:rsidRPr="00664225" w:rsidRDefault="00003A6E" w:rsidP="00003A6E">
            <w:pPr>
              <w:jc w:val="center"/>
              <w:rPr>
                <w:rFonts w:cs="Arial"/>
                <w:szCs w:val="22"/>
              </w:rPr>
            </w:pPr>
            <w:del w:id="2194" w:author="Peter Dobson" w:date="2016-04-13T11:57:00Z">
              <w:r w:rsidRPr="00664225" w:rsidDel="00BB0317">
                <w:rPr>
                  <w:rFonts w:cs="Arial"/>
                  <w:szCs w:val="22"/>
                </w:rPr>
                <w:delText>+</w:delText>
              </w:r>
            </w:del>
          </w:p>
        </w:tc>
      </w:tr>
      <w:tr w:rsidR="00A155E5" w:rsidRPr="00664225" w14:paraId="7F24B3BB" w14:textId="77777777">
        <w:trPr>
          <w:trHeight w:val="397"/>
          <w:jc w:val="center"/>
        </w:trPr>
        <w:tc>
          <w:tcPr>
            <w:tcW w:w="1568" w:type="dxa"/>
            <w:vAlign w:val="center"/>
          </w:tcPr>
          <w:p w14:paraId="1BE1D211" w14:textId="77777777" w:rsidR="00003A6E" w:rsidRPr="00664225" w:rsidRDefault="00003A6E" w:rsidP="00003A6E">
            <w:pPr>
              <w:rPr>
                <w:rFonts w:cs="Arial"/>
                <w:szCs w:val="22"/>
              </w:rPr>
            </w:pPr>
            <w:r w:rsidRPr="00664225">
              <w:rPr>
                <w:rFonts w:cs="Arial"/>
                <w:szCs w:val="22"/>
              </w:rPr>
              <w:t>Wave</w:t>
            </w:r>
          </w:p>
        </w:tc>
        <w:tc>
          <w:tcPr>
            <w:tcW w:w="925" w:type="dxa"/>
            <w:vAlign w:val="center"/>
          </w:tcPr>
          <w:p w14:paraId="41449C75" w14:textId="77777777" w:rsidR="00003A6E" w:rsidRPr="00664225" w:rsidRDefault="00003A6E" w:rsidP="00003A6E">
            <w:pPr>
              <w:jc w:val="center"/>
              <w:rPr>
                <w:rFonts w:cs="Arial"/>
                <w:szCs w:val="22"/>
              </w:rPr>
            </w:pPr>
            <w:r w:rsidRPr="00664225">
              <w:rPr>
                <w:rFonts w:cs="Arial"/>
                <w:szCs w:val="22"/>
              </w:rPr>
              <w:t>+</w:t>
            </w:r>
          </w:p>
        </w:tc>
        <w:tc>
          <w:tcPr>
            <w:tcW w:w="1193" w:type="dxa"/>
            <w:vAlign w:val="center"/>
          </w:tcPr>
          <w:p w14:paraId="00331CE2" w14:textId="77777777" w:rsidR="00003A6E" w:rsidRPr="00664225" w:rsidRDefault="00003A6E" w:rsidP="00003A6E">
            <w:pPr>
              <w:jc w:val="center"/>
              <w:rPr>
                <w:rFonts w:cs="Arial"/>
                <w:szCs w:val="22"/>
              </w:rPr>
            </w:pPr>
            <w:r w:rsidRPr="00664225">
              <w:rPr>
                <w:rFonts w:cs="Arial"/>
                <w:szCs w:val="22"/>
              </w:rPr>
              <w:t>0</w:t>
            </w:r>
          </w:p>
        </w:tc>
        <w:tc>
          <w:tcPr>
            <w:tcW w:w="1011" w:type="dxa"/>
            <w:vAlign w:val="center"/>
          </w:tcPr>
          <w:p w14:paraId="43E7BE8D"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2C8606C2" w14:textId="77777777" w:rsidR="00003A6E" w:rsidRPr="00664225" w:rsidRDefault="00003A6E" w:rsidP="00003A6E">
            <w:pPr>
              <w:jc w:val="center"/>
              <w:rPr>
                <w:rFonts w:cs="Arial"/>
                <w:szCs w:val="22"/>
              </w:rPr>
            </w:pPr>
            <w:r w:rsidRPr="00664225">
              <w:rPr>
                <w:rFonts w:cs="Arial"/>
                <w:szCs w:val="22"/>
              </w:rPr>
              <w:t>0</w:t>
            </w:r>
          </w:p>
        </w:tc>
        <w:tc>
          <w:tcPr>
            <w:tcW w:w="926" w:type="dxa"/>
            <w:shd w:val="clear" w:color="auto" w:fill="666666"/>
            <w:vAlign w:val="center"/>
          </w:tcPr>
          <w:p w14:paraId="2CBE190B" w14:textId="77777777" w:rsidR="00003A6E" w:rsidRPr="00664225" w:rsidRDefault="00003A6E" w:rsidP="00003A6E">
            <w:pPr>
              <w:jc w:val="center"/>
              <w:rPr>
                <w:rFonts w:cs="Arial"/>
                <w:szCs w:val="22"/>
              </w:rPr>
            </w:pPr>
          </w:p>
        </w:tc>
        <w:tc>
          <w:tcPr>
            <w:tcW w:w="926" w:type="dxa"/>
            <w:vAlign w:val="center"/>
          </w:tcPr>
          <w:p w14:paraId="13D3894D" w14:textId="77777777" w:rsidR="00003A6E" w:rsidRPr="00664225" w:rsidRDefault="00003A6E" w:rsidP="00003A6E">
            <w:pPr>
              <w:jc w:val="center"/>
              <w:rPr>
                <w:rFonts w:cs="Arial"/>
                <w:szCs w:val="22"/>
              </w:rPr>
            </w:pPr>
            <w:r w:rsidRPr="00664225">
              <w:rPr>
                <w:rFonts w:cs="Arial"/>
                <w:szCs w:val="22"/>
              </w:rPr>
              <w:t>0</w:t>
            </w:r>
          </w:p>
        </w:tc>
        <w:tc>
          <w:tcPr>
            <w:tcW w:w="1030" w:type="dxa"/>
            <w:vAlign w:val="center"/>
          </w:tcPr>
          <w:p w14:paraId="3546FB55" w14:textId="77777777" w:rsidR="00003A6E" w:rsidRPr="00664225" w:rsidRDefault="00003A6E" w:rsidP="00003A6E">
            <w:pPr>
              <w:jc w:val="center"/>
              <w:rPr>
                <w:rFonts w:cs="Arial"/>
                <w:szCs w:val="22"/>
              </w:rPr>
            </w:pPr>
            <w:del w:id="2195" w:author="Peter Dobson" w:date="2016-04-13T11:57:00Z">
              <w:r w:rsidRPr="00664225" w:rsidDel="00BB0317">
                <w:rPr>
                  <w:rFonts w:cs="Arial"/>
                  <w:szCs w:val="22"/>
                </w:rPr>
                <w:delText>0</w:delText>
              </w:r>
            </w:del>
          </w:p>
        </w:tc>
      </w:tr>
      <w:tr w:rsidR="00A155E5" w:rsidRPr="00664225" w14:paraId="51758702" w14:textId="77777777">
        <w:trPr>
          <w:trHeight w:val="397"/>
          <w:jc w:val="center"/>
        </w:trPr>
        <w:tc>
          <w:tcPr>
            <w:tcW w:w="1568" w:type="dxa"/>
            <w:vAlign w:val="center"/>
          </w:tcPr>
          <w:p w14:paraId="3E10148E" w14:textId="77777777" w:rsidR="00003A6E" w:rsidRPr="00664225" w:rsidRDefault="00003A6E" w:rsidP="00003A6E">
            <w:pPr>
              <w:rPr>
                <w:rFonts w:cs="Arial"/>
                <w:szCs w:val="22"/>
              </w:rPr>
            </w:pPr>
            <w:r w:rsidRPr="00664225">
              <w:rPr>
                <w:rFonts w:cs="Arial"/>
                <w:szCs w:val="22"/>
              </w:rPr>
              <w:t>Utility power</w:t>
            </w:r>
          </w:p>
        </w:tc>
        <w:tc>
          <w:tcPr>
            <w:tcW w:w="925" w:type="dxa"/>
            <w:vAlign w:val="center"/>
          </w:tcPr>
          <w:p w14:paraId="09F15CBD" w14:textId="77777777" w:rsidR="00003A6E" w:rsidRPr="00664225" w:rsidRDefault="00003A6E" w:rsidP="00003A6E">
            <w:pPr>
              <w:jc w:val="center"/>
              <w:rPr>
                <w:rFonts w:cs="Arial"/>
                <w:szCs w:val="22"/>
              </w:rPr>
            </w:pPr>
            <w:r w:rsidRPr="00664225">
              <w:rPr>
                <w:rFonts w:cs="Arial"/>
                <w:szCs w:val="22"/>
              </w:rPr>
              <w:t>++</w:t>
            </w:r>
          </w:p>
        </w:tc>
        <w:tc>
          <w:tcPr>
            <w:tcW w:w="1193" w:type="dxa"/>
            <w:vAlign w:val="center"/>
          </w:tcPr>
          <w:p w14:paraId="0B7F6746" w14:textId="77777777" w:rsidR="00003A6E" w:rsidRPr="00664225" w:rsidRDefault="00003A6E" w:rsidP="00003A6E">
            <w:pPr>
              <w:jc w:val="center"/>
              <w:rPr>
                <w:rFonts w:cs="Arial"/>
                <w:szCs w:val="22"/>
              </w:rPr>
            </w:pPr>
            <w:r w:rsidRPr="00664225">
              <w:rPr>
                <w:rFonts w:cs="Arial"/>
                <w:szCs w:val="22"/>
              </w:rPr>
              <w:t>++</w:t>
            </w:r>
          </w:p>
        </w:tc>
        <w:tc>
          <w:tcPr>
            <w:tcW w:w="1011" w:type="dxa"/>
            <w:vAlign w:val="center"/>
          </w:tcPr>
          <w:p w14:paraId="31A9AD24"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55640735"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797560E1" w14:textId="77777777" w:rsidR="00003A6E" w:rsidRPr="00664225" w:rsidRDefault="00003A6E" w:rsidP="00003A6E">
            <w:pPr>
              <w:jc w:val="center"/>
              <w:rPr>
                <w:rFonts w:cs="Arial"/>
                <w:szCs w:val="22"/>
              </w:rPr>
            </w:pPr>
            <w:r w:rsidRPr="00664225">
              <w:rPr>
                <w:rFonts w:cs="Arial"/>
                <w:szCs w:val="22"/>
              </w:rPr>
              <w:t>0</w:t>
            </w:r>
          </w:p>
        </w:tc>
        <w:tc>
          <w:tcPr>
            <w:tcW w:w="926" w:type="dxa"/>
            <w:shd w:val="clear" w:color="auto" w:fill="666666"/>
            <w:vAlign w:val="center"/>
          </w:tcPr>
          <w:p w14:paraId="271295C5" w14:textId="77777777" w:rsidR="00003A6E" w:rsidRPr="00664225" w:rsidRDefault="00003A6E" w:rsidP="00003A6E">
            <w:pPr>
              <w:jc w:val="center"/>
              <w:rPr>
                <w:rFonts w:cs="Arial"/>
                <w:szCs w:val="22"/>
              </w:rPr>
            </w:pPr>
          </w:p>
        </w:tc>
        <w:tc>
          <w:tcPr>
            <w:tcW w:w="1030" w:type="dxa"/>
            <w:vAlign w:val="center"/>
          </w:tcPr>
          <w:p w14:paraId="0F086E20" w14:textId="77777777" w:rsidR="00003A6E" w:rsidRPr="00664225" w:rsidRDefault="00003A6E" w:rsidP="00003A6E">
            <w:pPr>
              <w:jc w:val="center"/>
              <w:rPr>
                <w:rFonts w:cs="Arial"/>
                <w:szCs w:val="22"/>
              </w:rPr>
            </w:pPr>
            <w:del w:id="2196" w:author="Peter Dobson" w:date="2016-04-13T11:57:00Z">
              <w:r w:rsidRPr="00664225" w:rsidDel="00BB0317">
                <w:rPr>
                  <w:rFonts w:cs="Arial"/>
                  <w:szCs w:val="22"/>
                </w:rPr>
                <w:delText>+</w:delText>
              </w:r>
            </w:del>
          </w:p>
        </w:tc>
      </w:tr>
      <w:tr w:rsidR="00A155E5" w:rsidRPr="00664225" w14:paraId="54F0BA2C" w14:textId="77777777">
        <w:trPr>
          <w:trHeight w:val="397"/>
          <w:jc w:val="center"/>
        </w:trPr>
        <w:tc>
          <w:tcPr>
            <w:tcW w:w="1568" w:type="dxa"/>
            <w:vAlign w:val="center"/>
          </w:tcPr>
          <w:p w14:paraId="24C93936" w14:textId="77777777" w:rsidR="00003A6E" w:rsidRPr="00664225" w:rsidRDefault="00003A6E" w:rsidP="00003A6E">
            <w:pPr>
              <w:rPr>
                <w:rFonts w:cs="Arial"/>
                <w:szCs w:val="22"/>
              </w:rPr>
            </w:pPr>
            <w:r w:rsidRPr="00664225">
              <w:rPr>
                <w:rFonts w:cs="Arial"/>
                <w:szCs w:val="22"/>
              </w:rPr>
              <w:t>Primary cell</w:t>
            </w:r>
          </w:p>
        </w:tc>
        <w:tc>
          <w:tcPr>
            <w:tcW w:w="925" w:type="dxa"/>
            <w:vAlign w:val="center"/>
          </w:tcPr>
          <w:p w14:paraId="56A48C28" w14:textId="77777777" w:rsidR="00003A6E" w:rsidRPr="00664225" w:rsidRDefault="00003A6E" w:rsidP="00003A6E">
            <w:pPr>
              <w:jc w:val="center"/>
              <w:rPr>
                <w:rFonts w:cs="Arial"/>
                <w:szCs w:val="22"/>
              </w:rPr>
            </w:pPr>
            <w:r w:rsidRPr="00664225">
              <w:rPr>
                <w:rFonts w:cs="Arial"/>
                <w:szCs w:val="22"/>
              </w:rPr>
              <w:t>0</w:t>
            </w:r>
          </w:p>
        </w:tc>
        <w:tc>
          <w:tcPr>
            <w:tcW w:w="1193" w:type="dxa"/>
            <w:vAlign w:val="center"/>
          </w:tcPr>
          <w:p w14:paraId="01A1B593" w14:textId="77777777" w:rsidR="00003A6E" w:rsidRPr="00664225" w:rsidRDefault="00003A6E" w:rsidP="00003A6E">
            <w:pPr>
              <w:jc w:val="center"/>
              <w:rPr>
                <w:rFonts w:cs="Arial"/>
                <w:szCs w:val="22"/>
              </w:rPr>
            </w:pPr>
            <w:r w:rsidRPr="00664225">
              <w:rPr>
                <w:rFonts w:cs="Arial"/>
                <w:szCs w:val="22"/>
              </w:rPr>
              <w:t>0</w:t>
            </w:r>
          </w:p>
        </w:tc>
        <w:tc>
          <w:tcPr>
            <w:tcW w:w="1011" w:type="dxa"/>
            <w:vAlign w:val="center"/>
          </w:tcPr>
          <w:p w14:paraId="33BF701E"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523CECB7" w14:textId="77777777" w:rsidR="00003A6E" w:rsidRPr="00664225" w:rsidRDefault="00003A6E" w:rsidP="00003A6E">
            <w:pPr>
              <w:jc w:val="center"/>
              <w:rPr>
                <w:rFonts w:cs="Arial"/>
                <w:szCs w:val="22"/>
              </w:rPr>
            </w:pPr>
            <w:r w:rsidRPr="00664225">
              <w:rPr>
                <w:rFonts w:cs="Arial"/>
                <w:szCs w:val="22"/>
              </w:rPr>
              <w:t>+</w:t>
            </w:r>
          </w:p>
        </w:tc>
        <w:tc>
          <w:tcPr>
            <w:tcW w:w="926" w:type="dxa"/>
            <w:vAlign w:val="center"/>
          </w:tcPr>
          <w:p w14:paraId="06520835" w14:textId="77777777" w:rsidR="00003A6E" w:rsidRPr="00664225" w:rsidRDefault="00003A6E" w:rsidP="00003A6E">
            <w:pPr>
              <w:jc w:val="center"/>
              <w:rPr>
                <w:rFonts w:cs="Arial"/>
                <w:szCs w:val="22"/>
              </w:rPr>
            </w:pPr>
            <w:r w:rsidRPr="00664225">
              <w:rPr>
                <w:rFonts w:cs="Arial"/>
                <w:szCs w:val="22"/>
              </w:rPr>
              <w:t>0</w:t>
            </w:r>
          </w:p>
        </w:tc>
        <w:tc>
          <w:tcPr>
            <w:tcW w:w="926" w:type="dxa"/>
            <w:vAlign w:val="center"/>
          </w:tcPr>
          <w:p w14:paraId="14117B46" w14:textId="77777777" w:rsidR="00003A6E" w:rsidRPr="00664225" w:rsidRDefault="00003A6E" w:rsidP="00003A6E">
            <w:pPr>
              <w:jc w:val="center"/>
              <w:rPr>
                <w:rFonts w:cs="Arial"/>
                <w:szCs w:val="22"/>
              </w:rPr>
            </w:pPr>
            <w:r w:rsidRPr="00664225">
              <w:rPr>
                <w:rFonts w:cs="Arial"/>
                <w:szCs w:val="22"/>
              </w:rPr>
              <w:t>+</w:t>
            </w:r>
          </w:p>
        </w:tc>
        <w:tc>
          <w:tcPr>
            <w:tcW w:w="1030" w:type="dxa"/>
            <w:shd w:val="clear" w:color="auto" w:fill="666666"/>
            <w:vAlign w:val="center"/>
          </w:tcPr>
          <w:p w14:paraId="7DB2F1BC" w14:textId="77777777" w:rsidR="00003A6E" w:rsidRPr="00664225" w:rsidRDefault="00003A6E" w:rsidP="00003A6E">
            <w:pPr>
              <w:jc w:val="center"/>
              <w:rPr>
                <w:rFonts w:cs="Arial"/>
                <w:szCs w:val="22"/>
              </w:rPr>
            </w:pPr>
          </w:p>
        </w:tc>
      </w:tr>
    </w:tbl>
    <w:p w14:paraId="32231402" w14:textId="77777777" w:rsidR="00003A6E" w:rsidRPr="00664225" w:rsidRDefault="00003A6E" w:rsidP="00A155E5">
      <w:pPr>
        <w:rPr>
          <w:sz w:val="23"/>
          <w:szCs w:val="23"/>
        </w:rPr>
      </w:pPr>
    </w:p>
    <w:p w14:paraId="06C36B65" w14:textId="77777777" w:rsidR="00003A6E" w:rsidRPr="00664225" w:rsidRDefault="00003A6E" w:rsidP="00A155E5">
      <w:pPr>
        <w:spacing w:after="120"/>
        <w:rPr>
          <w:b/>
          <w:sz w:val="23"/>
          <w:szCs w:val="23"/>
          <w:u w:val="single"/>
        </w:rPr>
      </w:pPr>
      <w:r w:rsidRPr="00664225">
        <w:rPr>
          <w:b/>
          <w:sz w:val="23"/>
          <w:szCs w:val="23"/>
          <w:u w:val="single"/>
        </w:rPr>
        <w:t>Key to table:</w:t>
      </w:r>
    </w:p>
    <w:p w14:paraId="11FBACEE" w14:textId="77777777" w:rsidR="00003A6E" w:rsidRPr="00664225" w:rsidRDefault="00003A6E" w:rsidP="00A155E5">
      <w:pPr>
        <w:rPr>
          <w:b/>
          <w:sz w:val="23"/>
          <w:szCs w:val="23"/>
        </w:rPr>
      </w:pPr>
      <w:r w:rsidRPr="00664225">
        <w:rPr>
          <w:b/>
          <w:sz w:val="23"/>
          <w:szCs w:val="23"/>
        </w:rPr>
        <w:t>++ - Preferred</w:t>
      </w:r>
    </w:p>
    <w:p w14:paraId="7F25D284" w14:textId="77777777" w:rsidR="00003A6E" w:rsidRPr="00664225" w:rsidRDefault="00003A6E" w:rsidP="00A155E5">
      <w:pPr>
        <w:rPr>
          <w:b/>
          <w:sz w:val="23"/>
          <w:szCs w:val="23"/>
        </w:rPr>
      </w:pPr>
      <w:r w:rsidRPr="00664225">
        <w:rPr>
          <w:sz w:val="23"/>
          <w:szCs w:val="23"/>
        </w:rPr>
        <w:t xml:space="preserve"> </w:t>
      </w:r>
      <w:r w:rsidRPr="00664225">
        <w:rPr>
          <w:b/>
          <w:sz w:val="23"/>
          <w:szCs w:val="23"/>
        </w:rPr>
        <w:t>+ - Recommended</w:t>
      </w:r>
    </w:p>
    <w:p w14:paraId="690A0AA9" w14:textId="77777777" w:rsidR="00003A6E" w:rsidRPr="00664225" w:rsidRDefault="00003A6E" w:rsidP="00A155E5">
      <w:pPr>
        <w:rPr>
          <w:sz w:val="23"/>
          <w:szCs w:val="23"/>
        </w:rPr>
      </w:pPr>
      <w:r w:rsidRPr="00664225">
        <w:rPr>
          <w:b/>
          <w:sz w:val="23"/>
          <w:szCs w:val="23"/>
        </w:rPr>
        <w:t xml:space="preserve"> 0 </w:t>
      </w:r>
      <w:r w:rsidR="00132B50" w:rsidRPr="00664225">
        <w:rPr>
          <w:b/>
          <w:sz w:val="23"/>
          <w:szCs w:val="23"/>
        </w:rPr>
        <w:t>-</w:t>
      </w:r>
      <w:r w:rsidRPr="00664225">
        <w:rPr>
          <w:b/>
          <w:sz w:val="23"/>
          <w:szCs w:val="23"/>
        </w:rPr>
        <w:t xml:space="preserve"> Not Recommended</w:t>
      </w:r>
    </w:p>
    <w:p w14:paraId="4147E736" w14:textId="77777777" w:rsidR="00A55740" w:rsidRDefault="00BB0317" w:rsidP="00A155E5">
      <w:pPr>
        <w:pStyle w:val="Heading1"/>
        <w:rPr>
          <w:ins w:id="2197" w:author="Peter Dobson" w:date="2016-04-13T12:05:00Z"/>
        </w:rPr>
      </w:pPr>
      <w:bookmarkStart w:id="2198" w:name="_Toc448313631"/>
      <w:bookmarkStart w:id="2199" w:name="_Toc211340506"/>
      <w:bookmarkStart w:id="2200" w:name="_Toc225673173"/>
      <w:ins w:id="2201" w:author="Peter Dobson" w:date="2016-04-13T11:52:00Z">
        <w:r>
          <w:t>Energy Source Selection</w:t>
        </w:r>
      </w:ins>
      <w:bookmarkEnd w:id="2198"/>
    </w:p>
    <w:p w14:paraId="7E7DD915" w14:textId="77777777" w:rsidR="006E022A" w:rsidRDefault="006E022A">
      <w:pPr>
        <w:pStyle w:val="Heading2"/>
        <w:rPr>
          <w:ins w:id="2202" w:author="Peter Dobson" w:date="2016-04-13T12:17:00Z"/>
        </w:rPr>
        <w:pPrChange w:id="2203" w:author="Peter Dobson" w:date="2016-04-13T12:05:00Z">
          <w:pPr>
            <w:pStyle w:val="Heading1"/>
          </w:pPr>
        </w:pPrChange>
      </w:pPr>
      <w:bookmarkStart w:id="2204" w:name="_Toc448313632"/>
      <w:ins w:id="2205" w:author="Peter Dobson" w:date="2016-04-13T12:05:00Z">
        <w:r>
          <w:rPr>
            <w:lang w:eastAsia="de-DE"/>
          </w:rPr>
          <w:t>Health, Safety and Environmental Considerations</w:t>
        </w:r>
      </w:ins>
      <w:bookmarkEnd w:id="2204"/>
    </w:p>
    <w:p w14:paraId="3CFDEBFF" w14:textId="77777777" w:rsidR="00AE4947" w:rsidRDefault="00AE4947">
      <w:pPr>
        <w:pStyle w:val="Heading2"/>
        <w:rPr>
          <w:ins w:id="2206" w:author="Peter Dobson" w:date="2016-04-13T12:18:00Z"/>
        </w:rPr>
        <w:pPrChange w:id="2207" w:author="Peter Dobson" w:date="2016-04-13T12:18:00Z">
          <w:pPr>
            <w:pStyle w:val="Heading1"/>
          </w:pPr>
        </w:pPrChange>
      </w:pPr>
      <w:bookmarkStart w:id="2208" w:name="_Toc448313633"/>
      <w:ins w:id="2209" w:author="Peter Dobson" w:date="2016-04-13T12:17:00Z">
        <w:r>
          <w:rPr>
            <w:lang w:eastAsia="de-DE"/>
          </w:rPr>
          <w:t xml:space="preserve">Energy Generation </w:t>
        </w:r>
      </w:ins>
      <w:ins w:id="2210" w:author="Peter Dobson" w:date="2016-04-13T12:18:00Z">
        <w:r>
          <w:rPr>
            <w:lang w:eastAsia="de-DE"/>
          </w:rPr>
          <w:t>Profile</w:t>
        </w:r>
        <w:bookmarkEnd w:id="2208"/>
      </w:ins>
    </w:p>
    <w:p w14:paraId="745368BB" w14:textId="77777777" w:rsidR="00AE4947" w:rsidRDefault="00AE4947">
      <w:pPr>
        <w:pStyle w:val="Heading2"/>
        <w:rPr>
          <w:ins w:id="2211" w:author="Peter Dobson" w:date="2016-04-13T12:19:00Z"/>
        </w:rPr>
        <w:pPrChange w:id="2212" w:author="Peter Dobson" w:date="2016-04-13T12:19:00Z">
          <w:pPr>
            <w:pStyle w:val="Heading1"/>
          </w:pPr>
        </w:pPrChange>
      </w:pPr>
      <w:bookmarkStart w:id="2213" w:name="_Toc448313634"/>
      <w:ins w:id="2214" w:author="Peter Dobson" w:date="2016-04-13T12:18:00Z">
        <w:r>
          <w:rPr>
            <w:lang w:eastAsia="de-DE"/>
          </w:rPr>
          <w:t>Operational Restrictions</w:t>
        </w:r>
      </w:ins>
      <w:bookmarkEnd w:id="2213"/>
    </w:p>
    <w:p w14:paraId="3EE5B8A2" w14:textId="77777777" w:rsidR="00AE4947" w:rsidRPr="00A2685B" w:rsidRDefault="00AE4947">
      <w:pPr>
        <w:pStyle w:val="BodyText"/>
        <w:rPr>
          <w:ins w:id="2215" w:author="Peter Dobson" w:date="2016-04-13T11:52:00Z"/>
        </w:rPr>
        <w:pPrChange w:id="2216" w:author="Peter Dobson" w:date="2016-04-13T12:18:00Z">
          <w:pPr>
            <w:pStyle w:val="Heading1"/>
          </w:pPr>
        </w:pPrChange>
      </w:pPr>
      <w:ins w:id="2217" w:author="Peter Dobson" w:date="2016-04-13T12:19:00Z">
        <w:r>
          <w:rPr>
            <w:lang w:eastAsia="de-DE"/>
          </w:rPr>
          <w:t>Think ventilation for generators, load management, etc.</w:t>
        </w:r>
      </w:ins>
    </w:p>
    <w:p w14:paraId="0DE8EB82" w14:textId="77777777" w:rsidR="00BB0317" w:rsidRPr="00BB0317" w:rsidRDefault="00BB0317">
      <w:pPr>
        <w:pStyle w:val="Heading1"/>
        <w:rPr>
          <w:ins w:id="2218" w:author="Peter Dobson" w:date="2016-04-13T11:52:00Z"/>
        </w:rPr>
      </w:pPr>
      <w:bookmarkStart w:id="2219" w:name="_Toc448313635"/>
      <w:ins w:id="2220" w:author="Peter Dobson" w:date="2016-04-13T11:53:00Z">
        <w:r>
          <w:t>Energy Regulation</w:t>
        </w:r>
      </w:ins>
      <w:bookmarkEnd w:id="2219"/>
    </w:p>
    <w:p w14:paraId="3B9F86BC" w14:textId="77777777" w:rsidR="00003A6E" w:rsidRPr="00664225" w:rsidRDefault="00003A6E" w:rsidP="00A155E5">
      <w:pPr>
        <w:pStyle w:val="Heading1"/>
      </w:pPr>
      <w:bookmarkStart w:id="2221" w:name="_Toc448313636"/>
      <w:r w:rsidRPr="00664225">
        <w:t>Lightning/surge Protection</w:t>
      </w:r>
      <w:bookmarkEnd w:id="2199"/>
      <w:bookmarkEnd w:id="2200"/>
      <w:bookmarkEnd w:id="2221"/>
    </w:p>
    <w:p w14:paraId="7200B016" w14:textId="77777777" w:rsidR="00003A6E" w:rsidRPr="00664225" w:rsidRDefault="00003A6E" w:rsidP="00A155E5">
      <w:pPr>
        <w:pStyle w:val="BodyText"/>
      </w:pPr>
      <w:r w:rsidRPr="00664225">
        <w:t xml:space="preserve">To protect a power system against destructive electrical surges such as lightning strikes, lightning protection should be considered. </w:t>
      </w:r>
      <w:r w:rsidR="00F20320">
        <w:t xml:space="preserve"> </w:t>
      </w:r>
      <w:r w:rsidR="00F20320" w:rsidRPr="005F4A69">
        <w:rPr>
          <w:highlight w:val="yellow"/>
          <w:rPrChange w:id="2222" w:author="Peter Dobson" w:date="2016-04-13T11:34:00Z">
            <w:rPr/>
          </w:rPrChange>
        </w:rPr>
        <w:t>IALA Guideline 1012</w:t>
      </w:r>
      <w:r w:rsidRPr="005F4A69">
        <w:rPr>
          <w:highlight w:val="yellow"/>
          <w:rPrChange w:id="2223" w:author="Peter Dobson" w:date="2016-04-13T11:34:00Z">
            <w:rPr/>
          </w:rPrChange>
        </w:rPr>
        <w:t xml:space="preserve"> on Protection of Lighthouses and AtoN against Damage from Lightning, June 2000</w:t>
      </w:r>
      <w:r w:rsidRPr="00664225">
        <w:t>, refer.</w:t>
      </w:r>
    </w:p>
    <w:p w14:paraId="1F703B5F" w14:textId="77777777" w:rsidR="00003A6E" w:rsidRPr="00664225" w:rsidRDefault="00003A6E" w:rsidP="00A155E5">
      <w:pPr>
        <w:pStyle w:val="BodyText"/>
      </w:pPr>
      <w:r w:rsidRPr="00664225">
        <w:t>Over</w:t>
      </w:r>
      <w:r w:rsidR="00A155E5" w:rsidRPr="00664225">
        <w:t>-</w:t>
      </w:r>
      <w:r w:rsidRPr="00664225">
        <w:t>voltage arrester devices should be used to increase the protection of the system.</w:t>
      </w:r>
    </w:p>
    <w:p w14:paraId="2FA27D43" w14:textId="77777777" w:rsidR="00003A6E" w:rsidRPr="00664225" w:rsidRDefault="00003A6E" w:rsidP="00A155E5">
      <w:pPr>
        <w:pStyle w:val="Heading1"/>
      </w:pPr>
      <w:bookmarkStart w:id="2224" w:name="_Toc211340507"/>
      <w:bookmarkStart w:id="2225" w:name="_Toc225673174"/>
      <w:bookmarkStart w:id="2226" w:name="_Toc448313637"/>
      <w:r w:rsidRPr="00664225">
        <w:t>Installation</w:t>
      </w:r>
      <w:bookmarkEnd w:id="2224"/>
      <w:bookmarkEnd w:id="2225"/>
      <w:bookmarkEnd w:id="2226"/>
    </w:p>
    <w:p w14:paraId="07AC2D57" w14:textId="77777777" w:rsidR="00003A6E" w:rsidRPr="00664225" w:rsidRDefault="00003A6E" w:rsidP="002C0934">
      <w:pPr>
        <w:pStyle w:val="Heading2"/>
      </w:pPr>
      <w:bookmarkStart w:id="2227" w:name="_Toc211340508"/>
      <w:bookmarkStart w:id="2228" w:name="_Toc225673175"/>
      <w:bookmarkStart w:id="2229" w:name="_Toc448313638"/>
      <w:r w:rsidRPr="00664225">
        <w:t>General</w:t>
      </w:r>
      <w:bookmarkEnd w:id="2227"/>
      <w:bookmarkEnd w:id="2228"/>
      <w:bookmarkEnd w:id="2229"/>
    </w:p>
    <w:p w14:paraId="73540658" w14:textId="77777777" w:rsidR="00003A6E" w:rsidRPr="00664225" w:rsidRDefault="00003A6E" w:rsidP="002C0934">
      <w:pPr>
        <w:pStyle w:val="Heading3"/>
      </w:pPr>
      <w:bookmarkStart w:id="2230" w:name="_Toc211340509"/>
      <w:bookmarkStart w:id="2231" w:name="_Toc225673176"/>
      <w:bookmarkStart w:id="2232" w:name="_Toc448313639"/>
      <w:r w:rsidRPr="00664225">
        <w:t>Electrical Connections</w:t>
      </w:r>
      <w:bookmarkEnd w:id="2230"/>
      <w:bookmarkEnd w:id="2231"/>
      <w:bookmarkEnd w:id="2232"/>
    </w:p>
    <w:p w14:paraId="79845075" w14:textId="77777777" w:rsidR="00003A6E" w:rsidRPr="00664225" w:rsidRDefault="00003A6E" w:rsidP="00A155E5">
      <w:pPr>
        <w:pStyle w:val="BodyText"/>
      </w:pPr>
      <w:r w:rsidRPr="00664225">
        <w:t xml:space="preserve">Cables with a low AWG number equivalent to high cross section area (csa)(mm2) should be used to have a reduced resistance and a sufficient mechanical strength. </w:t>
      </w:r>
      <w:r w:rsidR="00A155E5" w:rsidRPr="00664225">
        <w:t xml:space="preserve"> </w:t>
      </w:r>
      <w:r w:rsidRPr="00664225">
        <w:t xml:space="preserve">Cables should be suitable for UV and the marine environment. </w:t>
      </w:r>
      <w:r w:rsidR="00A155E5" w:rsidRPr="00664225">
        <w:t xml:space="preserve"> </w:t>
      </w:r>
      <w:r w:rsidRPr="00664225">
        <w:t>The conductors would be better protected by pl</w:t>
      </w:r>
      <w:r w:rsidR="00A155E5" w:rsidRPr="00664225">
        <w:t>ating, e.g. tinned copper wire.</w:t>
      </w:r>
    </w:p>
    <w:p w14:paraId="640F8752" w14:textId="77777777" w:rsidR="00003A6E" w:rsidRPr="00664225" w:rsidRDefault="00003A6E" w:rsidP="00A155E5">
      <w:pPr>
        <w:pStyle w:val="BodyText"/>
      </w:pPr>
      <w:r w:rsidRPr="00664225">
        <w:t xml:space="preserve">In PV systems, some manufacturers supply their modules with waterproof junction boxes attached to the back. </w:t>
      </w:r>
      <w:r w:rsidR="00A155E5" w:rsidRPr="00664225">
        <w:t xml:space="preserve"> </w:t>
      </w:r>
      <w:r w:rsidRPr="00664225">
        <w:t>For modules with flying leads, care should be taken to properly secure the flying lead, and to ensure that no excessive mechanical load is placed on the lead at the point where it enters the modu</w:t>
      </w:r>
      <w:r w:rsidR="00A155E5" w:rsidRPr="00664225">
        <w:t>le.</w:t>
      </w:r>
    </w:p>
    <w:p w14:paraId="42C74781" w14:textId="77777777" w:rsidR="00003A6E" w:rsidRPr="005F4A69" w:rsidRDefault="00003A6E" w:rsidP="002C0934">
      <w:pPr>
        <w:pStyle w:val="Heading2"/>
        <w:rPr>
          <w:highlight w:val="yellow"/>
          <w:rPrChange w:id="2233" w:author="Peter Dobson" w:date="2016-04-13T11:42:00Z">
            <w:rPr/>
          </w:rPrChange>
        </w:rPr>
      </w:pPr>
      <w:bookmarkStart w:id="2234" w:name="_Toc211340510"/>
      <w:bookmarkStart w:id="2235" w:name="_Toc225673177"/>
      <w:bookmarkStart w:id="2236" w:name="_Toc448313640"/>
      <w:commentRangeStart w:id="2237"/>
      <w:r w:rsidRPr="005F4A69">
        <w:rPr>
          <w:highlight w:val="yellow"/>
          <w:rPrChange w:id="2238" w:author="Peter Dobson" w:date="2016-04-13T11:42:00Z">
            <w:rPr/>
          </w:rPrChange>
        </w:rPr>
        <w:lastRenderedPageBreak/>
        <w:t>Installation</w:t>
      </w:r>
      <w:bookmarkEnd w:id="2234"/>
      <w:bookmarkEnd w:id="2235"/>
      <w:commentRangeEnd w:id="2237"/>
      <w:r w:rsidR="005F4A69" w:rsidRPr="005F4A69">
        <w:rPr>
          <w:rStyle w:val="CommentReference"/>
          <w:b w:val="0"/>
          <w:highlight w:val="yellow"/>
          <w:lang w:eastAsia="de-DE"/>
          <w:rPrChange w:id="2239" w:author="Peter Dobson" w:date="2016-04-13T11:42:00Z">
            <w:rPr>
              <w:rStyle w:val="CommentReference"/>
              <w:b w:val="0"/>
              <w:lang w:eastAsia="de-DE"/>
            </w:rPr>
          </w:rPrChange>
        </w:rPr>
        <w:commentReference w:id="2237"/>
      </w:r>
      <w:bookmarkEnd w:id="2236"/>
    </w:p>
    <w:p w14:paraId="720EFD39" w14:textId="77777777" w:rsidR="00003A6E" w:rsidRPr="00664225" w:rsidRDefault="00003A6E" w:rsidP="002C0934">
      <w:pPr>
        <w:pStyle w:val="Heading3"/>
      </w:pPr>
      <w:bookmarkStart w:id="2240" w:name="_Toc225673178"/>
      <w:bookmarkStart w:id="2241" w:name="_Toc448313641"/>
      <w:r w:rsidRPr="00664225">
        <w:t>General</w:t>
      </w:r>
      <w:bookmarkEnd w:id="2240"/>
      <w:bookmarkEnd w:id="2241"/>
    </w:p>
    <w:p w14:paraId="441559FC" w14:textId="77777777" w:rsidR="00003A6E" w:rsidRPr="00664225" w:rsidRDefault="00003A6E" w:rsidP="00A155E5">
      <w:pPr>
        <w:pStyle w:val="BodyText"/>
      </w:pPr>
      <w:r w:rsidRPr="00664225">
        <w:t>Prevention against galvanic corrosion between dissimilar metals (frame/structure) using insulators or stand-offs is recommended.</w:t>
      </w:r>
      <w:r w:rsidR="00A155E5" w:rsidRPr="00664225">
        <w:t xml:space="preserve"> </w:t>
      </w:r>
      <w:r w:rsidRPr="00664225">
        <w:t xml:space="preserve"> Devices (special screws or nuts, welded pieces, etc.) to dissuade thieves from removing equipment </w:t>
      </w:r>
      <w:r w:rsidR="00A155E5" w:rsidRPr="00664225">
        <w:t>are</w:t>
      </w:r>
      <w:r w:rsidRPr="00664225">
        <w:t xml:space="preserve"> recommended</w:t>
      </w:r>
      <w:r w:rsidR="00A155E5" w:rsidRPr="00664225">
        <w:t>,</w:t>
      </w:r>
      <w:r w:rsidRPr="00664225">
        <w:t xml:space="preserve"> as well as a notice board indicating the importance of the installation for maritime safety.</w:t>
      </w:r>
    </w:p>
    <w:p w14:paraId="0229F024" w14:textId="77777777" w:rsidR="00003A6E" w:rsidRPr="00664225" w:rsidRDefault="00003A6E" w:rsidP="00A155E5">
      <w:pPr>
        <w:pStyle w:val="BodyText"/>
      </w:pPr>
      <w:r w:rsidRPr="00664225">
        <w:t>For PV systems, care should be taken at installation to see that the mounting hardw</w:t>
      </w:r>
      <w:r w:rsidR="00681860" w:rsidRPr="00664225">
        <w:t>are does not stress the module.</w:t>
      </w:r>
    </w:p>
    <w:p w14:paraId="1DEE5585" w14:textId="77777777" w:rsidR="00003A6E" w:rsidRPr="00664225" w:rsidRDefault="00003A6E" w:rsidP="00A155E5">
      <w:pPr>
        <w:pStyle w:val="BodyText"/>
      </w:pPr>
      <w:r w:rsidRPr="00664225">
        <w:t xml:space="preserve">Also, care should be taken with total or partial shadowing of the modules during the day or any season. </w:t>
      </w:r>
      <w:r w:rsidR="00681860" w:rsidRPr="00664225">
        <w:t xml:space="preserve"> </w:t>
      </w:r>
      <w:r w:rsidRPr="00664225">
        <w:t xml:space="preserve">Attention should be paid to growing trees, grass, and other equipment. </w:t>
      </w:r>
      <w:r w:rsidR="00681860" w:rsidRPr="00664225">
        <w:t xml:space="preserve"> </w:t>
      </w:r>
      <w:r w:rsidRPr="00664225">
        <w:t>Note that shadowing of one cell in a module will cause the output from all the cells in that series string to be partially or totally lost.</w:t>
      </w:r>
    </w:p>
    <w:p w14:paraId="5B538AE3" w14:textId="77777777" w:rsidR="00003A6E" w:rsidRPr="00664225" w:rsidRDefault="00657C98" w:rsidP="00681860">
      <w:pPr>
        <w:pStyle w:val="Heading3"/>
      </w:pPr>
      <w:bookmarkStart w:id="2242" w:name="_Toc225673179"/>
      <w:bookmarkStart w:id="2243" w:name="_Toc448313642"/>
      <w:r w:rsidRPr="00664225">
        <w:t>Details</w:t>
      </w:r>
      <w:r w:rsidR="00003A6E" w:rsidRPr="00664225">
        <w:t xml:space="preserve"> for PV systems</w:t>
      </w:r>
      <w:bookmarkEnd w:id="2242"/>
      <w:bookmarkEnd w:id="2243"/>
    </w:p>
    <w:p w14:paraId="2F040075" w14:textId="77777777" w:rsidR="00003A6E" w:rsidRPr="00664225" w:rsidRDefault="00003A6E" w:rsidP="00681860">
      <w:pPr>
        <w:pStyle w:val="Heading4"/>
      </w:pPr>
      <w:r w:rsidRPr="00664225">
        <w:t>Protection from Bird Fouling</w:t>
      </w:r>
    </w:p>
    <w:p w14:paraId="479241C0" w14:textId="77777777" w:rsidR="00003A6E" w:rsidRPr="00664225" w:rsidRDefault="00003A6E" w:rsidP="00681860">
      <w:pPr>
        <w:pStyle w:val="BodyText"/>
      </w:pPr>
      <w:r w:rsidRPr="00664225">
        <w:t xml:space="preserve">In some areas birds cause real problems by fouling modules. </w:t>
      </w:r>
      <w:r w:rsidR="00681860" w:rsidRPr="00664225">
        <w:t xml:space="preserve"> </w:t>
      </w:r>
      <w:r w:rsidRPr="00664225">
        <w:t xml:space="preserve">A great number of devices have been designed but none are totally effective, and bird spikes (plastic or metal) are preferred. </w:t>
      </w:r>
      <w:r w:rsidR="00681860" w:rsidRPr="00664225">
        <w:t xml:space="preserve"> </w:t>
      </w:r>
      <w:r w:rsidRPr="00664225">
        <w:t xml:space="preserve">Devices working at some places don’t work at others. </w:t>
      </w:r>
      <w:r w:rsidR="00681860" w:rsidRPr="00664225">
        <w:t xml:space="preserve"> </w:t>
      </w:r>
      <w:r w:rsidRPr="00664225">
        <w:t xml:space="preserve">Vertical modules reduce the problem, but in some cases, imply over sizing. </w:t>
      </w:r>
      <w:r w:rsidR="00681860" w:rsidRPr="00664225">
        <w:t xml:space="preserve"> </w:t>
      </w:r>
      <w:r w:rsidRPr="00664225">
        <w:t>The hazards presented to servicing personnel by metal bird spikes should be considered.</w:t>
      </w:r>
    </w:p>
    <w:p w14:paraId="50F133E6" w14:textId="77777777" w:rsidR="00003A6E" w:rsidRPr="00664225" w:rsidRDefault="00003A6E" w:rsidP="00681860">
      <w:pPr>
        <w:pStyle w:val="Heading4"/>
      </w:pPr>
      <w:r w:rsidRPr="00664225">
        <w:t>Mechanical Protection</w:t>
      </w:r>
    </w:p>
    <w:p w14:paraId="5060CD87" w14:textId="77777777" w:rsidR="00003A6E" w:rsidRPr="00664225" w:rsidRDefault="00003A6E" w:rsidP="00681860">
      <w:pPr>
        <w:pStyle w:val="BodyText"/>
      </w:pPr>
      <w:r w:rsidRPr="00664225">
        <w:t>Protection to reduce the effect of wave impact, storms, vandalism, theft, and buoy-handling, is generally required.</w:t>
      </w:r>
      <w:r w:rsidR="00681860" w:rsidRPr="00664225">
        <w:t xml:space="preserve"> </w:t>
      </w:r>
      <w:r w:rsidRPr="00664225">
        <w:t xml:space="preserve"> Vertical mounting of the modules on a floating AtoN reduces the vulnerability of the modules but affects the performance of the solar panel</w:t>
      </w:r>
      <w:r w:rsidR="00681860" w:rsidRPr="00664225">
        <w:t>.</w:t>
      </w:r>
    </w:p>
    <w:p w14:paraId="2CB99F1E" w14:textId="77777777" w:rsidR="00003A6E" w:rsidRPr="00664225" w:rsidRDefault="00003A6E" w:rsidP="00681860">
      <w:pPr>
        <w:pStyle w:val="BodyText"/>
      </w:pPr>
      <w:r w:rsidRPr="00664225">
        <w:t xml:space="preserve">Metal backing behind the modules, and a clear front cover over the modules might reduce the effect of vandalism, but generally a front cover affects the efficiency because of lower transmission. </w:t>
      </w:r>
      <w:r w:rsidR="00681860" w:rsidRPr="00664225">
        <w:t xml:space="preserve"> </w:t>
      </w:r>
      <w:r w:rsidRPr="00664225">
        <w:t>This effect will increase if the cover is not self-cleaning.  Metal backing may protect modules that have resin on the back, from bird pecki</w:t>
      </w:r>
      <w:r w:rsidR="00681860" w:rsidRPr="00664225">
        <w:t>ng.</w:t>
      </w:r>
    </w:p>
    <w:p w14:paraId="681A0B07" w14:textId="77777777" w:rsidR="00003A6E" w:rsidRPr="00664225" w:rsidRDefault="00003A6E" w:rsidP="00681860">
      <w:pPr>
        <w:pStyle w:val="Heading4"/>
      </w:pPr>
      <w:r w:rsidRPr="00664225">
        <w:t>Tilt Angle of the Module</w:t>
      </w:r>
    </w:p>
    <w:p w14:paraId="4A25F02C" w14:textId="77777777" w:rsidR="00003A6E" w:rsidRPr="00664225" w:rsidRDefault="00003A6E" w:rsidP="00681860">
      <w:pPr>
        <w:pStyle w:val="BodyText"/>
      </w:pPr>
      <w:r w:rsidRPr="00664225">
        <w:t xml:space="preserve">For fixed installations, the solar array should face the equator. </w:t>
      </w:r>
      <w:r w:rsidR="00681860" w:rsidRPr="00664225">
        <w:t xml:space="preserve"> </w:t>
      </w:r>
      <w:r w:rsidRPr="00664225">
        <w:t xml:space="preserve">The modules are generally mounted so that the angle between the module and the horizontal varies from being equal to the latitude angle at low latitudes, to the latitude angle plus 20 degrees at high latitudes. </w:t>
      </w:r>
      <w:r w:rsidR="00681860" w:rsidRPr="00664225">
        <w:t xml:space="preserve"> </w:t>
      </w:r>
      <w:r w:rsidRPr="00664225">
        <w:t>To minimise the effects of bird fouling (even with bird protection) and dirt deposits, it is better not to have horizontal modules and tilting should never be less than 20 degrees.</w:t>
      </w:r>
    </w:p>
    <w:p w14:paraId="2C7B9FA7" w14:textId="77777777" w:rsidR="00003A6E" w:rsidRPr="00664225" w:rsidRDefault="00003A6E" w:rsidP="00681860">
      <w:pPr>
        <w:pStyle w:val="BodyText"/>
      </w:pPr>
      <w:r w:rsidRPr="00664225">
        <w:t xml:space="preserve">On floating AtoNs, where the orientation of the modules is random, modules are usually distributed around the vertical axis of the buoy (2 at 180°, 3 at 120° etc). </w:t>
      </w:r>
      <w:r w:rsidR="00681860" w:rsidRPr="00664225">
        <w:t xml:space="preserve"> </w:t>
      </w:r>
      <w:r w:rsidRPr="00664225">
        <w:t xml:space="preserve">Modules mounted at a steep angle, or even vertically, make automatic washing of salt or bird fouling by rain or sea spray more efficient. </w:t>
      </w:r>
      <w:r w:rsidR="00681860" w:rsidRPr="00664225">
        <w:t xml:space="preserve"> </w:t>
      </w:r>
      <w:r w:rsidRPr="00664225">
        <w:t>This can</w:t>
      </w:r>
      <w:r w:rsidR="00681860" w:rsidRPr="00664225">
        <w:t xml:space="preserve"> also</w:t>
      </w:r>
      <w:r w:rsidRPr="00664225">
        <w:t xml:space="preserve"> make integrati</w:t>
      </w:r>
      <w:r w:rsidR="00681860" w:rsidRPr="00664225">
        <w:t>on in the superstructure easier</w:t>
      </w:r>
      <w:r w:rsidRPr="00664225">
        <w:t xml:space="preserve"> and protection from damage more effective.</w:t>
      </w:r>
      <w:r w:rsidR="00681860" w:rsidRPr="00664225">
        <w:t xml:space="preserve"> </w:t>
      </w:r>
      <w:r w:rsidRPr="00664225">
        <w:t xml:space="preserve"> The loss of energy at such mounting angles is partially compensated by reflection from the water surface. </w:t>
      </w:r>
      <w:r w:rsidR="00681860" w:rsidRPr="00664225">
        <w:t xml:space="preserve"> </w:t>
      </w:r>
      <w:r w:rsidRPr="00664225">
        <w:t xml:space="preserve">Some authorities have a policy of mounting single modules horizontally above the lantern on buoys. </w:t>
      </w:r>
      <w:r w:rsidR="00681860" w:rsidRPr="00664225">
        <w:t xml:space="preserve"> </w:t>
      </w:r>
      <w:r w:rsidRPr="00664225">
        <w:t>The horizontal mounting of modules is not recommended for high latitudes in both the northern and southern hemispheres.</w:t>
      </w:r>
    </w:p>
    <w:p w14:paraId="1DA89114" w14:textId="77777777" w:rsidR="00003A6E" w:rsidRPr="00664225" w:rsidRDefault="00003A6E" w:rsidP="00681860">
      <w:pPr>
        <w:pStyle w:val="BodyText"/>
      </w:pPr>
      <w:r w:rsidRPr="00664225">
        <w:t>During winter months, at medium latitude (45º</w:t>
      </w:r>
      <w:r w:rsidR="00681860" w:rsidRPr="00664225">
        <w:t xml:space="preserve"> </w:t>
      </w:r>
      <w:r w:rsidRPr="00664225">
        <w:t>±</w:t>
      </w:r>
      <w:r w:rsidR="00681860" w:rsidRPr="00664225">
        <w:t xml:space="preserve"> </w:t>
      </w:r>
      <w:r w:rsidRPr="00664225">
        <w:t>5</w:t>
      </w:r>
      <w:r w:rsidR="00681860" w:rsidRPr="00664225">
        <w:t xml:space="preserve"> </w:t>
      </w:r>
      <w:r w:rsidRPr="00664225">
        <w:t xml:space="preserve">º) 2 vertical modules produce around 1.5 times more energy than one horizontal module with the same peak power. </w:t>
      </w:r>
      <w:r w:rsidR="00681860" w:rsidRPr="00664225">
        <w:t xml:space="preserve"> </w:t>
      </w:r>
      <w:r w:rsidRPr="00664225">
        <w:t>One vertical module produces 0.7 times the energy of a module which would have been installed so as to have the optimal tilt angle at the worst period.</w:t>
      </w:r>
    </w:p>
    <w:p w14:paraId="66D263B6" w14:textId="77777777" w:rsidR="00003A6E" w:rsidRPr="00664225" w:rsidRDefault="00003A6E" w:rsidP="00681860">
      <w:pPr>
        <w:pStyle w:val="Heading1"/>
      </w:pPr>
      <w:bookmarkStart w:id="2244" w:name="_Toc211340511"/>
      <w:bookmarkStart w:id="2245" w:name="_Toc225673180"/>
      <w:bookmarkStart w:id="2246" w:name="_Toc448313643"/>
      <w:commentRangeStart w:id="2247"/>
      <w:r w:rsidRPr="00664225">
        <w:lastRenderedPageBreak/>
        <w:t>Maintenance</w:t>
      </w:r>
      <w:bookmarkEnd w:id="2244"/>
      <w:bookmarkEnd w:id="2245"/>
      <w:commentRangeEnd w:id="2247"/>
      <w:r w:rsidR="00A55740">
        <w:rPr>
          <w:rStyle w:val="CommentReference"/>
          <w:b w:val="0"/>
          <w:caps w:val="0"/>
          <w:kern w:val="0"/>
        </w:rPr>
        <w:commentReference w:id="2247"/>
      </w:r>
      <w:bookmarkEnd w:id="2246"/>
    </w:p>
    <w:p w14:paraId="304826D8" w14:textId="77777777" w:rsidR="00003A6E" w:rsidRPr="00664225" w:rsidRDefault="00003A6E" w:rsidP="00681860">
      <w:pPr>
        <w:pStyle w:val="BodyText"/>
      </w:pPr>
      <w:r w:rsidRPr="00664225">
        <w:t xml:space="preserve">Maintenance of a power system at </w:t>
      </w:r>
      <w:r w:rsidR="00681860" w:rsidRPr="00664225">
        <w:t xml:space="preserve">an </w:t>
      </w:r>
      <w:r w:rsidRPr="00664225">
        <w:t xml:space="preserve">AtoN should, of course, be planned as part of a total maintenance programme for all components of the AtoN site. </w:t>
      </w:r>
      <w:r w:rsidR="00681860" w:rsidRPr="00664225">
        <w:t xml:space="preserve"> </w:t>
      </w:r>
      <w:r w:rsidRPr="00664225">
        <w:t xml:space="preserve">Minimum maintenance is required as part of life cycle costs. </w:t>
      </w:r>
      <w:r w:rsidR="00681860" w:rsidRPr="00664225">
        <w:t xml:space="preserve"> </w:t>
      </w:r>
      <w:r w:rsidRPr="00664225">
        <w:t>This is facilitated by initial investment and by selection of the correct systems.</w:t>
      </w:r>
    </w:p>
    <w:p w14:paraId="5B06EB42" w14:textId="77777777" w:rsidR="00003A6E" w:rsidRPr="00664225" w:rsidRDefault="00003A6E" w:rsidP="00681860">
      <w:pPr>
        <w:pStyle w:val="Heading2"/>
      </w:pPr>
      <w:bookmarkStart w:id="2248" w:name="_Toc225673181"/>
      <w:bookmarkStart w:id="2249" w:name="_Toc448313644"/>
      <w:r w:rsidRPr="00664225">
        <w:t>Programmed Maintenance</w:t>
      </w:r>
      <w:bookmarkEnd w:id="2248"/>
      <w:bookmarkEnd w:id="2249"/>
    </w:p>
    <w:p w14:paraId="337C250F" w14:textId="77777777" w:rsidR="00003A6E" w:rsidRPr="00664225" w:rsidRDefault="00003A6E" w:rsidP="00681860">
      <w:pPr>
        <w:pStyle w:val="BodyText"/>
      </w:pPr>
      <w:r w:rsidRPr="00664225">
        <w:t>For the power system, maintenance will probably include some or all of the following:</w:t>
      </w:r>
    </w:p>
    <w:p w14:paraId="3CA6815F" w14:textId="77777777" w:rsidR="00003A6E" w:rsidRPr="00664225" w:rsidRDefault="00003A6E" w:rsidP="002C0934">
      <w:pPr>
        <w:pStyle w:val="Bullet1"/>
      </w:pPr>
      <w:r w:rsidRPr="00664225">
        <w:t>Inspect all power so</w:t>
      </w:r>
      <w:r w:rsidR="00681860" w:rsidRPr="00664225">
        <w:t>urces components for corrosion (</w:t>
      </w:r>
      <w:r w:rsidRPr="00664225">
        <w:t>especially at the inter-cell connecti</w:t>
      </w:r>
      <w:r w:rsidR="00681860" w:rsidRPr="00664225">
        <w:t>ons and at the output terminals)</w:t>
      </w:r>
      <w:r w:rsidRPr="00664225">
        <w:t xml:space="preserve">. </w:t>
      </w:r>
      <w:r w:rsidR="00132B50">
        <w:t xml:space="preserve"> </w:t>
      </w:r>
      <w:r w:rsidR="00681860" w:rsidRPr="00664225">
        <w:t xml:space="preserve">For PV systems, inspect for </w:t>
      </w:r>
      <w:r w:rsidRPr="00664225">
        <w:t>cracks or discoloration of the encapsulant, de-lamination in the borders</w:t>
      </w:r>
      <w:r w:rsidR="00681860" w:rsidRPr="00664225">
        <w:t xml:space="preserve"> by ice effects or bird fouling;</w:t>
      </w:r>
    </w:p>
    <w:p w14:paraId="5ABDF9F1" w14:textId="77777777" w:rsidR="00003A6E" w:rsidRPr="00664225" w:rsidRDefault="00003A6E" w:rsidP="002C0934">
      <w:pPr>
        <w:pStyle w:val="Bullet1"/>
      </w:pPr>
      <w:r w:rsidRPr="00664225">
        <w:t>Confirm load demand is within specified limits</w:t>
      </w:r>
      <w:r w:rsidR="00681860" w:rsidRPr="00664225">
        <w:t>;</w:t>
      </w:r>
    </w:p>
    <w:p w14:paraId="452A89FD" w14:textId="77777777" w:rsidR="00003A6E" w:rsidRPr="00664225" w:rsidRDefault="00003A6E" w:rsidP="002C0934">
      <w:pPr>
        <w:pStyle w:val="Bullet1"/>
      </w:pPr>
      <w:r w:rsidRPr="00664225">
        <w:t>Check conn</w:t>
      </w:r>
      <w:r w:rsidR="00681860" w:rsidRPr="00664225">
        <w:t>ections and condition of cables;</w:t>
      </w:r>
    </w:p>
    <w:p w14:paraId="0BFC76EB" w14:textId="77777777" w:rsidR="00003A6E" w:rsidRPr="00664225" w:rsidRDefault="00003A6E" w:rsidP="002C0934">
      <w:pPr>
        <w:pStyle w:val="Bullet1"/>
      </w:pPr>
      <w:r w:rsidRPr="00664225">
        <w:t>A check should be made for changes in environmental conditions, which may result in shadowing of the PV modules, i.e. trees, new buildings, etc.</w:t>
      </w:r>
      <w:r w:rsidR="00681860" w:rsidRPr="00664225">
        <w:t>;</w:t>
      </w:r>
    </w:p>
    <w:p w14:paraId="6F6ADE33" w14:textId="77777777" w:rsidR="00003A6E" w:rsidRPr="00664225" w:rsidRDefault="00003A6E" w:rsidP="002C0934">
      <w:pPr>
        <w:pStyle w:val="Bullet1"/>
      </w:pPr>
      <w:r w:rsidRPr="00664225">
        <w:t xml:space="preserve">The performance of PV modules may be checked at longer intervals by using a reference solar cell (to test at minimum the short circuit current and the open circuit voltage for each module). </w:t>
      </w:r>
      <w:r w:rsidR="00681860" w:rsidRPr="00664225">
        <w:t xml:space="preserve"> </w:t>
      </w:r>
      <w:r w:rsidRPr="00664225">
        <w:t>To avoid destruction or accident, a specialist should do this test.</w:t>
      </w:r>
    </w:p>
    <w:p w14:paraId="71DB39A5" w14:textId="77777777" w:rsidR="00003A6E" w:rsidRPr="00664225" w:rsidRDefault="00003A6E" w:rsidP="00681860">
      <w:pPr>
        <w:pStyle w:val="Heading2"/>
      </w:pPr>
      <w:bookmarkStart w:id="2250" w:name="_Toc225673182"/>
      <w:bookmarkStart w:id="2251" w:name="_Toc448313645"/>
      <w:r w:rsidRPr="00664225">
        <w:t>Frequency of Maintenance Visits</w:t>
      </w:r>
      <w:bookmarkEnd w:id="2250"/>
      <w:bookmarkEnd w:id="2251"/>
    </w:p>
    <w:p w14:paraId="023F572C" w14:textId="77777777" w:rsidR="00003A6E" w:rsidRPr="00664225" w:rsidRDefault="00003A6E" w:rsidP="00681860">
      <w:pPr>
        <w:pStyle w:val="BodyText"/>
      </w:pPr>
      <w:r w:rsidRPr="00664225">
        <w:t xml:space="preserve">In many locations, one maintenance visit per year should be adequate for a correctly designed system.  There might be some sites where industrial fall-out, wind-carried sand, or a high bird population requires a more frequent schedule. </w:t>
      </w:r>
      <w:r w:rsidR="00681860" w:rsidRPr="00664225">
        <w:t xml:space="preserve"> </w:t>
      </w:r>
      <w:r w:rsidRPr="00664225">
        <w:t>In some hotter climates it may be better to visit twice per year for battery top-up where applicable.</w:t>
      </w:r>
    </w:p>
    <w:p w14:paraId="52FFD992" w14:textId="77777777" w:rsidR="00003A6E" w:rsidRPr="00664225" w:rsidRDefault="00003A6E" w:rsidP="00681860">
      <w:pPr>
        <w:pStyle w:val="BodyText"/>
      </w:pPr>
      <w:r w:rsidRPr="00664225">
        <w:t>Primarily for large installations two visits per year, especially for a recently installed station, is a good practice:</w:t>
      </w:r>
    </w:p>
    <w:p w14:paraId="3C4AA4C9" w14:textId="77777777" w:rsidR="00003A6E" w:rsidRPr="00664225" w:rsidRDefault="00003A6E" w:rsidP="002C0934">
      <w:pPr>
        <w:pStyle w:val="Bullet1"/>
      </w:pPr>
      <w:r w:rsidRPr="00664225">
        <w:t>One visit in the autumn to ensure the battery is fully charged and</w:t>
      </w:r>
      <w:r w:rsidR="00681860" w:rsidRPr="00664225">
        <w:t xml:space="preserve"> the PV array in good condition;</w:t>
      </w:r>
    </w:p>
    <w:p w14:paraId="16A08F56" w14:textId="77777777" w:rsidR="00003A6E" w:rsidRPr="00664225" w:rsidRDefault="00003A6E" w:rsidP="002C0934">
      <w:pPr>
        <w:pStyle w:val="Bullet1"/>
      </w:pPr>
      <w:r w:rsidRPr="00664225">
        <w:t>One visit in the spring to correct any damage after the winter period, to add water to the batteries (if flooded type), and to be sure the array can fully ch</w:t>
      </w:r>
      <w:r w:rsidR="00681860" w:rsidRPr="00664225">
        <w:t>arge the battery during summer;</w:t>
      </w:r>
    </w:p>
    <w:p w14:paraId="28A78154" w14:textId="77777777" w:rsidR="00003A6E" w:rsidRPr="00664225" w:rsidRDefault="00003A6E" w:rsidP="002C0934">
      <w:pPr>
        <w:pStyle w:val="Bullet1"/>
      </w:pPr>
      <w:r w:rsidRPr="00664225">
        <w:t>After that it should be possible to move to an annual inspection.</w:t>
      </w:r>
    </w:p>
    <w:p w14:paraId="3D193800" w14:textId="77777777" w:rsidR="00003A6E" w:rsidRPr="00664225" w:rsidRDefault="00003A6E" w:rsidP="00681860">
      <w:pPr>
        <w:pStyle w:val="BodyText"/>
      </w:pPr>
      <w:r w:rsidRPr="00664225">
        <w:t>With experience, it can be possible to extend inspection periods to one or more years for many installations.</w:t>
      </w:r>
    </w:p>
    <w:p w14:paraId="0B863298" w14:textId="77777777" w:rsidR="00003A6E" w:rsidRPr="00664225" w:rsidRDefault="00003A6E" w:rsidP="00681860">
      <w:pPr>
        <w:pStyle w:val="BodyText"/>
      </w:pPr>
      <w:r w:rsidRPr="00664225">
        <w:t>The trend for buoys is for a period of between two to four years (and increasing) with the period being determined by other requirements.</w:t>
      </w:r>
    </w:p>
    <w:p w14:paraId="364F957C" w14:textId="77777777" w:rsidR="00003A6E" w:rsidRPr="00664225" w:rsidRDefault="00003A6E" w:rsidP="00681860">
      <w:pPr>
        <w:pStyle w:val="Heading2"/>
      </w:pPr>
      <w:bookmarkStart w:id="2252" w:name="_Toc225673183"/>
      <w:bookmarkStart w:id="2253" w:name="_Toc448313646"/>
      <w:r w:rsidRPr="00664225">
        <w:t>Training of Maintenance Personnel</w:t>
      </w:r>
      <w:bookmarkEnd w:id="2252"/>
      <w:bookmarkEnd w:id="2253"/>
      <w:r w:rsidRPr="00664225">
        <w:t xml:space="preserve"> </w:t>
      </w:r>
    </w:p>
    <w:p w14:paraId="26268C97" w14:textId="77777777" w:rsidR="00003A6E" w:rsidRPr="00664225" w:rsidRDefault="00003A6E" w:rsidP="00681860">
      <w:pPr>
        <w:pStyle w:val="BodyText"/>
      </w:pPr>
      <w:r w:rsidRPr="00664225">
        <w:t xml:space="preserve">A power system is a crucial part of an AtoN system and the Authority should therefore make sure that the people who service such a system are already been made fully aware of how it operates. </w:t>
      </w:r>
      <w:r w:rsidR="00681860" w:rsidRPr="00664225">
        <w:t xml:space="preserve"> </w:t>
      </w:r>
      <w:r w:rsidRPr="00664225">
        <w:t xml:space="preserve">They should also sufficiently understand the system operating principles so they are able to determine why components may fail. </w:t>
      </w:r>
      <w:r w:rsidR="00681860" w:rsidRPr="00664225">
        <w:t xml:space="preserve"> </w:t>
      </w:r>
      <w:r w:rsidRPr="00664225">
        <w:t xml:space="preserve">They should also be aware of what may be dangerous actions when servicing such an installation. </w:t>
      </w:r>
      <w:r w:rsidR="00681860" w:rsidRPr="00664225">
        <w:t xml:space="preserve"> </w:t>
      </w:r>
      <w:r w:rsidRPr="00664225">
        <w:t xml:space="preserve">Normally the potential risk to personnel will increase with the size of the system. </w:t>
      </w:r>
      <w:r w:rsidR="00681860" w:rsidRPr="00664225">
        <w:t xml:space="preserve"> </w:t>
      </w:r>
      <w:r w:rsidRPr="00664225">
        <w:t>Care with batteries should be well covered in any training course.</w:t>
      </w:r>
    </w:p>
    <w:p w14:paraId="2FEC4ED4" w14:textId="77777777" w:rsidR="00003A6E" w:rsidRPr="00664225" w:rsidRDefault="00003A6E" w:rsidP="00681860">
      <w:pPr>
        <w:pStyle w:val="BodyText"/>
      </w:pPr>
      <w:r w:rsidRPr="00664225">
        <w:t>The following should therefore be included as part of a training program</w:t>
      </w:r>
      <w:r w:rsidR="00681860" w:rsidRPr="00664225">
        <w:t>me:</w:t>
      </w:r>
    </w:p>
    <w:p w14:paraId="1798E9EB" w14:textId="77777777" w:rsidR="00003A6E" w:rsidRPr="00664225" w:rsidRDefault="00003A6E" w:rsidP="002C0934">
      <w:pPr>
        <w:pStyle w:val="Bullet1"/>
      </w:pPr>
      <w:r w:rsidRPr="00664225">
        <w:t>Explanation of how a solar module works, including the meteorological v</w:t>
      </w:r>
      <w:r w:rsidR="00681860" w:rsidRPr="00664225">
        <w:t>ariability of solar irradiation;</w:t>
      </w:r>
    </w:p>
    <w:p w14:paraId="60529A1C" w14:textId="77777777" w:rsidR="00003A6E" w:rsidRPr="00664225" w:rsidRDefault="00003A6E" w:rsidP="002C0934">
      <w:pPr>
        <w:pStyle w:val="Bullet1"/>
      </w:pPr>
      <w:r w:rsidRPr="00664225">
        <w:t>The purpose of blo</w:t>
      </w:r>
      <w:r w:rsidR="00681860" w:rsidRPr="00664225">
        <w:t>cking diodes and shading diodes;</w:t>
      </w:r>
    </w:p>
    <w:p w14:paraId="5BEF17C9" w14:textId="77777777" w:rsidR="00003A6E" w:rsidRPr="00664225" w:rsidRDefault="00003A6E" w:rsidP="002C0934">
      <w:pPr>
        <w:pStyle w:val="Bullet1"/>
      </w:pPr>
      <w:r w:rsidRPr="00664225">
        <w:t>How a solar module is built, and how it should look w</w:t>
      </w:r>
      <w:r w:rsidR="00681860" w:rsidRPr="00664225">
        <w:t>hen it is in a proper condition;</w:t>
      </w:r>
    </w:p>
    <w:p w14:paraId="7E705E45" w14:textId="77777777" w:rsidR="00003A6E" w:rsidRPr="00664225" w:rsidRDefault="00003A6E" w:rsidP="002C0934">
      <w:pPr>
        <w:pStyle w:val="Bullet1"/>
      </w:pPr>
      <w:r w:rsidRPr="00664225">
        <w:lastRenderedPageBreak/>
        <w:t xml:space="preserve">If a charge regulator is used, the charge regulator should </w:t>
      </w:r>
      <w:r w:rsidR="00681860" w:rsidRPr="00664225">
        <w:t>be explained and demonstrated;</w:t>
      </w:r>
    </w:p>
    <w:p w14:paraId="37DD7E9E" w14:textId="77777777" w:rsidR="00003A6E" w:rsidRPr="00664225" w:rsidRDefault="00003A6E" w:rsidP="002C0934">
      <w:pPr>
        <w:pStyle w:val="Bullet1"/>
      </w:pPr>
      <w:r w:rsidRPr="00664225">
        <w:t>The battery’s electro-chemical principles and how it</w:t>
      </w:r>
      <w:r w:rsidR="00681860" w:rsidRPr="00664225">
        <w:t xml:space="preserve"> should be properly maintained;</w:t>
      </w:r>
    </w:p>
    <w:p w14:paraId="474F4F7C" w14:textId="77777777" w:rsidR="00681860" w:rsidRPr="00664225" w:rsidRDefault="00681860" w:rsidP="002C0934">
      <w:pPr>
        <w:pStyle w:val="Bullet1"/>
      </w:pPr>
      <w:r w:rsidRPr="00664225">
        <w:t>Safety with batteries.</w:t>
      </w:r>
    </w:p>
    <w:p w14:paraId="48A92AF4" w14:textId="77777777" w:rsidR="00003A6E" w:rsidRPr="00664225" w:rsidRDefault="00003A6E" w:rsidP="002C0934">
      <w:pPr>
        <w:pStyle w:val="Bullet2"/>
      </w:pPr>
      <w:r w:rsidRPr="00664225">
        <w:t>Special training should be given on how to handle the electrolyte properly, including protective clothing and goggles, in</w:t>
      </w:r>
      <w:r w:rsidR="00681860" w:rsidRPr="00664225">
        <w:t xml:space="preserve"> order to prevent any accident;</w:t>
      </w:r>
    </w:p>
    <w:p w14:paraId="1CE1A37E" w14:textId="77777777" w:rsidR="00003A6E" w:rsidRPr="00664225" w:rsidRDefault="00003A6E" w:rsidP="002C0934">
      <w:pPr>
        <w:pStyle w:val="Bullet1"/>
      </w:pPr>
      <w:r w:rsidRPr="00664225">
        <w:t>A special note should be developed cove</w:t>
      </w:r>
      <w:r w:rsidR="00681860" w:rsidRPr="00664225">
        <w:t>ring how to deal with hydrogen (and other dangerous gases)</w:t>
      </w:r>
      <w:r w:rsidRPr="00664225">
        <w:t xml:space="preserve"> and how it behaves and how it should be</w:t>
      </w:r>
      <w:r w:rsidR="00681860" w:rsidRPr="00664225">
        <w:t xml:space="preserve"> ventilated to avoid accidents;</w:t>
      </w:r>
    </w:p>
    <w:p w14:paraId="1749CBE1" w14:textId="77777777" w:rsidR="00003A6E" w:rsidRPr="00664225" w:rsidRDefault="00003A6E" w:rsidP="002C0934">
      <w:pPr>
        <w:pStyle w:val="Bullet1"/>
      </w:pPr>
      <w:r w:rsidRPr="00664225">
        <w:t>The service personnel should be trained in how to</w:t>
      </w:r>
      <w:r w:rsidR="00681860" w:rsidRPr="00664225">
        <w:t xml:space="preserve"> identify a fault in the system;</w:t>
      </w:r>
    </w:p>
    <w:p w14:paraId="051F2593" w14:textId="77777777" w:rsidR="00003A6E" w:rsidRPr="00664225" w:rsidRDefault="00003A6E" w:rsidP="002C0934">
      <w:pPr>
        <w:pStyle w:val="Bullet1"/>
      </w:pPr>
      <w:r w:rsidRPr="00664225">
        <w:t>The service personnel should be trained in taking measurements and performing re</w:t>
      </w:r>
      <w:r w:rsidR="00681860" w:rsidRPr="00664225">
        <w:t>gular maintenance on the system;</w:t>
      </w:r>
    </w:p>
    <w:p w14:paraId="16F119AC" w14:textId="77777777" w:rsidR="00681860" w:rsidRPr="00664225" w:rsidRDefault="00003A6E" w:rsidP="002C0934">
      <w:pPr>
        <w:pStyle w:val="Bullet1"/>
      </w:pPr>
      <w:r w:rsidRPr="00664225">
        <w:t>A routine procedure should be developed so that the responsible person can obtain the necessary information when t</w:t>
      </w:r>
      <w:r w:rsidR="00681860" w:rsidRPr="00664225">
        <w:t>he service work is undertaken;</w:t>
      </w:r>
    </w:p>
    <w:p w14:paraId="3A72A7D6" w14:textId="77777777" w:rsidR="00003A6E" w:rsidRPr="00664225" w:rsidRDefault="00003A6E" w:rsidP="002C0934">
      <w:pPr>
        <w:pStyle w:val="Bullet2"/>
      </w:pPr>
      <w:r w:rsidRPr="00664225">
        <w:t>A record keeping and reportin</w:t>
      </w:r>
      <w:r w:rsidR="00681860" w:rsidRPr="00664225">
        <w:t>g system should be established;</w:t>
      </w:r>
    </w:p>
    <w:p w14:paraId="5B9D9A1A" w14:textId="77777777" w:rsidR="00003A6E" w:rsidRPr="00664225" w:rsidRDefault="00003A6E" w:rsidP="002C0934">
      <w:pPr>
        <w:pStyle w:val="Bullet1"/>
      </w:pPr>
      <w:r w:rsidRPr="00664225">
        <w:t>Relevant occupational safety and health regulations should be included as part of the training progra</w:t>
      </w:r>
      <w:r w:rsidR="00681860" w:rsidRPr="00664225">
        <w:t>mme.</w:t>
      </w:r>
    </w:p>
    <w:p w14:paraId="482DBDB9" w14:textId="77777777" w:rsidR="00003A6E" w:rsidRDefault="00AE4947">
      <w:pPr>
        <w:pStyle w:val="Heading1"/>
        <w:rPr>
          <w:ins w:id="2254" w:author="Peter Dobson" w:date="2016-04-13T12:20:00Z"/>
        </w:rPr>
        <w:pPrChange w:id="2255" w:author="Peter Dobson" w:date="2016-04-13T11:46:00Z">
          <w:pPr>
            <w:pStyle w:val="Bullet"/>
            <w:numPr>
              <w:numId w:val="0"/>
            </w:numPr>
            <w:tabs>
              <w:tab w:val="clear" w:pos="720"/>
            </w:tabs>
            <w:ind w:left="0" w:firstLine="0"/>
            <w:jc w:val="both"/>
          </w:pPr>
        </w:pPrChange>
      </w:pPr>
      <w:bookmarkStart w:id="2256" w:name="_Toc448313647"/>
      <w:ins w:id="2257" w:author="Peter Dobson" w:date="2016-04-13T11:46:00Z">
        <w:r>
          <w:t>Design</w:t>
        </w:r>
        <w:r w:rsidR="00A55740">
          <w:t xml:space="preserve"> Life</w:t>
        </w:r>
      </w:ins>
      <w:bookmarkEnd w:id="2256"/>
    </w:p>
    <w:p w14:paraId="1DD439BA" w14:textId="77777777" w:rsidR="00AE4947" w:rsidRDefault="00AE4947">
      <w:pPr>
        <w:pStyle w:val="Heading1"/>
        <w:rPr>
          <w:ins w:id="2258" w:author="Peter Dobson" w:date="2016-04-13T12:23:00Z"/>
        </w:rPr>
        <w:pPrChange w:id="2259" w:author="Peter Dobson" w:date="2016-04-13T12:20:00Z">
          <w:pPr>
            <w:pStyle w:val="Bullet"/>
            <w:numPr>
              <w:numId w:val="0"/>
            </w:numPr>
            <w:tabs>
              <w:tab w:val="clear" w:pos="720"/>
            </w:tabs>
            <w:ind w:left="0" w:firstLine="0"/>
            <w:jc w:val="both"/>
          </w:pPr>
        </w:pPrChange>
      </w:pPr>
      <w:bookmarkStart w:id="2260" w:name="_Toc448313648"/>
      <w:ins w:id="2261" w:author="Peter Dobson" w:date="2016-04-13T12:20:00Z">
        <w:r>
          <w:t>References</w:t>
        </w:r>
      </w:ins>
      <w:bookmarkEnd w:id="2260"/>
    </w:p>
    <w:p w14:paraId="71B74E0A" w14:textId="77777777" w:rsidR="003935C3" w:rsidRDefault="003935C3">
      <w:pPr>
        <w:pStyle w:val="Heading1"/>
        <w:rPr>
          <w:ins w:id="2262" w:author="Peter Dobson" w:date="2016-04-13T12:23:00Z"/>
        </w:rPr>
        <w:pPrChange w:id="2263" w:author="Peter Dobson" w:date="2016-04-13T12:23:00Z">
          <w:pPr>
            <w:pStyle w:val="Bullet"/>
            <w:numPr>
              <w:numId w:val="0"/>
            </w:numPr>
            <w:tabs>
              <w:tab w:val="clear" w:pos="720"/>
            </w:tabs>
            <w:ind w:left="0" w:firstLine="0"/>
            <w:jc w:val="both"/>
          </w:pPr>
        </w:pPrChange>
      </w:pPr>
      <w:bookmarkStart w:id="2264" w:name="_Toc448313649"/>
      <w:ins w:id="2265" w:author="Peter Dobson" w:date="2016-04-13T12:23:00Z">
        <w:r>
          <w:t>Acronyms</w:t>
        </w:r>
        <w:bookmarkEnd w:id="2264"/>
      </w:ins>
    </w:p>
    <w:p w14:paraId="2039BBB0" w14:textId="77777777" w:rsidR="003935C3" w:rsidRPr="003935C3" w:rsidRDefault="003935C3">
      <w:pPr>
        <w:rPr>
          <w:lang w:eastAsia="de-DE"/>
          <w:rPrChange w:id="2266" w:author="Peter Dobson" w:date="2016-04-13T12:23:00Z">
            <w:rPr/>
          </w:rPrChange>
        </w:rPr>
        <w:pPrChange w:id="2267" w:author="Peter Dobson" w:date="2016-04-13T12:23:00Z">
          <w:pPr>
            <w:pStyle w:val="Bullet"/>
            <w:numPr>
              <w:numId w:val="0"/>
            </w:numPr>
            <w:tabs>
              <w:tab w:val="clear" w:pos="720"/>
            </w:tabs>
            <w:ind w:left="0" w:firstLine="0"/>
            <w:jc w:val="both"/>
          </w:pPr>
        </w:pPrChange>
      </w:pPr>
    </w:p>
    <w:p w14:paraId="61E211B2" w14:textId="77777777" w:rsidR="00003A6E" w:rsidRPr="00664225" w:rsidRDefault="00003A6E" w:rsidP="002C0934">
      <w:pPr>
        <w:pStyle w:val="Annex"/>
      </w:pPr>
      <w:r w:rsidRPr="00664225">
        <w:br w:type="page"/>
      </w:r>
      <w:bookmarkStart w:id="2268" w:name="_Ref225127343"/>
      <w:bookmarkStart w:id="2269" w:name="_Toc448313650"/>
      <w:r w:rsidRPr="00664225">
        <w:lastRenderedPageBreak/>
        <w:t>PHOTOVOLTAIC POWER</w:t>
      </w:r>
      <w:bookmarkEnd w:id="2268"/>
      <w:bookmarkEnd w:id="2269"/>
    </w:p>
    <w:p w14:paraId="38CDD3CC" w14:textId="77777777" w:rsidR="00003A6E" w:rsidRPr="00664225" w:rsidRDefault="00003A6E" w:rsidP="00003A6E">
      <w:pPr>
        <w:pStyle w:val="Heading1"/>
        <w:numPr>
          <w:ilvl w:val="0"/>
          <w:numId w:val="35"/>
        </w:numPr>
      </w:pPr>
      <w:bookmarkStart w:id="2270" w:name="_Toc211340514"/>
      <w:bookmarkStart w:id="2271" w:name="_Toc225673184"/>
      <w:bookmarkStart w:id="2272" w:name="_Toc448313651"/>
      <w:r w:rsidRPr="00664225">
        <w:t>PV Module Technology</w:t>
      </w:r>
      <w:bookmarkEnd w:id="2270"/>
      <w:bookmarkEnd w:id="2271"/>
      <w:bookmarkEnd w:id="2272"/>
    </w:p>
    <w:p w14:paraId="4B4315CC" w14:textId="77777777" w:rsidR="00003A6E" w:rsidRPr="00664225" w:rsidRDefault="00003A6E" w:rsidP="00003A6E">
      <w:pPr>
        <w:pStyle w:val="BodyText"/>
      </w:pPr>
      <w:r w:rsidRPr="00664225">
        <w:t xml:space="preserve">The most commonly used technologies are single crystalline or multi-crystalline silicon solar cells encapsulated with glass in front and glass, resin, tedlar, or metal backing. </w:t>
      </w:r>
      <w:r w:rsidR="00F20320">
        <w:t xml:space="preserve"> </w:t>
      </w:r>
      <w:r w:rsidRPr="00664225">
        <w:t>Amorphous silicon PV modules are less efficient, have progressive reduction in power output with a lower life expectancy, and therefore, are not generally recommended for AtoN applications.</w:t>
      </w:r>
    </w:p>
    <w:p w14:paraId="67A80108" w14:textId="77777777" w:rsidR="00003A6E" w:rsidRPr="00664225" w:rsidRDefault="00003A6E" w:rsidP="00003A6E">
      <w:pPr>
        <w:pStyle w:val="BodyText"/>
      </w:pPr>
      <w:r w:rsidRPr="00664225">
        <w:t xml:space="preserve">All single crystalline or multi-crystalline technologies are the subject of continuing research driven by grid connection systems, leading to reduction in cost. </w:t>
      </w:r>
      <w:r w:rsidR="00F20320">
        <w:t xml:space="preserve"> </w:t>
      </w:r>
      <w:r w:rsidRPr="00664225">
        <w:t>Marine modules are, however, produced in smaller quantities with attention paid to the specialised environmental packaging.</w:t>
      </w:r>
    </w:p>
    <w:p w14:paraId="333C8C83" w14:textId="77777777" w:rsidR="00003A6E" w:rsidRPr="00664225" w:rsidRDefault="00003A6E" w:rsidP="00003A6E">
      <w:pPr>
        <w:pStyle w:val="BodyText"/>
      </w:pPr>
      <w:r w:rsidRPr="00664225">
        <w:t>From a life cycle management point of view, this is of benefit in providing the required level of service.</w:t>
      </w:r>
    </w:p>
    <w:p w14:paraId="34E75A0D" w14:textId="77777777" w:rsidR="00003A6E" w:rsidRPr="00664225" w:rsidRDefault="00003A6E" w:rsidP="00003A6E">
      <w:pPr>
        <w:pStyle w:val="Heading2"/>
      </w:pPr>
      <w:bookmarkStart w:id="2273" w:name="_Toc225673185"/>
      <w:bookmarkStart w:id="2274" w:name="_Toc448313652"/>
      <w:r w:rsidRPr="00664225">
        <w:t>Modular Design Considerations</w:t>
      </w:r>
      <w:bookmarkEnd w:id="2273"/>
      <w:bookmarkEnd w:id="2274"/>
    </w:p>
    <w:p w14:paraId="2A76841C" w14:textId="77777777" w:rsidR="00003A6E" w:rsidRPr="00664225" w:rsidRDefault="00003A6E" w:rsidP="00003A6E">
      <w:pPr>
        <w:pStyle w:val="BodyText"/>
      </w:pPr>
      <w:r w:rsidRPr="00664225">
        <w:t xml:space="preserve">If the installation consists of a single AtoN, it is usually matched to a single power unit, which normally comprises of one or more solar PV modules, a </w:t>
      </w:r>
      <w:r w:rsidR="00F20320">
        <w:t>battery and a charge regulator.</w:t>
      </w:r>
    </w:p>
    <w:p w14:paraId="1FB6E26B" w14:textId="77777777" w:rsidR="00003A6E" w:rsidRPr="00664225" w:rsidRDefault="00003A6E" w:rsidP="00003A6E">
      <w:pPr>
        <w:pStyle w:val="BodyText"/>
      </w:pPr>
      <w:r w:rsidRPr="00664225">
        <w:t>If the installation consists of more than one AtoN, or a combination of AtoNs and control systems, the choice lies between having separate power systems for each system load or a solar PV power system that</w:t>
      </w:r>
      <w:r w:rsidR="00F20320">
        <w:t xml:space="preserve"> feeds a common supply bus bar.</w:t>
      </w:r>
    </w:p>
    <w:p w14:paraId="4618D7D8" w14:textId="77777777" w:rsidR="00003A6E" w:rsidRPr="00664225" w:rsidRDefault="00003A6E" w:rsidP="00003A6E">
      <w:pPr>
        <w:pStyle w:val="BodyText"/>
      </w:pPr>
      <w:r w:rsidRPr="00664225">
        <w:t>The use of a separate power system for each AtoN has the advantage that if the power to one AtoN fails, the other AtoNs will continue to operate normally, but such a system will have a higher initial cost, and will require slightly mo</w:t>
      </w:r>
      <w:r w:rsidR="00132B50">
        <w:t>re time for maintenance visits.</w:t>
      </w:r>
    </w:p>
    <w:p w14:paraId="421D636B" w14:textId="77777777" w:rsidR="00003A6E" w:rsidRPr="00664225" w:rsidRDefault="00003A6E" w:rsidP="00003A6E">
      <w:pPr>
        <w:pStyle w:val="BodyText"/>
      </w:pPr>
      <w:r w:rsidRPr="00664225">
        <w:t xml:space="preserve">The common supply power system may have advantages in allowing a closer match between the power system and the total station load, but would require protection against over-consumption or short circuits in any of the loads. </w:t>
      </w:r>
    </w:p>
    <w:p w14:paraId="7C7BD390" w14:textId="77777777" w:rsidR="00003A6E" w:rsidRPr="00664225" w:rsidRDefault="00003A6E" w:rsidP="00003A6E">
      <w:pPr>
        <w:pStyle w:val="BodyText"/>
      </w:pPr>
      <w:r w:rsidRPr="00664225">
        <w:t xml:space="preserve">If the equipment that is used at the station requires several operating voltages, this may dictate the number of power systems to be installed. </w:t>
      </w:r>
      <w:r w:rsidR="00F20320">
        <w:t xml:space="preserve"> </w:t>
      </w:r>
      <w:r w:rsidRPr="00664225">
        <w:t>The final choice of system configuration lies in a careful evaluation of the advantages and disadvantages of the possible configurations used to meet the operational availability.</w:t>
      </w:r>
    </w:p>
    <w:p w14:paraId="35703765" w14:textId="77777777" w:rsidR="00003A6E" w:rsidRPr="00664225" w:rsidRDefault="00003A6E" w:rsidP="00003A6E">
      <w:pPr>
        <w:pStyle w:val="Heading3"/>
      </w:pPr>
      <w:bookmarkStart w:id="2275" w:name="_Toc225673186"/>
      <w:bookmarkStart w:id="2276" w:name="_Toc448313653"/>
      <w:r w:rsidRPr="00664225">
        <w:t>Example of a Modular Design Concept</w:t>
      </w:r>
      <w:bookmarkEnd w:id="2275"/>
      <w:bookmarkEnd w:id="2276"/>
    </w:p>
    <w:p w14:paraId="2D09EFBD" w14:textId="77777777" w:rsidR="00003A6E" w:rsidRPr="00664225" w:rsidRDefault="00003A6E" w:rsidP="00003A6E">
      <w:pPr>
        <w:pStyle w:val="BodyText"/>
      </w:pPr>
      <w:r w:rsidRPr="00664225">
        <w:t xml:space="preserve">The Australian Maritime Safety Authority has implemented a concept of a standardised solar PV powered generator (module + battery + charge regulator) </w:t>
      </w:r>
      <w:r w:rsidR="00132B50">
        <w:t>that is installed in multiples.</w:t>
      </w:r>
    </w:p>
    <w:p w14:paraId="713EFB86" w14:textId="77777777" w:rsidR="00003A6E" w:rsidRPr="00664225" w:rsidRDefault="00003A6E" w:rsidP="00003A6E">
      <w:pPr>
        <w:pStyle w:val="BodyText"/>
      </w:pPr>
      <w:r w:rsidRPr="00664225">
        <w:t>The advantages of this system are:</w:t>
      </w:r>
    </w:p>
    <w:p w14:paraId="18444A07" w14:textId="77777777" w:rsidR="00003A6E" w:rsidRPr="00664225" w:rsidRDefault="00003A6E" w:rsidP="002C0934">
      <w:pPr>
        <w:pStyle w:val="Bullet1"/>
      </w:pPr>
      <w:r w:rsidRPr="00664225">
        <w:t>The standardisation of equipment</w:t>
      </w:r>
      <w:r w:rsidR="002C0934" w:rsidRPr="00664225">
        <w:t>;</w:t>
      </w:r>
    </w:p>
    <w:p w14:paraId="0ED8BC3F" w14:textId="77777777" w:rsidR="00003A6E" w:rsidRPr="00664225" w:rsidRDefault="00003A6E" w:rsidP="002C0934">
      <w:pPr>
        <w:pStyle w:val="Bullet1"/>
      </w:pPr>
      <w:r w:rsidRPr="00664225">
        <w:t>Easy stock keeping</w:t>
      </w:r>
      <w:r w:rsidR="002C0934" w:rsidRPr="00664225">
        <w:t>;</w:t>
      </w:r>
    </w:p>
    <w:p w14:paraId="2BBA7E3A" w14:textId="77777777" w:rsidR="00003A6E" w:rsidRPr="00664225" w:rsidRDefault="00003A6E" w:rsidP="002C0934">
      <w:pPr>
        <w:pStyle w:val="Bullet1"/>
      </w:pPr>
      <w:r w:rsidRPr="00664225">
        <w:t>Enhanced reliability</w:t>
      </w:r>
      <w:r w:rsidR="002C0934" w:rsidRPr="00664225">
        <w:t>;</w:t>
      </w:r>
    </w:p>
    <w:p w14:paraId="2C893989" w14:textId="77777777" w:rsidR="00003A6E" w:rsidRPr="00664225" w:rsidRDefault="00003A6E" w:rsidP="002C0934">
      <w:pPr>
        <w:pStyle w:val="Bullet1"/>
      </w:pPr>
      <w:r w:rsidRPr="00664225">
        <w:t>Smaller components simplifying transportation and handling</w:t>
      </w:r>
      <w:r w:rsidR="002C0934" w:rsidRPr="00664225">
        <w:t>;</w:t>
      </w:r>
    </w:p>
    <w:p w14:paraId="2770F4AB" w14:textId="77777777" w:rsidR="00003A6E" w:rsidRPr="00664225" w:rsidRDefault="00003A6E" w:rsidP="002C0934">
      <w:pPr>
        <w:pStyle w:val="Bullet1"/>
      </w:pPr>
      <w:r w:rsidRPr="00664225">
        <w:t>Reduces the scope of training for personnel</w:t>
      </w:r>
      <w:r w:rsidR="002C0934" w:rsidRPr="00664225">
        <w:t>.</w:t>
      </w:r>
    </w:p>
    <w:p w14:paraId="33670AEE" w14:textId="77777777" w:rsidR="00003A6E" w:rsidRPr="00664225" w:rsidRDefault="00003A6E" w:rsidP="00003A6E">
      <w:pPr>
        <w:pStyle w:val="BodyText"/>
      </w:pPr>
      <w:r w:rsidRPr="00664225">
        <w:t>One disadvantage is:</w:t>
      </w:r>
    </w:p>
    <w:p w14:paraId="131B18E4" w14:textId="77777777" w:rsidR="00003A6E" w:rsidRPr="00664225" w:rsidRDefault="00003A6E" w:rsidP="002C0934">
      <w:pPr>
        <w:pStyle w:val="Bullet1"/>
      </w:pPr>
      <w:r w:rsidRPr="00664225">
        <w:t>Higher capital cost</w:t>
      </w:r>
      <w:r w:rsidR="002C0934" w:rsidRPr="00664225">
        <w:t>.</w:t>
      </w:r>
    </w:p>
    <w:p w14:paraId="1196A0CC" w14:textId="77777777" w:rsidR="00003A6E" w:rsidRPr="00664225" w:rsidRDefault="00003A6E" w:rsidP="002C0934">
      <w:pPr>
        <w:pStyle w:val="Heading2"/>
      </w:pPr>
      <w:bookmarkStart w:id="2277" w:name="_Toc211340515"/>
      <w:bookmarkStart w:id="2278" w:name="_Toc225673187"/>
      <w:bookmarkStart w:id="2279" w:name="_Toc448313654"/>
      <w:r w:rsidRPr="00664225">
        <w:t>Solar Sizing Design Computer Programs</w:t>
      </w:r>
      <w:bookmarkEnd w:id="2277"/>
      <w:bookmarkEnd w:id="2278"/>
      <w:bookmarkEnd w:id="2279"/>
    </w:p>
    <w:p w14:paraId="5AA36DE7" w14:textId="77777777" w:rsidR="00003A6E" w:rsidRPr="00664225" w:rsidRDefault="00003A6E" w:rsidP="00003A6E">
      <w:pPr>
        <w:pStyle w:val="BodyText"/>
      </w:pPr>
      <w:r w:rsidRPr="00664225">
        <w:t xml:space="preserve">Computer programs are available for calculating solar sizing. </w:t>
      </w:r>
      <w:r w:rsidR="00F20320">
        <w:t xml:space="preserve"> </w:t>
      </w:r>
      <w:r w:rsidRPr="00664225">
        <w:t>These programs take into consideration all or some of the following:</w:t>
      </w:r>
    </w:p>
    <w:p w14:paraId="4ABC0ECF" w14:textId="77777777" w:rsidR="00003A6E" w:rsidRPr="00664225" w:rsidRDefault="00003A6E" w:rsidP="002C0934">
      <w:pPr>
        <w:pStyle w:val="Bullet1"/>
      </w:pPr>
      <w:r w:rsidRPr="00664225">
        <w:t>Insolation data</w:t>
      </w:r>
      <w:r w:rsidR="002C0934" w:rsidRPr="00664225">
        <w:t>;</w:t>
      </w:r>
    </w:p>
    <w:p w14:paraId="2B90F783" w14:textId="77777777" w:rsidR="00003A6E" w:rsidRPr="00664225" w:rsidRDefault="00003A6E" w:rsidP="002C0934">
      <w:pPr>
        <w:pStyle w:val="Bullet1"/>
      </w:pPr>
      <w:r w:rsidRPr="00664225">
        <w:t>Land and sea reflection coefficients</w:t>
      </w:r>
      <w:r w:rsidR="002C0934" w:rsidRPr="00664225">
        <w:t>;</w:t>
      </w:r>
    </w:p>
    <w:p w14:paraId="73742E09" w14:textId="77777777" w:rsidR="00003A6E" w:rsidRPr="00664225" w:rsidRDefault="00003A6E" w:rsidP="002C0934">
      <w:pPr>
        <w:pStyle w:val="Bullet1"/>
      </w:pPr>
      <w:r w:rsidRPr="00664225">
        <w:t>Temperature variations</w:t>
      </w:r>
      <w:r w:rsidR="002C0934" w:rsidRPr="00664225">
        <w:t>;</w:t>
      </w:r>
    </w:p>
    <w:p w14:paraId="4B16FA1E" w14:textId="77777777" w:rsidR="00003A6E" w:rsidRPr="00664225" w:rsidRDefault="00003A6E" w:rsidP="002C0934">
      <w:pPr>
        <w:pStyle w:val="Bullet1"/>
      </w:pPr>
      <w:r w:rsidRPr="00664225">
        <w:lastRenderedPageBreak/>
        <w:t>PV array tilt angle</w:t>
      </w:r>
      <w:r w:rsidR="002C0934" w:rsidRPr="00664225">
        <w:t>;</w:t>
      </w:r>
    </w:p>
    <w:p w14:paraId="4B862BA3" w14:textId="77777777" w:rsidR="00003A6E" w:rsidRPr="00664225" w:rsidRDefault="00003A6E" w:rsidP="002C0934">
      <w:pPr>
        <w:pStyle w:val="Bullet1"/>
      </w:pPr>
      <w:r w:rsidRPr="00664225">
        <w:t>PV panel orientation</w:t>
      </w:r>
      <w:r w:rsidR="002C0934" w:rsidRPr="00664225">
        <w:t>;</w:t>
      </w:r>
    </w:p>
    <w:p w14:paraId="7544E4C7" w14:textId="77777777" w:rsidR="00003A6E" w:rsidRPr="00664225" w:rsidRDefault="00003A6E" w:rsidP="002C0934">
      <w:pPr>
        <w:pStyle w:val="Bullet1"/>
      </w:pPr>
      <w:r w:rsidRPr="00664225">
        <w:t>PV module efficiencies</w:t>
      </w:r>
      <w:r w:rsidR="002C0934" w:rsidRPr="00664225">
        <w:t>;</w:t>
      </w:r>
    </w:p>
    <w:p w14:paraId="6F099AF4" w14:textId="77777777" w:rsidR="00003A6E" w:rsidRPr="00664225" w:rsidRDefault="00003A6E" w:rsidP="002C0934">
      <w:pPr>
        <w:pStyle w:val="Bullet1"/>
      </w:pPr>
      <w:r w:rsidRPr="00664225">
        <w:t>Battery efficiencies  (recharge characteristics and lifetime capacity loss)</w:t>
      </w:r>
      <w:r w:rsidR="002C0934" w:rsidRPr="00664225">
        <w:t>;</w:t>
      </w:r>
    </w:p>
    <w:p w14:paraId="5E8A7BCC" w14:textId="77777777" w:rsidR="00003A6E" w:rsidRPr="00664225" w:rsidRDefault="00003A6E" w:rsidP="002C0934">
      <w:pPr>
        <w:pStyle w:val="Bullet1"/>
      </w:pPr>
      <w:r w:rsidRPr="00664225">
        <w:t>Battery self-discharge</w:t>
      </w:r>
      <w:r w:rsidR="002C0934" w:rsidRPr="00664225">
        <w:t>;</w:t>
      </w:r>
    </w:p>
    <w:p w14:paraId="01BC3660" w14:textId="77777777" w:rsidR="00003A6E" w:rsidRPr="00664225" w:rsidRDefault="00003A6E" w:rsidP="002C0934">
      <w:pPr>
        <w:pStyle w:val="Bullet1"/>
      </w:pPr>
      <w:r w:rsidRPr="00664225">
        <w:t>Electrical load profile</w:t>
      </w:r>
      <w:r w:rsidR="002C0934" w:rsidRPr="00664225">
        <w:t>.</w:t>
      </w:r>
    </w:p>
    <w:p w14:paraId="2C7EBE9E" w14:textId="77777777" w:rsidR="00003A6E" w:rsidRPr="00664225" w:rsidRDefault="00003A6E" w:rsidP="00003A6E">
      <w:pPr>
        <w:pStyle w:val="BodyText"/>
      </w:pPr>
      <w:r w:rsidRPr="00664225">
        <w:t xml:space="preserve">It is important to compare conditions at sites where published data has been obtained with those at the installation site. </w:t>
      </w:r>
      <w:r w:rsidR="002C0934" w:rsidRPr="00664225">
        <w:t xml:space="preserve"> </w:t>
      </w:r>
      <w:r w:rsidRPr="00664225">
        <w:t xml:space="preserve">Local cloud or mist conditions and local topography may considerably affect coastal sites by shading the solar array. </w:t>
      </w:r>
      <w:r w:rsidR="002C0934" w:rsidRPr="00664225">
        <w:t xml:space="preserve"> </w:t>
      </w:r>
      <w:r w:rsidRPr="00664225">
        <w:t xml:space="preserve">Vegetation at land sites may mean that the solar energy input is less than the programme might predict. </w:t>
      </w:r>
      <w:r w:rsidR="002C0934" w:rsidRPr="00664225">
        <w:t xml:space="preserve"> </w:t>
      </w:r>
      <w:r w:rsidRPr="00664225">
        <w:t>Allowance may have to be made for sand, dust, or industria</w:t>
      </w:r>
      <w:r w:rsidR="002C0934" w:rsidRPr="00664225">
        <w:t>l deposits on the solar array.</w:t>
      </w:r>
    </w:p>
    <w:p w14:paraId="156380A8" w14:textId="77777777" w:rsidR="00003A6E" w:rsidRPr="00664225" w:rsidRDefault="00003A6E" w:rsidP="00003A6E">
      <w:pPr>
        <w:pStyle w:val="BodyText"/>
      </w:pPr>
      <w:r w:rsidRPr="00664225">
        <w:t>The problems associated with array sizing increase in the higher latitudes, because variations of energy production and consumption are greater.</w:t>
      </w:r>
    </w:p>
    <w:p w14:paraId="254B5B90" w14:textId="77777777" w:rsidR="00003A6E" w:rsidRPr="00664225" w:rsidRDefault="00003A6E" w:rsidP="00003A6E">
      <w:pPr>
        <w:pStyle w:val="BodyText"/>
      </w:pPr>
      <w:r w:rsidRPr="00664225">
        <w:t xml:space="preserve">IALA program on Designing Solar Power Systems for Aids to Navigation (Dec. 2004) is available </w:t>
      </w:r>
      <w:smartTag w:uri="urn:schemas-microsoft-com:office:smarttags" w:element="PersonName">
        <w:smartTagPr>
          <w:attr w:name="ProductID" w:val="to all IALA"/>
        </w:smartTagPr>
        <w:r w:rsidRPr="00664225">
          <w:t>to all IALA</w:t>
        </w:r>
      </w:smartTag>
      <w:r w:rsidR="00664225" w:rsidRPr="00664225">
        <w:t xml:space="preserve"> members.  </w:t>
      </w:r>
      <w:r w:rsidRPr="00664225">
        <w:t>The Software calcu</w:t>
      </w:r>
      <w:r w:rsidR="00F20320">
        <w:t xml:space="preserve">lation Microsoft Excel program </w:t>
      </w:r>
      <w:r w:rsidRPr="00664225">
        <w:t xml:space="preserve">provides an iterative method of designing a solar power system for fixed or floating AtoN installations. </w:t>
      </w:r>
      <w:r w:rsidR="00664225" w:rsidRPr="00664225">
        <w:t xml:space="preserve"> </w:t>
      </w:r>
      <w:r w:rsidRPr="00664225">
        <w:t xml:space="preserve">To obtain the Microsoft Excel program, including password and manual please contact IALA Secretariat via e-mail:  </w:t>
      </w:r>
      <w:hyperlink r:id="rId16" w:history="1">
        <w:r w:rsidR="00664225" w:rsidRPr="00664225">
          <w:rPr>
            <w:rStyle w:val="Hyperlink"/>
          </w:rPr>
          <w:t>iala-aism@wanadoo.fr</w:t>
        </w:r>
      </w:hyperlink>
      <w:r w:rsidR="00664225" w:rsidRPr="00664225">
        <w:t>.</w:t>
      </w:r>
    </w:p>
    <w:p w14:paraId="5704756F" w14:textId="77777777" w:rsidR="00003A6E" w:rsidRPr="00664225" w:rsidRDefault="00003A6E" w:rsidP="00003A6E">
      <w:pPr>
        <w:pStyle w:val="BodyText"/>
      </w:pPr>
      <w:r w:rsidRPr="00664225">
        <w:t>Some authorities have their own in-house solar sizing programmes that could be made available to IALA members and some PV modules manufacturers might also provide computer program for system sizing.</w:t>
      </w:r>
    </w:p>
    <w:p w14:paraId="611A0029" w14:textId="77777777" w:rsidR="00003A6E" w:rsidRPr="00664225" w:rsidRDefault="00003A6E" w:rsidP="00003A6E">
      <w:pPr>
        <w:pStyle w:val="Heading3"/>
      </w:pPr>
      <w:bookmarkStart w:id="2280" w:name="_Toc225673188"/>
      <w:bookmarkStart w:id="2281" w:name="_Toc448313655"/>
      <w:r w:rsidRPr="00664225">
        <w:t>PV Energy on Buoys</w:t>
      </w:r>
      <w:bookmarkEnd w:id="2280"/>
      <w:bookmarkEnd w:id="2281"/>
    </w:p>
    <w:p w14:paraId="3D8500C2" w14:textId="77777777" w:rsidR="00003A6E" w:rsidRPr="00664225" w:rsidRDefault="00003A6E" w:rsidP="00003A6E">
      <w:pPr>
        <w:pStyle w:val="BodyText"/>
      </w:pPr>
      <w:r w:rsidRPr="00664225">
        <w:t>Sizing the solar power system on a buoy is subject to greater variations than one on a fixed structure.  Some programmes may include rough rules-of-thumb to account for buoy movement and alignment; however experience in the use of solar power systems on buoys is also important.</w:t>
      </w:r>
      <w:r w:rsidR="00664225" w:rsidRPr="00664225">
        <w:t xml:space="preserve"> </w:t>
      </w:r>
      <w:r w:rsidRPr="00664225">
        <w:t xml:space="preserve"> When choosing a programme to use for solar system design, authorities should be aware of what rules are be</w:t>
      </w:r>
      <w:r w:rsidR="00664225" w:rsidRPr="00664225">
        <w:t>ing applied by that programme.</w:t>
      </w:r>
    </w:p>
    <w:p w14:paraId="327AE07A" w14:textId="77777777" w:rsidR="00003A6E" w:rsidRPr="00664225" w:rsidRDefault="00003A6E" w:rsidP="00003A6E">
      <w:pPr>
        <w:pStyle w:val="Heading2"/>
      </w:pPr>
      <w:bookmarkStart w:id="2282" w:name="_Toc211340516"/>
      <w:bookmarkStart w:id="2283" w:name="_Toc225673189"/>
      <w:bookmarkStart w:id="2284" w:name="_Toc448313656"/>
      <w:r w:rsidRPr="00664225">
        <w:t>Charge Regulation</w:t>
      </w:r>
      <w:bookmarkEnd w:id="2282"/>
      <w:bookmarkEnd w:id="2283"/>
      <w:bookmarkEnd w:id="2284"/>
      <w:r w:rsidRPr="00664225">
        <w:t xml:space="preserve"> </w:t>
      </w:r>
    </w:p>
    <w:p w14:paraId="2F028588" w14:textId="77777777" w:rsidR="00003A6E" w:rsidRPr="00664225" w:rsidRDefault="00003A6E" w:rsidP="00003A6E">
      <w:pPr>
        <w:pStyle w:val="BodyText"/>
      </w:pPr>
      <w:r w:rsidRPr="00664225">
        <w:t>A high charge efficiency is needed so that most of the energy produced by the PV array is stored in the battery.  A modern electronic charge regula</w:t>
      </w:r>
      <w:r w:rsidR="00664225" w:rsidRPr="00664225">
        <w:t>tor will generally ensure this.</w:t>
      </w:r>
    </w:p>
    <w:p w14:paraId="0EC98AC0" w14:textId="77777777" w:rsidR="00003A6E" w:rsidRPr="00664225" w:rsidRDefault="00003A6E" w:rsidP="00003A6E">
      <w:pPr>
        <w:pStyle w:val="BodyText"/>
      </w:pPr>
      <w:r w:rsidRPr="00664225">
        <w:t>There are two possi</w:t>
      </w:r>
      <w:r w:rsidR="00664225" w:rsidRPr="00664225">
        <w:t>bilities for the charge regime:</w:t>
      </w:r>
    </w:p>
    <w:p w14:paraId="64DCA125" w14:textId="77777777" w:rsidR="00003A6E" w:rsidRPr="00664225" w:rsidRDefault="00003A6E" w:rsidP="00003A6E">
      <w:pPr>
        <w:pStyle w:val="Heading3"/>
      </w:pPr>
      <w:bookmarkStart w:id="2285" w:name="_Toc225673190"/>
      <w:bookmarkStart w:id="2286" w:name="_Toc448313657"/>
      <w:r w:rsidRPr="00664225">
        <w:t>Self-regulated PV Modules</w:t>
      </w:r>
      <w:bookmarkEnd w:id="2285"/>
      <w:bookmarkEnd w:id="2286"/>
    </w:p>
    <w:p w14:paraId="7F1EE786" w14:textId="77777777" w:rsidR="00003A6E" w:rsidRPr="00664225" w:rsidRDefault="00003A6E" w:rsidP="002C0934">
      <w:pPr>
        <w:pStyle w:val="Bullet1"/>
      </w:pPr>
      <w:r w:rsidRPr="00664225">
        <w:t xml:space="preserve">Usually these are modules with only 32 solar cells or less for 12V systems, to match the required </w:t>
      </w:r>
      <w:r w:rsidR="00664225" w:rsidRPr="00664225">
        <w:t>charging voltage to the battery;</w:t>
      </w:r>
    </w:p>
    <w:p w14:paraId="5FA4ECC6" w14:textId="77777777" w:rsidR="00003A6E" w:rsidRPr="00664225" w:rsidRDefault="00003A6E" w:rsidP="002C0934">
      <w:pPr>
        <w:pStyle w:val="Bullet1"/>
      </w:pPr>
      <w:r w:rsidRPr="00664225">
        <w:t>With self-regulation the battery capacity may need to be increased t</w:t>
      </w:r>
      <w:r w:rsidR="00664225" w:rsidRPr="00664225">
        <w:t>o prevent frequent overcharging;</w:t>
      </w:r>
    </w:p>
    <w:p w14:paraId="551C53C0" w14:textId="77777777" w:rsidR="00003A6E" w:rsidRPr="00664225" w:rsidRDefault="00003A6E" w:rsidP="002C0934">
      <w:pPr>
        <w:pStyle w:val="Bullet1"/>
      </w:pPr>
      <w:r w:rsidRPr="00664225">
        <w:t xml:space="preserve">With VRLA batteries, the charge rate should not exceed about </w:t>
      </w:r>
      <w:smartTag w:uri="urn:schemas-microsoft-com:office:smarttags" w:element="time">
        <w:smartTagPr>
          <w:attr w:name="Hour" w:val="10"/>
          <w:attr w:name="Minute" w:val="00"/>
        </w:smartTagPr>
        <w:r w:rsidRPr="00664225">
          <w:t>10 am</w:t>
        </w:r>
      </w:smartTag>
      <w:r w:rsidRPr="00664225">
        <w:t>pere per 100 amp-hou</w:t>
      </w:r>
      <w:r w:rsidR="00664225" w:rsidRPr="00664225">
        <w:t>rs capacity (C/10 charge rate);</w:t>
      </w:r>
    </w:p>
    <w:p w14:paraId="3AC5D533" w14:textId="77777777" w:rsidR="00003A6E" w:rsidRPr="00664225" w:rsidRDefault="00003A6E" w:rsidP="002C0934">
      <w:pPr>
        <w:pStyle w:val="Bullet1"/>
      </w:pPr>
      <w:r w:rsidRPr="00664225">
        <w:t>In hot climates the use of VRLA batteries with self-regulated modules should be avoided.</w:t>
      </w:r>
    </w:p>
    <w:p w14:paraId="5290E74F" w14:textId="77777777" w:rsidR="00003A6E" w:rsidRPr="00664225" w:rsidRDefault="00003A6E" w:rsidP="002C0934">
      <w:pPr>
        <w:pStyle w:val="Bullet1"/>
      </w:pPr>
      <w:r w:rsidRPr="00664225">
        <w:t>The major advantage of using self-regulated PV modules is maximum simplicity. In practice the battery is generally not working in the best conditions and its life will be shortened, so that more frequent battery replacement will be needed.</w:t>
      </w:r>
    </w:p>
    <w:p w14:paraId="1C069D1D" w14:textId="77777777" w:rsidR="00003A6E" w:rsidRPr="00664225" w:rsidRDefault="00003A6E" w:rsidP="00003A6E">
      <w:pPr>
        <w:pStyle w:val="Heading3"/>
      </w:pPr>
      <w:bookmarkStart w:id="2287" w:name="_Toc225673191"/>
      <w:bookmarkStart w:id="2288" w:name="_Toc448313658"/>
      <w:r w:rsidRPr="00664225">
        <w:t>Electronic Charge Regulator</w:t>
      </w:r>
      <w:bookmarkEnd w:id="2287"/>
      <w:bookmarkEnd w:id="2288"/>
    </w:p>
    <w:p w14:paraId="44C62C17" w14:textId="77777777" w:rsidR="00003A6E" w:rsidRPr="00664225" w:rsidRDefault="00003A6E" w:rsidP="002C0934">
      <w:pPr>
        <w:pStyle w:val="Bullet1"/>
      </w:pPr>
      <w:r w:rsidRPr="00664225">
        <w:t>Can be either series or parallel type to protect against o</w:t>
      </w:r>
      <w:r w:rsidR="002C0934" w:rsidRPr="00664225">
        <w:t>vercharge or complete discharge;</w:t>
      </w:r>
    </w:p>
    <w:p w14:paraId="01963DEF" w14:textId="77777777" w:rsidR="00003A6E" w:rsidRPr="00664225" w:rsidRDefault="00003A6E" w:rsidP="002C0934">
      <w:pPr>
        <w:pStyle w:val="Bullet1"/>
      </w:pPr>
      <w:r w:rsidRPr="00664225">
        <w:t>The advantage of shunt regulation is low component count and low self-con</w:t>
      </w:r>
      <w:r w:rsidR="002C0934" w:rsidRPr="00664225">
        <w:t>sumption;</w:t>
      </w:r>
    </w:p>
    <w:p w14:paraId="7BD2A98D" w14:textId="77777777" w:rsidR="00003A6E" w:rsidRPr="00664225" w:rsidRDefault="00003A6E" w:rsidP="002C0934">
      <w:pPr>
        <w:pStyle w:val="Bullet1"/>
      </w:pPr>
      <w:r w:rsidRPr="00664225">
        <w:lastRenderedPageBreak/>
        <w:t xml:space="preserve">All </w:t>
      </w:r>
      <w:r w:rsidR="002C0934" w:rsidRPr="00664225">
        <w:t>regulators require some cooling;</w:t>
      </w:r>
    </w:p>
    <w:p w14:paraId="5BBF7B1C" w14:textId="77777777" w:rsidR="00003A6E" w:rsidRPr="00664225" w:rsidRDefault="00003A6E" w:rsidP="002C0934">
      <w:pPr>
        <w:pStyle w:val="Bullet1"/>
      </w:pPr>
      <w:r w:rsidRPr="00664225">
        <w:t xml:space="preserve">Prolongs the battery life and </w:t>
      </w:r>
      <w:r w:rsidR="002C0934" w:rsidRPr="00664225">
        <w:t>reduces the need for topping up;</w:t>
      </w:r>
    </w:p>
    <w:p w14:paraId="5BE2D456" w14:textId="77777777" w:rsidR="00003A6E" w:rsidRPr="00664225" w:rsidRDefault="00003A6E" w:rsidP="002C0934">
      <w:pPr>
        <w:pStyle w:val="Bullet1"/>
      </w:pPr>
      <w:r w:rsidRPr="00664225">
        <w:t>Ensures that the battery is operated within its de</w:t>
      </w:r>
      <w:r w:rsidR="002C0934" w:rsidRPr="00664225">
        <w:t>signed operating specifications;</w:t>
      </w:r>
    </w:p>
    <w:p w14:paraId="27F8C80D" w14:textId="77777777" w:rsidR="00003A6E" w:rsidRPr="00664225" w:rsidRDefault="00003A6E" w:rsidP="002C0934">
      <w:pPr>
        <w:pStyle w:val="Bullet1"/>
      </w:pPr>
      <w:r w:rsidRPr="00664225">
        <w:t>With a series regulator there is only small energy dissipation</w:t>
      </w:r>
      <w:r w:rsidR="002C0934" w:rsidRPr="00664225">
        <w:t>;</w:t>
      </w:r>
    </w:p>
    <w:p w14:paraId="0E1F6847" w14:textId="77777777" w:rsidR="00003A6E" w:rsidRPr="00664225" w:rsidRDefault="00003A6E" w:rsidP="002C0934">
      <w:pPr>
        <w:pStyle w:val="Bullet1"/>
      </w:pPr>
      <w:r w:rsidRPr="00664225">
        <w:t>Lithium ion batteries require a specific type of regulator i</w:t>
      </w:r>
      <w:r w:rsidR="002C0934" w:rsidRPr="00664225">
        <w:t>ncorporated in the battery pack;</w:t>
      </w:r>
    </w:p>
    <w:p w14:paraId="65F01F31" w14:textId="77777777" w:rsidR="00003A6E" w:rsidRPr="00664225" w:rsidRDefault="00003A6E" w:rsidP="002C0934">
      <w:pPr>
        <w:pStyle w:val="Bullet1"/>
      </w:pPr>
      <w:r w:rsidRPr="00664225">
        <w:t>Generally charge regulators have a long Mean Time Between Failures [MTBF].  Static switching (e.g. MOS FET) charge regulators have a very high level of reliabil</w:t>
      </w:r>
      <w:r w:rsidR="002C0934" w:rsidRPr="00664225">
        <w:t>ity with very low voltage drop;</w:t>
      </w:r>
    </w:p>
    <w:p w14:paraId="47E98BDE" w14:textId="77777777" w:rsidR="00003A6E" w:rsidRPr="00664225" w:rsidRDefault="00003A6E" w:rsidP="00003A6E">
      <w:pPr>
        <w:pStyle w:val="Heading3"/>
      </w:pPr>
      <w:bookmarkStart w:id="2289" w:name="_Toc225673192"/>
      <w:bookmarkStart w:id="2290" w:name="_Toc448313659"/>
      <w:r w:rsidRPr="00664225">
        <w:t>Shading (or bypass) Diodes</w:t>
      </w:r>
      <w:bookmarkEnd w:id="2289"/>
      <w:bookmarkEnd w:id="2290"/>
    </w:p>
    <w:p w14:paraId="65A7A128" w14:textId="77777777" w:rsidR="00003A6E" w:rsidRPr="00664225" w:rsidRDefault="00003A6E" w:rsidP="00003A6E">
      <w:pPr>
        <w:pStyle w:val="BodyText"/>
      </w:pPr>
      <w:r w:rsidRPr="00664225">
        <w:t>Above 12V, bypass diodes should be installed to prevent damage when parts of the array are partially shaded.</w:t>
      </w:r>
    </w:p>
    <w:p w14:paraId="6ADE6FBE" w14:textId="77777777" w:rsidR="00003A6E" w:rsidRPr="00664225" w:rsidRDefault="00003A6E" w:rsidP="00003A6E">
      <w:pPr>
        <w:pStyle w:val="Heading2"/>
      </w:pPr>
      <w:bookmarkStart w:id="2291" w:name="_Toc211340517"/>
      <w:bookmarkStart w:id="2292" w:name="_Toc225673193"/>
      <w:bookmarkStart w:id="2293" w:name="_Toc448313660"/>
      <w:r w:rsidRPr="00664225">
        <w:t>Practical Considerations</w:t>
      </w:r>
      <w:bookmarkEnd w:id="2291"/>
      <w:bookmarkEnd w:id="2292"/>
      <w:bookmarkEnd w:id="2293"/>
      <w:r w:rsidRPr="00664225">
        <w:t xml:space="preserve"> </w:t>
      </w:r>
    </w:p>
    <w:p w14:paraId="7271C1A8" w14:textId="77777777" w:rsidR="00003A6E" w:rsidRPr="00664225" w:rsidRDefault="00003A6E" w:rsidP="00003A6E">
      <w:pPr>
        <w:pStyle w:val="BodyText"/>
      </w:pPr>
      <w:r w:rsidRPr="00664225">
        <w:t>It should be noted that PV modules are generally placed in locations with difficult env</w:t>
      </w:r>
      <w:r w:rsidR="002C0934" w:rsidRPr="00664225">
        <w:t>ironmental conditions, such as:</w:t>
      </w:r>
    </w:p>
    <w:p w14:paraId="111F5121" w14:textId="77777777" w:rsidR="00003A6E" w:rsidRPr="00664225" w:rsidRDefault="00003A6E" w:rsidP="0074683F">
      <w:pPr>
        <w:pStyle w:val="Bullet1"/>
      </w:pPr>
      <w:r w:rsidRPr="00664225">
        <w:t>Isolated sites, possib</w:t>
      </w:r>
      <w:r w:rsidR="0074683F" w:rsidRPr="00664225">
        <w:t>ly liable to theft or vandalism;</w:t>
      </w:r>
    </w:p>
    <w:p w14:paraId="797825A4" w14:textId="77777777" w:rsidR="00003A6E" w:rsidRPr="00664225" w:rsidRDefault="00003A6E" w:rsidP="0074683F">
      <w:pPr>
        <w:pStyle w:val="Bullet1"/>
      </w:pPr>
      <w:r w:rsidRPr="00664225">
        <w:t>Sea locations, with wave impact, storms, corrosion, ice, snow, hai</w:t>
      </w:r>
      <w:r w:rsidR="0074683F" w:rsidRPr="00664225">
        <w:t>l, sand abrasion, and lightning;</w:t>
      </w:r>
    </w:p>
    <w:p w14:paraId="11490FCC" w14:textId="77777777" w:rsidR="00003A6E" w:rsidRPr="00664225" w:rsidRDefault="00003A6E" w:rsidP="0074683F">
      <w:pPr>
        <w:pStyle w:val="Bullet1"/>
      </w:pPr>
      <w:r w:rsidRPr="00664225">
        <w:t>Locations where bird fouling and bird attacks are likely.  Birds and animals are known to sometimes attack plastic insulation on cables and plastic encapsulation.</w:t>
      </w:r>
    </w:p>
    <w:p w14:paraId="3AEFCB78" w14:textId="77777777" w:rsidR="00003A6E" w:rsidRPr="00664225" w:rsidRDefault="00003A6E" w:rsidP="00003A6E">
      <w:pPr>
        <w:pStyle w:val="BodyText"/>
      </w:pPr>
      <w:r w:rsidRPr="00664225">
        <w:t xml:space="preserve">The service life of solar modules can be up to 30 years. </w:t>
      </w:r>
      <w:r w:rsidR="0074683F" w:rsidRPr="00664225">
        <w:t xml:space="preserve"> </w:t>
      </w:r>
      <w:r w:rsidRPr="00664225">
        <w:t xml:space="preserve">Manufacturers commonly offer power output guarantees, and module life guarantees (typically 10 years with maximum 10 % reduction of output power). </w:t>
      </w:r>
      <w:r w:rsidR="0074683F" w:rsidRPr="00664225">
        <w:t xml:space="preserve"> </w:t>
      </w:r>
      <w:r w:rsidRPr="00664225">
        <w:t>As with other professional investment decisions, the initial investment costs should be weighed against the costs of maintenance (vehicle, t</w:t>
      </w:r>
      <w:r w:rsidR="00F20320">
        <w:t>ender, helicopter, and people).</w:t>
      </w:r>
    </w:p>
    <w:p w14:paraId="1C5D8394" w14:textId="77777777" w:rsidR="00003A6E" w:rsidRPr="00664225" w:rsidRDefault="00003A6E" w:rsidP="00003A6E">
      <w:pPr>
        <w:pStyle w:val="BodyText"/>
      </w:pPr>
      <w:r w:rsidRPr="00664225">
        <w:t xml:space="preserve">It may be difficult to obtain exact replacement modules in the future as they may be of different dimensions. </w:t>
      </w:r>
      <w:r w:rsidR="0074683F" w:rsidRPr="00664225">
        <w:t xml:space="preserve"> </w:t>
      </w:r>
      <w:r w:rsidRPr="00664225">
        <w:t>End users may wish to purchase some spares to cover life cycle management.</w:t>
      </w:r>
    </w:p>
    <w:p w14:paraId="4A8D7518" w14:textId="77777777" w:rsidR="00003A6E" w:rsidRPr="00664225" w:rsidRDefault="00003A6E" w:rsidP="00003A6E">
      <w:pPr>
        <w:pStyle w:val="BodyText"/>
      </w:pPr>
    </w:p>
    <w:p w14:paraId="2FD1F9A1" w14:textId="77777777" w:rsidR="00003A6E" w:rsidRPr="00664225" w:rsidRDefault="00003A6E" w:rsidP="00003A6E">
      <w:pPr>
        <w:pStyle w:val="Annex"/>
      </w:pPr>
      <w:r w:rsidRPr="00664225">
        <w:br w:type="page"/>
      </w:r>
      <w:bookmarkStart w:id="2294" w:name="_Toc211340518"/>
      <w:bookmarkStart w:id="2295" w:name="_Ref225127471"/>
      <w:bookmarkStart w:id="2296" w:name="_Toc448313661"/>
      <w:r w:rsidR="0074683F" w:rsidRPr="00664225">
        <w:rPr>
          <w:caps w:val="0"/>
        </w:rPr>
        <w:lastRenderedPageBreak/>
        <w:t>WIND GENERATION</w:t>
      </w:r>
      <w:bookmarkEnd w:id="2294"/>
      <w:bookmarkEnd w:id="2295"/>
      <w:bookmarkEnd w:id="2296"/>
    </w:p>
    <w:p w14:paraId="25625C26" w14:textId="77777777" w:rsidR="00003A6E" w:rsidRPr="00664225" w:rsidRDefault="00003A6E" w:rsidP="0074683F">
      <w:pPr>
        <w:pStyle w:val="Heading1"/>
        <w:numPr>
          <w:ilvl w:val="0"/>
          <w:numId w:val="36"/>
        </w:numPr>
      </w:pPr>
      <w:bookmarkStart w:id="2297" w:name="_Toc211340519"/>
      <w:bookmarkStart w:id="2298" w:name="_Toc225673194"/>
      <w:bookmarkStart w:id="2299" w:name="_Toc448313662"/>
      <w:r w:rsidRPr="00664225">
        <w:t>Power production</w:t>
      </w:r>
      <w:bookmarkEnd w:id="2297"/>
      <w:bookmarkEnd w:id="2298"/>
      <w:bookmarkEnd w:id="2299"/>
    </w:p>
    <w:p w14:paraId="4975DC4B" w14:textId="77777777" w:rsidR="00003A6E" w:rsidRPr="00664225" w:rsidRDefault="00003A6E" w:rsidP="00003A6E">
      <w:pPr>
        <w:pStyle w:val="Heading2"/>
      </w:pPr>
      <w:bookmarkStart w:id="2300" w:name="_Toc225673195"/>
      <w:bookmarkStart w:id="2301" w:name="_Toc448313663"/>
      <w:r w:rsidRPr="00664225">
        <w:t>Horizontal axis</w:t>
      </w:r>
      <w:bookmarkEnd w:id="2300"/>
      <w:bookmarkEnd w:id="2301"/>
    </w:p>
    <w:p w14:paraId="499115D1" w14:textId="77777777" w:rsidR="00003A6E" w:rsidRPr="00664225" w:rsidRDefault="00003A6E" w:rsidP="00003A6E">
      <w:pPr>
        <w:pStyle w:val="BodyText"/>
      </w:pPr>
      <w:r w:rsidRPr="00664225">
        <w:t xml:space="preserve">Based on 4m/s average wind speed, the power output (Watt Hour) versus Swept Area is approximately 75-100 kWh per square metre per year (kWh/m2/y). </w:t>
      </w:r>
      <w:r w:rsidR="00664225" w:rsidRPr="00664225">
        <w:t xml:space="preserve"> </w:t>
      </w:r>
      <w:r w:rsidRPr="00664225">
        <w:t>These numbers are based on information available and would need to be confirmed by the wind turbine manufacturer.</w:t>
      </w:r>
    </w:p>
    <w:p w14:paraId="5DFED455" w14:textId="77777777" w:rsidR="00003A6E" w:rsidRPr="00664225" w:rsidRDefault="00003A6E" w:rsidP="00003A6E">
      <w:pPr>
        <w:pStyle w:val="BodyText"/>
      </w:pPr>
      <w:r w:rsidRPr="00664225">
        <w:t>For example:</w:t>
      </w:r>
    </w:p>
    <w:p w14:paraId="14249FD1" w14:textId="77777777" w:rsidR="00003A6E" w:rsidRPr="00664225" w:rsidRDefault="00003A6E" w:rsidP="00003A6E">
      <w:pPr>
        <w:pStyle w:val="BodyText"/>
      </w:pPr>
      <w:r w:rsidRPr="00664225">
        <w:t xml:space="preserve">For a swept area of </w:t>
      </w:r>
      <w:smartTag w:uri="urn:schemas-microsoft-com:office:smarttags" w:element="metricconverter">
        <w:smartTagPr>
          <w:attr w:name="ProductID" w:val="2 m2"/>
        </w:smartTagPr>
        <w:r w:rsidRPr="00664225">
          <w:t>2 m2</w:t>
        </w:r>
      </w:smartTag>
      <w:r w:rsidRPr="00664225">
        <w:t xml:space="preserve"> energy generated equals 2*100 kWh = 200 kWh per turbine per year.</w:t>
      </w:r>
    </w:p>
    <w:p w14:paraId="5C13CDB8" w14:textId="77777777" w:rsidR="00003A6E" w:rsidRPr="00664225" w:rsidRDefault="00003A6E" w:rsidP="0074683F">
      <w:pPr>
        <w:pStyle w:val="Heading2"/>
      </w:pPr>
      <w:bookmarkStart w:id="2302" w:name="_Toc225673196"/>
      <w:bookmarkStart w:id="2303" w:name="_Toc448313664"/>
      <w:r w:rsidRPr="00664225">
        <w:t>Vertical axis</w:t>
      </w:r>
      <w:bookmarkEnd w:id="2302"/>
      <w:bookmarkEnd w:id="2303"/>
    </w:p>
    <w:p w14:paraId="7EC7FFE7" w14:textId="77777777" w:rsidR="00003A6E" w:rsidRPr="00664225" w:rsidRDefault="00003A6E" w:rsidP="00003A6E">
      <w:pPr>
        <w:pStyle w:val="BodyText"/>
      </w:pPr>
      <w:r w:rsidRPr="00664225">
        <w:t>For small scale turbines and Based on 4m/s average wind speed, the power output (Watt Hour) versus Swept Area is approximately 240 kWh per square metre per year (kWh/m2/y).</w:t>
      </w:r>
    </w:p>
    <w:p w14:paraId="59B14EFB" w14:textId="77777777" w:rsidR="00003A6E" w:rsidRPr="00664225" w:rsidRDefault="00003A6E" w:rsidP="00003A6E">
      <w:pPr>
        <w:pStyle w:val="BodyText"/>
      </w:pPr>
      <w:r w:rsidRPr="00664225">
        <w:t>For large scale turbines and Based on 4m/s average wind speed, the power output (Watt Hour) versus Swept Area is approximately 700 kWh per square metre per year (kWh/m2/y).</w:t>
      </w:r>
    </w:p>
    <w:p w14:paraId="022FDC03" w14:textId="77777777" w:rsidR="00003A6E" w:rsidRPr="00664225" w:rsidRDefault="00003A6E" w:rsidP="00003A6E">
      <w:pPr>
        <w:pStyle w:val="BodyText"/>
      </w:pPr>
      <w:r w:rsidRPr="00664225">
        <w:t>These numbers are based on information available and would need to be confirmed by the wind turbine manufacturer.</w:t>
      </w:r>
    </w:p>
    <w:p w14:paraId="011816FE" w14:textId="77777777" w:rsidR="00003A6E" w:rsidRPr="00664225" w:rsidRDefault="00003A6E" w:rsidP="00003A6E">
      <w:pPr>
        <w:pStyle w:val="Heading2"/>
      </w:pPr>
      <w:bookmarkStart w:id="2304" w:name="_Toc211340520"/>
      <w:bookmarkStart w:id="2305" w:name="_Toc225673197"/>
      <w:bookmarkStart w:id="2306" w:name="_Toc448313665"/>
      <w:r w:rsidRPr="00664225">
        <w:t>Particular considerations</w:t>
      </w:r>
      <w:bookmarkEnd w:id="2304"/>
      <w:bookmarkEnd w:id="2305"/>
      <w:bookmarkEnd w:id="2306"/>
    </w:p>
    <w:p w14:paraId="1436AEB9" w14:textId="77777777" w:rsidR="00003A6E" w:rsidRPr="00664225" w:rsidRDefault="00003A6E" w:rsidP="00003A6E">
      <w:pPr>
        <w:pStyle w:val="BodyText"/>
      </w:pPr>
      <w:r w:rsidRPr="00664225">
        <w:t>When selecting wind power-generators the following should be taken in to consideration:</w:t>
      </w:r>
    </w:p>
    <w:p w14:paraId="10D9AC45" w14:textId="77777777" w:rsidR="00003A6E" w:rsidRPr="00664225" w:rsidRDefault="00003A6E" w:rsidP="0074683F">
      <w:pPr>
        <w:pStyle w:val="Bullet1"/>
      </w:pPr>
      <w:r w:rsidRPr="00664225">
        <w:t>Operational and Environmental conditions;</w:t>
      </w:r>
    </w:p>
    <w:p w14:paraId="09B29B35" w14:textId="77777777" w:rsidR="00003A6E" w:rsidRPr="00664225" w:rsidRDefault="00003A6E" w:rsidP="0074683F">
      <w:pPr>
        <w:pStyle w:val="Bullet1"/>
      </w:pPr>
      <w:r w:rsidRPr="00664225">
        <w:t>Reliability of the equipment;</w:t>
      </w:r>
    </w:p>
    <w:p w14:paraId="23F8F882" w14:textId="77777777" w:rsidR="00003A6E" w:rsidRPr="00664225" w:rsidRDefault="00003A6E" w:rsidP="0074683F">
      <w:pPr>
        <w:pStyle w:val="Bullet1"/>
      </w:pPr>
      <w:r w:rsidRPr="00664225">
        <w:t>Environmental impact (noise, flora and fauna, visual impact, etc.);</w:t>
      </w:r>
    </w:p>
    <w:p w14:paraId="21625E5D" w14:textId="77777777" w:rsidR="00003A6E" w:rsidRDefault="00003A6E" w:rsidP="0074683F">
      <w:pPr>
        <w:pStyle w:val="Bullet1"/>
        <w:rPr>
          <w:ins w:id="2307" w:author="Peter Dobson" w:date="2016-04-13T11:59:00Z"/>
        </w:rPr>
      </w:pPr>
      <w:r w:rsidRPr="00664225">
        <w:t>Maintenance requirements.</w:t>
      </w:r>
    </w:p>
    <w:p w14:paraId="55CAD83F" w14:textId="77777777" w:rsidR="00BB0317" w:rsidRDefault="00BB0317">
      <w:pPr>
        <w:pStyle w:val="Annex"/>
        <w:rPr>
          <w:ins w:id="2308" w:author="Peter Dobson" w:date="2016-04-13T12:02:00Z"/>
        </w:rPr>
        <w:pPrChange w:id="2309" w:author="Peter Dobson" w:date="2016-04-13T12:00:00Z">
          <w:pPr>
            <w:pStyle w:val="Bullet1"/>
          </w:pPr>
        </w:pPrChange>
      </w:pPr>
      <w:bookmarkStart w:id="2310" w:name="_Toc448313666"/>
      <w:ins w:id="2311" w:author="Peter Dobson" w:date="2016-04-13T12:00:00Z">
        <w:r>
          <w:t>Generators</w:t>
        </w:r>
      </w:ins>
      <w:bookmarkEnd w:id="2310"/>
    </w:p>
    <w:p w14:paraId="61D6C725" w14:textId="77777777" w:rsidR="00BB0317" w:rsidRPr="00A2685B" w:rsidRDefault="00BB0317">
      <w:pPr>
        <w:pStyle w:val="BodyText"/>
        <w:rPr>
          <w:ins w:id="2312" w:author="Peter Dobson" w:date="2016-04-13T12:00:00Z"/>
        </w:rPr>
        <w:pPrChange w:id="2313" w:author="Peter Dobson" w:date="2016-04-13T12:03:00Z">
          <w:pPr>
            <w:pStyle w:val="Bullet1"/>
          </w:pPr>
        </w:pPrChange>
      </w:pPr>
      <w:ins w:id="2314" w:author="Peter Dobson" w:date="2016-04-13T12:02:00Z">
        <w:r w:rsidRPr="00BB0317">
          <w:rPr>
            <w:highlight w:val="yellow"/>
            <w:lang w:eastAsia="en-GB"/>
            <w:rPrChange w:id="2315" w:author="Peter Dobson" w:date="2016-04-13T12:03:00Z">
              <w:rPr/>
            </w:rPrChange>
          </w:rPr>
          <w:t>What do we cover in these annexes</w:t>
        </w:r>
      </w:ins>
      <w:ins w:id="2316" w:author="Peter Dobson" w:date="2016-04-13T12:03:00Z">
        <w:r w:rsidRPr="00BB0317">
          <w:rPr>
            <w:highlight w:val="yellow"/>
            <w:lang w:eastAsia="en-GB"/>
            <w:rPrChange w:id="2317" w:author="Peter Dobson" w:date="2016-04-13T12:03:00Z">
              <w:rPr/>
            </w:rPrChange>
          </w:rPr>
          <w:t>?</w:t>
        </w:r>
      </w:ins>
    </w:p>
    <w:p w14:paraId="07A2C39E" w14:textId="77777777" w:rsidR="00BB0317" w:rsidRDefault="00BB0317">
      <w:pPr>
        <w:pStyle w:val="Annex"/>
        <w:rPr>
          <w:ins w:id="2318" w:author="Peter Dobson" w:date="2016-04-13T12:00:00Z"/>
        </w:rPr>
        <w:pPrChange w:id="2319" w:author="Peter Dobson" w:date="2016-04-13T12:00:00Z">
          <w:pPr>
            <w:pStyle w:val="Bullet1"/>
          </w:pPr>
        </w:pPrChange>
      </w:pPr>
      <w:bookmarkStart w:id="2320" w:name="_Toc448313667"/>
      <w:ins w:id="2321" w:author="Peter Dobson" w:date="2016-04-13T12:00:00Z">
        <w:r>
          <w:t>Fuel Cells</w:t>
        </w:r>
        <w:bookmarkEnd w:id="2320"/>
      </w:ins>
    </w:p>
    <w:p w14:paraId="0A372A77" w14:textId="77777777" w:rsidR="00BB0317" w:rsidRDefault="00BB0317">
      <w:pPr>
        <w:pStyle w:val="Annex"/>
        <w:rPr>
          <w:ins w:id="2322" w:author="Peter Dobson" w:date="2016-04-13T12:00:00Z"/>
        </w:rPr>
        <w:pPrChange w:id="2323" w:author="Peter Dobson" w:date="2016-04-13T12:00:00Z">
          <w:pPr>
            <w:pStyle w:val="Bullet1"/>
          </w:pPr>
        </w:pPrChange>
      </w:pPr>
      <w:bookmarkStart w:id="2324" w:name="_Toc448313668"/>
      <w:ins w:id="2325" w:author="Peter Dobson" w:date="2016-04-13T12:00:00Z">
        <w:r>
          <w:t>Mains</w:t>
        </w:r>
        <w:bookmarkEnd w:id="2324"/>
      </w:ins>
    </w:p>
    <w:p w14:paraId="0164D533" w14:textId="77777777" w:rsidR="00BB0317" w:rsidRPr="00664225" w:rsidRDefault="00BB0317">
      <w:pPr>
        <w:pStyle w:val="Annex"/>
        <w:pPrChange w:id="2326" w:author="Peter Dobson" w:date="2016-04-13T12:00:00Z">
          <w:pPr>
            <w:pStyle w:val="Bullet1"/>
          </w:pPr>
        </w:pPrChange>
      </w:pPr>
      <w:bookmarkStart w:id="2327" w:name="_Toc448313669"/>
      <w:ins w:id="2328" w:author="Peter Dobson" w:date="2016-04-13T12:00:00Z">
        <w:r>
          <w:t>Wave Generators</w:t>
        </w:r>
      </w:ins>
      <w:bookmarkEnd w:id="2327"/>
    </w:p>
    <w:sectPr w:rsidR="00BB0317" w:rsidRPr="00664225" w:rsidSect="00A66FF3">
      <w:headerReference w:type="default" r:id="rId17"/>
      <w:footerReference w:type="default" r:id="rId18"/>
      <w:headerReference w:type="first" r:id="rId19"/>
      <w:pgSz w:w="11906" w:h="16838" w:code="9"/>
      <w:pgMar w:top="1134" w:right="849"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37" w:author="Peter Dobson" w:date="2016-04-13T11:41:00Z" w:initials="PD">
    <w:p w14:paraId="3AC499EE" w14:textId="77777777" w:rsidR="00AE4947" w:rsidRDefault="00AE4947">
      <w:pPr>
        <w:pStyle w:val="CommentText"/>
      </w:pPr>
      <w:r>
        <w:rPr>
          <w:rStyle w:val="CommentReference"/>
        </w:rPr>
        <w:annotationRef/>
      </w:r>
      <w:r>
        <w:t>This only refers to installation of solar. Should we have some details about the other power sources?</w:t>
      </w:r>
    </w:p>
  </w:comment>
  <w:comment w:id="2247" w:author="Peter Dobson" w:date="2016-04-13T11:43:00Z" w:initials="PD">
    <w:p w14:paraId="23520D04" w14:textId="77777777" w:rsidR="00AE4947" w:rsidRDefault="00AE4947">
      <w:pPr>
        <w:pStyle w:val="CommentText"/>
      </w:pPr>
      <w:r>
        <w:rPr>
          <w:rStyle w:val="CommentReference"/>
        </w:rPr>
        <w:annotationRef/>
      </w:r>
      <w:r>
        <w:t>Should we expand this to include maintenance on other power sources.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C499EE" w15:done="0"/>
  <w15:commentEx w15:paraId="23520D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B0829" w14:textId="77777777" w:rsidR="00786936" w:rsidRDefault="00786936" w:rsidP="009E1230">
      <w:r>
        <w:separator/>
      </w:r>
    </w:p>
  </w:endnote>
  <w:endnote w:type="continuationSeparator" w:id="0">
    <w:p w14:paraId="33E27332" w14:textId="77777777" w:rsidR="00786936" w:rsidRDefault="0078693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B5FD2" w14:textId="77777777" w:rsidR="00AE4947" w:rsidRPr="008136BC" w:rsidRDefault="00AE4947"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B7261">
      <w:rPr>
        <w:noProof/>
        <w:lang w:val="en-US"/>
      </w:rPr>
      <w:t>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B7261">
      <w:rPr>
        <w:noProof/>
        <w:lang w:val="en-US"/>
      </w:rPr>
      <w:t>18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5E08A" w14:textId="77777777" w:rsidR="00786936" w:rsidRDefault="00786936" w:rsidP="009E1230">
      <w:r>
        <w:separator/>
      </w:r>
    </w:p>
  </w:footnote>
  <w:footnote w:type="continuationSeparator" w:id="0">
    <w:p w14:paraId="2D6FCDDA" w14:textId="77777777" w:rsidR="00786936" w:rsidRDefault="00786936"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99D5C" w14:textId="77777777" w:rsidR="00AE4947" w:rsidRPr="00A66FF3" w:rsidRDefault="00AE4947" w:rsidP="008136BC">
    <w:pPr>
      <w:jc w:val="center"/>
      <w:rPr>
        <w:rFonts w:cs="Arial"/>
        <w:sz w:val="20"/>
      </w:rPr>
    </w:pPr>
    <w:r w:rsidRPr="00A66FF3">
      <w:rPr>
        <w:rFonts w:cs="Arial"/>
        <w:sz w:val="20"/>
      </w:rPr>
      <w:t xml:space="preserve">Guideline </w:t>
    </w:r>
    <w:r w:rsidRPr="00931701">
      <w:rPr>
        <w:rFonts w:cs="Arial"/>
        <w:sz w:val="20"/>
      </w:rPr>
      <w:t>10</w:t>
    </w:r>
    <w:r>
      <w:rPr>
        <w:rFonts w:cs="Arial"/>
        <w:sz w:val="20"/>
      </w:rPr>
      <w:t>67</w:t>
    </w:r>
    <w:r w:rsidRPr="00931701">
      <w:rPr>
        <w:rFonts w:cs="Arial"/>
        <w:sz w:val="20"/>
      </w:rPr>
      <w:t>-2</w:t>
    </w:r>
    <w:r w:rsidRPr="00A66FF3">
      <w:rPr>
        <w:rFonts w:cs="Arial"/>
        <w:sz w:val="20"/>
      </w:rPr>
      <w:t xml:space="preserve"> – </w:t>
    </w:r>
    <w:r>
      <w:rPr>
        <w:rFonts w:cs="Arial"/>
        <w:sz w:val="20"/>
      </w:rPr>
      <w:t>Power Sources</w:t>
    </w:r>
  </w:p>
  <w:p w14:paraId="46869435" w14:textId="77777777" w:rsidR="00AE4947" w:rsidRDefault="00AE4947" w:rsidP="008136BC">
    <w:pPr>
      <w:pBdr>
        <w:bottom w:val="single" w:sz="4" w:space="1" w:color="auto"/>
      </w:pBdr>
      <w:jc w:val="center"/>
    </w:pPr>
    <w:del w:id="2329" w:author="Peter Dobson" w:date="2016-04-13T12:21:00Z">
      <w:r w:rsidRPr="00931701" w:rsidDel="00AE4947">
        <w:rPr>
          <w:rFonts w:cs="Arial"/>
          <w:sz w:val="20"/>
        </w:rPr>
        <w:delText>May</w:delText>
      </w:r>
    </w:del>
    <w:ins w:id="2330" w:author="Peter Dobson" w:date="2016-04-13T12:21:00Z">
      <w:r>
        <w:rPr>
          <w:rFonts w:cs="Arial"/>
          <w:sz w:val="20"/>
        </w:rPr>
        <w:t>April</w:t>
      </w:r>
    </w:ins>
    <w:r w:rsidRPr="00931701">
      <w:rPr>
        <w:rFonts w:cs="Arial"/>
        <w:sz w:val="20"/>
      </w:rPr>
      <w:t xml:space="preserve"> 20</w:t>
    </w:r>
    <w:ins w:id="2331" w:author="Peter Dobson" w:date="2016-04-13T12:21:00Z">
      <w:r>
        <w:rPr>
          <w:rFonts w:cs="Arial"/>
          <w:sz w:val="20"/>
        </w:rPr>
        <w:t>16</w:t>
      </w:r>
    </w:ins>
    <w:del w:id="2332" w:author="Peter Dobson" w:date="2016-04-13T12:21:00Z">
      <w:r w:rsidRPr="00931701" w:rsidDel="00AE4947">
        <w:rPr>
          <w:rFonts w:cs="Arial"/>
          <w:sz w:val="20"/>
        </w:rPr>
        <w:delText>09</w:delText>
      </w:r>
    </w:del>
  </w:p>
  <w:p w14:paraId="33F0A187" w14:textId="77777777" w:rsidR="00AE4947" w:rsidRDefault="00AE4947">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DDDF8" w14:textId="66A0DCC1" w:rsidR="00A2685B" w:rsidRDefault="00A2685B" w:rsidP="000B7261">
    <w:pPr>
      <w:pStyle w:val="Header"/>
      <w:jc w:val="right"/>
    </w:pPr>
    <w:r>
      <w:t>ENG4-11.2.15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F5ADDE0"/>
    <w:lvl w:ilvl="0">
      <w:start w:val="1"/>
      <w:numFmt w:val="decimal"/>
      <w:lvlText w:val="%1."/>
      <w:lvlJc w:val="left"/>
      <w:pPr>
        <w:tabs>
          <w:tab w:val="num" w:pos="1492"/>
        </w:tabs>
        <w:ind w:left="1492" w:hanging="360"/>
      </w:pPr>
    </w:lvl>
  </w:abstractNum>
  <w:abstractNum w:abstractNumId="1">
    <w:nsid w:val="FFFFFF7D"/>
    <w:multiLevelType w:val="singleLevel"/>
    <w:tmpl w:val="2DBE3604"/>
    <w:lvl w:ilvl="0">
      <w:start w:val="1"/>
      <w:numFmt w:val="decimal"/>
      <w:lvlText w:val="%1."/>
      <w:lvlJc w:val="left"/>
      <w:pPr>
        <w:tabs>
          <w:tab w:val="num" w:pos="1209"/>
        </w:tabs>
        <w:ind w:left="1209" w:hanging="360"/>
      </w:pPr>
    </w:lvl>
  </w:abstractNum>
  <w:abstractNum w:abstractNumId="2">
    <w:nsid w:val="FFFFFF7E"/>
    <w:multiLevelType w:val="singleLevel"/>
    <w:tmpl w:val="8472913C"/>
    <w:lvl w:ilvl="0">
      <w:start w:val="1"/>
      <w:numFmt w:val="decimal"/>
      <w:lvlText w:val="%1."/>
      <w:lvlJc w:val="left"/>
      <w:pPr>
        <w:tabs>
          <w:tab w:val="num" w:pos="926"/>
        </w:tabs>
        <w:ind w:left="926" w:hanging="360"/>
      </w:pPr>
    </w:lvl>
  </w:abstractNum>
  <w:abstractNum w:abstractNumId="3">
    <w:nsid w:val="FFFFFF7F"/>
    <w:multiLevelType w:val="singleLevel"/>
    <w:tmpl w:val="BBE003AA"/>
    <w:lvl w:ilvl="0">
      <w:start w:val="1"/>
      <w:numFmt w:val="decimal"/>
      <w:lvlText w:val="%1."/>
      <w:lvlJc w:val="left"/>
      <w:pPr>
        <w:tabs>
          <w:tab w:val="num" w:pos="643"/>
        </w:tabs>
        <w:ind w:left="643" w:hanging="360"/>
      </w:pPr>
    </w:lvl>
  </w:abstractNum>
  <w:abstractNum w:abstractNumId="4">
    <w:nsid w:val="FFFFFF80"/>
    <w:multiLevelType w:val="singleLevel"/>
    <w:tmpl w:val="B6EC1D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8ABD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B4A4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C3215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4D91E8A"/>
    <w:multiLevelType w:val="multilevel"/>
    <w:tmpl w:val="7C0A2AB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5C743C5"/>
    <w:multiLevelType w:val="hybridMultilevel"/>
    <w:tmpl w:val="4A38B8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7BC66F4"/>
    <w:multiLevelType w:val="hybridMultilevel"/>
    <w:tmpl w:val="71903096"/>
    <w:lvl w:ilvl="0" w:tplc="3C201922">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8106FD6"/>
    <w:multiLevelType w:val="hybridMultilevel"/>
    <w:tmpl w:val="CB20283A"/>
    <w:lvl w:ilvl="0" w:tplc="04090005">
      <w:start w:val="1"/>
      <w:numFmt w:val="bullet"/>
      <w:lvlText w:val=""/>
      <w:lvlJc w:val="left"/>
      <w:pPr>
        <w:tabs>
          <w:tab w:val="num" w:pos="921"/>
        </w:tabs>
        <w:ind w:left="921" w:hanging="360"/>
      </w:pPr>
      <w:rPr>
        <w:rFonts w:ascii="Wingdings" w:hAnsi="Wingdings" w:hint="default"/>
      </w:rPr>
    </w:lvl>
    <w:lvl w:ilvl="1" w:tplc="04090003" w:tentative="1">
      <w:start w:val="1"/>
      <w:numFmt w:val="bullet"/>
      <w:lvlText w:val="o"/>
      <w:lvlJc w:val="left"/>
      <w:pPr>
        <w:tabs>
          <w:tab w:val="num" w:pos="1641"/>
        </w:tabs>
        <w:ind w:left="1641" w:hanging="360"/>
      </w:pPr>
      <w:rPr>
        <w:rFonts w:ascii="Courier New" w:hAnsi="Courier New" w:cs="Courier New" w:hint="default"/>
      </w:rPr>
    </w:lvl>
    <w:lvl w:ilvl="2" w:tplc="04090005" w:tentative="1">
      <w:start w:val="1"/>
      <w:numFmt w:val="bullet"/>
      <w:lvlText w:val=""/>
      <w:lvlJc w:val="left"/>
      <w:pPr>
        <w:tabs>
          <w:tab w:val="num" w:pos="2361"/>
        </w:tabs>
        <w:ind w:left="2361" w:hanging="360"/>
      </w:pPr>
      <w:rPr>
        <w:rFonts w:ascii="Wingdings" w:hAnsi="Wingdings" w:hint="default"/>
      </w:rPr>
    </w:lvl>
    <w:lvl w:ilvl="3" w:tplc="04090001" w:tentative="1">
      <w:start w:val="1"/>
      <w:numFmt w:val="bullet"/>
      <w:lvlText w:val=""/>
      <w:lvlJc w:val="left"/>
      <w:pPr>
        <w:tabs>
          <w:tab w:val="num" w:pos="3081"/>
        </w:tabs>
        <w:ind w:left="3081" w:hanging="360"/>
      </w:pPr>
      <w:rPr>
        <w:rFonts w:ascii="Symbol" w:hAnsi="Symbol" w:hint="default"/>
      </w:rPr>
    </w:lvl>
    <w:lvl w:ilvl="4" w:tplc="04090003" w:tentative="1">
      <w:start w:val="1"/>
      <w:numFmt w:val="bullet"/>
      <w:lvlText w:val="o"/>
      <w:lvlJc w:val="left"/>
      <w:pPr>
        <w:tabs>
          <w:tab w:val="num" w:pos="3801"/>
        </w:tabs>
        <w:ind w:left="3801" w:hanging="360"/>
      </w:pPr>
      <w:rPr>
        <w:rFonts w:ascii="Courier New" w:hAnsi="Courier New" w:cs="Courier New" w:hint="default"/>
      </w:rPr>
    </w:lvl>
    <w:lvl w:ilvl="5" w:tplc="04090005" w:tentative="1">
      <w:start w:val="1"/>
      <w:numFmt w:val="bullet"/>
      <w:lvlText w:val=""/>
      <w:lvlJc w:val="left"/>
      <w:pPr>
        <w:tabs>
          <w:tab w:val="num" w:pos="4521"/>
        </w:tabs>
        <w:ind w:left="4521" w:hanging="360"/>
      </w:pPr>
      <w:rPr>
        <w:rFonts w:ascii="Wingdings" w:hAnsi="Wingdings" w:hint="default"/>
      </w:rPr>
    </w:lvl>
    <w:lvl w:ilvl="6" w:tplc="04090001" w:tentative="1">
      <w:start w:val="1"/>
      <w:numFmt w:val="bullet"/>
      <w:lvlText w:val=""/>
      <w:lvlJc w:val="left"/>
      <w:pPr>
        <w:tabs>
          <w:tab w:val="num" w:pos="5241"/>
        </w:tabs>
        <w:ind w:left="5241" w:hanging="360"/>
      </w:pPr>
      <w:rPr>
        <w:rFonts w:ascii="Symbol" w:hAnsi="Symbol" w:hint="default"/>
      </w:rPr>
    </w:lvl>
    <w:lvl w:ilvl="7" w:tplc="04090003" w:tentative="1">
      <w:start w:val="1"/>
      <w:numFmt w:val="bullet"/>
      <w:lvlText w:val="o"/>
      <w:lvlJc w:val="left"/>
      <w:pPr>
        <w:tabs>
          <w:tab w:val="num" w:pos="5961"/>
        </w:tabs>
        <w:ind w:left="5961" w:hanging="360"/>
      </w:pPr>
      <w:rPr>
        <w:rFonts w:ascii="Courier New" w:hAnsi="Courier New" w:cs="Courier New" w:hint="default"/>
      </w:rPr>
    </w:lvl>
    <w:lvl w:ilvl="8" w:tplc="04090005" w:tentative="1">
      <w:start w:val="1"/>
      <w:numFmt w:val="bullet"/>
      <w:lvlText w:val=""/>
      <w:lvlJc w:val="left"/>
      <w:pPr>
        <w:tabs>
          <w:tab w:val="num" w:pos="6681"/>
        </w:tabs>
        <w:ind w:left="6681" w:hanging="360"/>
      </w:pPr>
      <w:rPr>
        <w:rFonts w:ascii="Wingdings" w:hAnsi="Wingdings" w:hint="default"/>
      </w:rPr>
    </w:lvl>
  </w:abstractNum>
  <w:abstractNum w:abstractNumId="14">
    <w:nsid w:val="0D343A7A"/>
    <w:multiLevelType w:val="hybridMultilevel"/>
    <w:tmpl w:val="391662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84709F7"/>
    <w:multiLevelType w:val="multilevel"/>
    <w:tmpl w:val="57A48356"/>
    <w:lvl w:ilvl="0">
      <w:start w:val="1"/>
      <w:numFmt w:val="bullet"/>
      <w:pStyle w:val="Bullet"/>
      <w:lvlText w:val=""/>
      <w:lvlJc w:val="left"/>
      <w:pPr>
        <w:tabs>
          <w:tab w:val="num" w:pos="720"/>
        </w:tabs>
        <w:ind w:left="720" w:hanging="363"/>
      </w:pPr>
      <w:rPr>
        <w:rFonts w:ascii="Symbol" w:hAnsi="Symbol" w:hint="default"/>
      </w:rPr>
    </w:lvl>
    <w:lvl w:ilvl="1">
      <w:start w:val="1"/>
      <w:numFmt w:val="bullet"/>
      <w:lvlText w:val="–"/>
      <w:lvlJc w:val="left"/>
      <w:pPr>
        <w:tabs>
          <w:tab w:val="num" w:pos="1134"/>
        </w:tabs>
        <w:ind w:left="1134" w:hanging="414"/>
      </w:pPr>
      <w:rPr>
        <w:rFonts w:ascii="Times New Roman" w:hAnsi="Times New Roman" w:hint="default"/>
        <w:b/>
        <w:i w:val="0"/>
      </w:rPr>
    </w:lvl>
    <w:lvl w:ilvl="2">
      <w:start w:val="1"/>
      <w:numFmt w:val="bullet"/>
      <w:lvlText w:val="="/>
      <w:lvlJc w:val="left"/>
      <w:pPr>
        <w:tabs>
          <w:tab w:val="num" w:pos="1418"/>
        </w:tabs>
        <w:ind w:left="1418" w:hanging="397"/>
      </w:pPr>
      <w:rPr>
        <w:rFonts w:ascii="Times New Roman" w:hAnsi="Times New Roman"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9C37E91"/>
    <w:multiLevelType w:val="multilevel"/>
    <w:tmpl w:val="11986A6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1E4F630B"/>
    <w:multiLevelType w:val="hybridMultilevel"/>
    <w:tmpl w:val="BB0C4D7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30DF22BE"/>
    <w:multiLevelType w:val="hybridMultilevel"/>
    <w:tmpl w:val="F13AFBCC"/>
    <w:lvl w:ilvl="0" w:tplc="1C3C99EE">
      <w:start w:val="1"/>
      <w:numFmt w:val="bullet"/>
      <w:lvlText w:val=""/>
      <w:lvlJc w:val="left"/>
      <w:pPr>
        <w:tabs>
          <w:tab w:val="num" w:pos="720"/>
        </w:tabs>
        <w:ind w:left="720" w:hanging="360"/>
      </w:pPr>
      <w:rPr>
        <w:rFonts w:ascii="Symbol" w:hAnsi="Symbol" w:hint="default"/>
      </w:rPr>
    </w:lvl>
    <w:lvl w:ilvl="1" w:tplc="A7C6E668" w:tentative="1">
      <w:start w:val="1"/>
      <w:numFmt w:val="bullet"/>
      <w:lvlText w:val="o"/>
      <w:lvlJc w:val="left"/>
      <w:pPr>
        <w:tabs>
          <w:tab w:val="num" w:pos="1440"/>
        </w:tabs>
        <w:ind w:left="1440" w:hanging="360"/>
      </w:pPr>
      <w:rPr>
        <w:rFonts w:ascii="Courier New" w:hAnsi="Courier New" w:cs="Courier New" w:hint="default"/>
      </w:rPr>
    </w:lvl>
    <w:lvl w:ilvl="2" w:tplc="B09858C8" w:tentative="1">
      <w:start w:val="1"/>
      <w:numFmt w:val="bullet"/>
      <w:lvlText w:val=""/>
      <w:lvlJc w:val="left"/>
      <w:pPr>
        <w:tabs>
          <w:tab w:val="num" w:pos="2160"/>
        </w:tabs>
        <w:ind w:left="2160" w:hanging="360"/>
      </w:pPr>
      <w:rPr>
        <w:rFonts w:ascii="Wingdings" w:hAnsi="Wingdings" w:hint="default"/>
      </w:rPr>
    </w:lvl>
    <w:lvl w:ilvl="3" w:tplc="569AE5B4" w:tentative="1">
      <w:start w:val="1"/>
      <w:numFmt w:val="bullet"/>
      <w:lvlText w:val=""/>
      <w:lvlJc w:val="left"/>
      <w:pPr>
        <w:tabs>
          <w:tab w:val="num" w:pos="2880"/>
        </w:tabs>
        <w:ind w:left="2880" w:hanging="360"/>
      </w:pPr>
      <w:rPr>
        <w:rFonts w:ascii="Symbol" w:hAnsi="Symbol" w:hint="default"/>
      </w:rPr>
    </w:lvl>
    <w:lvl w:ilvl="4" w:tplc="F124A4FE" w:tentative="1">
      <w:start w:val="1"/>
      <w:numFmt w:val="bullet"/>
      <w:lvlText w:val="o"/>
      <w:lvlJc w:val="left"/>
      <w:pPr>
        <w:tabs>
          <w:tab w:val="num" w:pos="3600"/>
        </w:tabs>
        <w:ind w:left="3600" w:hanging="360"/>
      </w:pPr>
      <w:rPr>
        <w:rFonts w:ascii="Courier New" w:hAnsi="Courier New" w:cs="Courier New" w:hint="default"/>
      </w:rPr>
    </w:lvl>
    <w:lvl w:ilvl="5" w:tplc="30DCF780" w:tentative="1">
      <w:start w:val="1"/>
      <w:numFmt w:val="bullet"/>
      <w:lvlText w:val=""/>
      <w:lvlJc w:val="left"/>
      <w:pPr>
        <w:tabs>
          <w:tab w:val="num" w:pos="4320"/>
        </w:tabs>
        <w:ind w:left="4320" w:hanging="360"/>
      </w:pPr>
      <w:rPr>
        <w:rFonts w:ascii="Wingdings" w:hAnsi="Wingdings" w:hint="default"/>
      </w:rPr>
    </w:lvl>
    <w:lvl w:ilvl="6" w:tplc="85C66236" w:tentative="1">
      <w:start w:val="1"/>
      <w:numFmt w:val="bullet"/>
      <w:lvlText w:val=""/>
      <w:lvlJc w:val="left"/>
      <w:pPr>
        <w:tabs>
          <w:tab w:val="num" w:pos="5040"/>
        </w:tabs>
        <w:ind w:left="5040" w:hanging="360"/>
      </w:pPr>
      <w:rPr>
        <w:rFonts w:ascii="Symbol" w:hAnsi="Symbol" w:hint="default"/>
      </w:rPr>
    </w:lvl>
    <w:lvl w:ilvl="7" w:tplc="46769B86" w:tentative="1">
      <w:start w:val="1"/>
      <w:numFmt w:val="bullet"/>
      <w:lvlText w:val="o"/>
      <w:lvlJc w:val="left"/>
      <w:pPr>
        <w:tabs>
          <w:tab w:val="num" w:pos="5760"/>
        </w:tabs>
        <w:ind w:left="5760" w:hanging="360"/>
      </w:pPr>
      <w:rPr>
        <w:rFonts w:ascii="Courier New" w:hAnsi="Courier New" w:cs="Courier New" w:hint="default"/>
      </w:rPr>
    </w:lvl>
    <w:lvl w:ilvl="8" w:tplc="F6A25DCA" w:tentative="1">
      <w:start w:val="1"/>
      <w:numFmt w:val="bullet"/>
      <w:lvlText w:val=""/>
      <w:lvlJc w:val="left"/>
      <w:pPr>
        <w:tabs>
          <w:tab w:val="num" w:pos="6480"/>
        </w:tabs>
        <w:ind w:left="6480" w:hanging="360"/>
      </w:pPr>
      <w:rPr>
        <w:rFonts w:ascii="Wingdings" w:hAnsi="Wingdings" w:hint="default"/>
      </w:rPr>
    </w:lvl>
  </w:abstractNum>
  <w:abstractNum w:abstractNumId="21">
    <w:nsid w:val="3E6B4F5D"/>
    <w:multiLevelType w:val="hybridMultilevel"/>
    <w:tmpl w:val="E932E71C"/>
    <w:lvl w:ilvl="0" w:tplc="402EA78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E74DEF0" w:tentative="1">
      <w:start w:val="1"/>
      <w:numFmt w:val="lowerLetter"/>
      <w:lvlText w:val="%2."/>
      <w:lvlJc w:val="left"/>
      <w:pPr>
        <w:ind w:left="8594" w:hanging="360"/>
      </w:pPr>
    </w:lvl>
    <w:lvl w:ilvl="2" w:tplc="25B27A86" w:tentative="1">
      <w:start w:val="1"/>
      <w:numFmt w:val="lowerRoman"/>
      <w:lvlText w:val="%3."/>
      <w:lvlJc w:val="right"/>
      <w:pPr>
        <w:ind w:left="9314" w:hanging="180"/>
      </w:pPr>
    </w:lvl>
    <w:lvl w:ilvl="3" w:tplc="E5163EFC" w:tentative="1">
      <w:start w:val="1"/>
      <w:numFmt w:val="decimal"/>
      <w:lvlText w:val="%4."/>
      <w:lvlJc w:val="left"/>
      <w:pPr>
        <w:ind w:left="10034" w:hanging="360"/>
      </w:pPr>
    </w:lvl>
    <w:lvl w:ilvl="4" w:tplc="A6547FF2" w:tentative="1">
      <w:start w:val="1"/>
      <w:numFmt w:val="lowerLetter"/>
      <w:lvlText w:val="%5."/>
      <w:lvlJc w:val="left"/>
      <w:pPr>
        <w:ind w:left="10754" w:hanging="360"/>
      </w:pPr>
    </w:lvl>
    <w:lvl w:ilvl="5" w:tplc="D138065A" w:tentative="1">
      <w:start w:val="1"/>
      <w:numFmt w:val="lowerRoman"/>
      <w:lvlText w:val="%6."/>
      <w:lvlJc w:val="right"/>
      <w:pPr>
        <w:ind w:left="11474" w:hanging="180"/>
      </w:pPr>
    </w:lvl>
    <w:lvl w:ilvl="6" w:tplc="ECDC5550" w:tentative="1">
      <w:start w:val="1"/>
      <w:numFmt w:val="decimal"/>
      <w:lvlText w:val="%7."/>
      <w:lvlJc w:val="left"/>
      <w:pPr>
        <w:ind w:left="12194" w:hanging="360"/>
      </w:pPr>
    </w:lvl>
    <w:lvl w:ilvl="7" w:tplc="3B7C6828" w:tentative="1">
      <w:start w:val="1"/>
      <w:numFmt w:val="lowerLetter"/>
      <w:lvlText w:val="%8."/>
      <w:lvlJc w:val="left"/>
      <w:pPr>
        <w:ind w:left="12914" w:hanging="360"/>
      </w:pPr>
    </w:lvl>
    <w:lvl w:ilvl="8" w:tplc="545A53CE" w:tentative="1">
      <w:start w:val="1"/>
      <w:numFmt w:val="lowerRoman"/>
      <w:lvlText w:val="%9."/>
      <w:lvlJc w:val="right"/>
      <w:pPr>
        <w:ind w:left="13634" w:hanging="180"/>
      </w:pPr>
    </w:lvl>
  </w:abstractNum>
  <w:abstractNum w:abstractNumId="22">
    <w:nsid w:val="4BC63137"/>
    <w:multiLevelType w:val="hybridMultilevel"/>
    <w:tmpl w:val="D0282AAA"/>
    <w:lvl w:ilvl="0" w:tplc="040B0001">
      <w:start w:val="1"/>
      <w:numFmt w:val="bullet"/>
      <w:pStyle w:val="Bullet1"/>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76D64DA6"/>
    <w:multiLevelType w:val="hybridMultilevel"/>
    <w:tmpl w:val="BACCD95E"/>
    <w:lvl w:ilvl="0" w:tplc="A43C2F5C">
      <w:start w:val="1"/>
      <w:numFmt w:val="bullet"/>
      <w:pStyle w:val="Bullet3"/>
      <w:lvlText w:val=""/>
      <w:lvlJc w:val="left"/>
      <w:pPr>
        <w:tabs>
          <w:tab w:val="num" w:pos="1560"/>
        </w:tabs>
        <w:ind w:left="1560" w:hanging="360"/>
      </w:pPr>
      <w:rPr>
        <w:rFonts w:ascii="Wingdings" w:hAnsi="Wingdings" w:hint="default"/>
      </w:rPr>
    </w:lvl>
    <w:lvl w:ilvl="1" w:tplc="42506178" w:tentative="1">
      <w:start w:val="1"/>
      <w:numFmt w:val="bullet"/>
      <w:lvlText w:val="o"/>
      <w:lvlJc w:val="left"/>
      <w:pPr>
        <w:tabs>
          <w:tab w:val="num" w:pos="1440"/>
        </w:tabs>
        <w:ind w:left="1440" w:hanging="360"/>
      </w:pPr>
      <w:rPr>
        <w:rFonts w:ascii="Courier New" w:hAnsi="Courier New" w:cs="Courier New" w:hint="default"/>
      </w:rPr>
    </w:lvl>
    <w:lvl w:ilvl="2" w:tplc="A064AEF6" w:tentative="1">
      <w:start w:val="1"/>
      <w:numFmt w:val="bullet"/>
      <w:lvlText w:val=""/>
      <w:lvlJc w:val="left"/>
      <w:pPr>
        <w:tabs>
          <w:tab w:val="num" w:pos="2160"/>
        </w:tabs>
        <w:ind w:left="2160" w:hanging="360"/>
      </w:pPr>
      <w:rPr>
        <w:rFonts w:ascii="Wingdings" w:hAnsi="Wingdings" w:hint="default"/>
      </w:rPr>
    </w:lvl>
    <w:lvl w:ilvl="3" w:tplc="B1083056" w:tentative="1">
      <w:start w:val="1"/>
      <w:numFmt w:val="bullet"/>
      <w:lvlText w:val=""/>
      <w:lvlJc w:val="left"/>
      <w:pPr>
        <w:tabs>
          <w:tab w:val="num" w:pos="2880"/>
        </w:tabs>
        <w:ind w:left="2880" w:hanging="360"/>
      </w:pPr>
      <w:rPr>
        <w:rFonts w:ascii="Symbol" w:hAnsi="Symbol" w:hint="default"/>
      </w:rPr>
    </w:lvl>
    <w:lvl w:ilvl="4" w:tplc="BE6E2DBE" w:tentative="1">
      <w:start w:val="1"/>
      <w:numFmt w:val="bullet"/>
      <w:lvlText w:val="o"/>
      <w:lvlJc w:val="left"/>
      <w:pPr>
        <w:tabs>
          <w:tab w:val="num" w:pos="3600"/>
        </w:tabs>
        <w:ind w:left="3600" w:hanging="360"/>
      </w:pPr>
      <w:rPr>
        <w:rFonts w:ascii="Courier New" w:hAnsi="Courier New" w:cs="Courier New" w:hint="default"/>
      </w:rPr>
    </w:lvl>
    <w:lvl w:ilvl="5" w:tplc="17A8C57E" w:tentative="1">
      <w:start w:val="1"/>
      <w:numFmt w:val="bullet"/>
      <w:lvlText w:val=""/>
      <w:lvlJc w:val="left"/>
      <w:pPr>
        <w:tabs>
          <w:tab w:val="num" w:pos="4320"/>
        </w:tabs>
        <w:ind w:left="4320" w:hanging="360"/>
      </w:pPr>
      <w:rPr>
        <w:rFonts w:ascii="Wingdings" w:hAnsi="Wingdings" w:hint="default"/>
      </w:rPr>
    </w:lvl>
    <w:lvl w:ilvl="6" w:tplc="0C1CFD42" w:tentative="1">
      <w:start w:val="1"/>
      <w:numFmt w:val="bullet"/>
      <w:lvlText w:val=""/>
      <w:lvlJc w:val="left"/>
      <w:pPr>
        <w:tabs>
          <w:tab w:val="num" w:pos="5040"/>
        </w:tabs>
        <w:ind w:left="5040" w:hanging="360"/>
      </w:pPr>
      <w:rPr>
        <w:rFonts w:ascii="Symbol" w:hAnsi="Symbol" w:hint="default"/>
      </w:rPr>
    </w:lvl>
    <w:lvl w:ilvl="7" w:tplc="7ED8C768" w:tentative="1">
      <w:start w:val="1"/>
      <w:numFmt w:val="bullet"/>
      <w:lvlText w:val="o"/>
      <w:lvlJc w:val="left"/>
      <w:pPr>
        <w:tabs>
          <w:tab w:val="num" w:pos="5760"/>
        </w:tabs>
        <w:ind w:left="5760" w:hanging="360"/>
      </w:pPr>
      <w:rPr>
        <w:rFonts w:ascii="Courier New" w:hAnsi="Courier New" w:cs="Courier New" w:hint="default"/>
      </w:rPr>
    </w:lvl>
    <w:lvl w:ilvl="8" w:tplc="8F7E8276" w:tentative="1">
      <w:start w:val="1"/>
      <w:numFmt w:val="bullet"/>
      <w:lvlText w:val=""/>
      <w:lvlJc w:val="left"/>
      <w:pPr>
        <w:tabs>
          <w:tab w:val="num" w:pos="6480"/>
        </w:tabs>
        <w:ind w:left="6480" w:hanging="360"/>
      </w:pPr>
      <w:rPr>
        <w:rFonts w:ascii="Wingdings" w:hAnsi="Wingdings" w:hint="default"/>
      </w:rPr>
    </w:lvl>
  </w:abstractNum>
  <w:abstractNum w:abstractNumId="28">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9"/>
  </w:num>
  <w:num w:numId="4">
    <w:abstractNumId w:val="19"/>
  </w:num>
  <w:num w:numId="5">
    <w:abstractNumId w:val="22"/>
  </w:num>
  <w:num w:numId="6">
    <w:abstractNumId w:val="12"/>
  </w:num>
  <w:num w:numId="7">
    <w:abstractNumId w:val="27"/>
  </w:num>
  <w:num w:numId="8">
    <w:abstractNumId w:val="21"/>
  </w:num>
  <w:num w:numId="9">
    <w:abstractNumId w:val="26"/>
  </w:num>
  <w:num w:numId="10">
    <w:abstractNumId w:val="16"/>
  </w:num>
  <w:num w:numId="11">
    <w:abstractNumId w:val="28"/>
  </w:num>
  <w:num w:numId="12">
    <w:abstractNumId w:val="24"/>
  </w:num>
  <w:num w:numId="13">
    <w:abstractNumId w:val="8"/>
  </w:num>
  <w:num w:numId="14">
    <w:abstractNumId w:val="18"/>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7"/>
  </w:num>
  <w:num w:numId="30">
    <w:abstractNumId w:val="20"/>
  </w:num>
  <w:num w:numId="31">
    <w:abstractNumId w:val="11"/>
  </w:num>
  <w:num w:numId="32">
    <w:abstractNumId w:val="13"/>
  </w:num>
  <w:num w:numId="33">
    <w:abstractNumId w:val="14"/>
  </w:num>
  <w:num w:numId="34">
    <w:abstractNumId w:val="10"/>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6E"/>
    <w:rsid w:val="00003A6E"/>
    <w:rsid w:val="00014FFB"/>
    <w:rsid w:val="000173E0"/>
    <w:rsid w:val="000420D8"/>
    <w:rsid w:val="000448A8"/>
    <w:rsid w:val="0004796B"/>
    <w:rsid w:val="000B7261"/>
    <w:rsid w:val="000D1003"/>
    <w:rsid w:val="000E52F0"/>
    <w:rsid w:val="00132B50"/>
    <w:rsid w:val="00162C42"/>
    <w:rsid w:val="0018656F"/>
    <w:rsid w:val="00190B2B"/>
    <w:rsid w:val="001A0FF4"/>
    <w:rsid w:val="001A2B50"/>
    <w:rsid w:val="001D3B7C"/>
    <w:rsid w:val="001F7441"/>
    <w:rsid w:val="00203225"/>
    <w:rsid w:val="00207DD1"/>
    <w:rsid w:val="00235110"/>
    <w:rsid w:val="00244044"/>
    <w:rsid w:val="00277327"/>
    <w:rsid w:val="002835CE"/>
    <w:rsid w:val="002A6AAB"/>
    <w:rsid w:val="002B4786"/>
    <w:rsid w:val="002C0934"/>
    <w:rsid w:val="002D7018"/>
    <w:rsid w:val="002E7CE7"/>
    <w:rsid w:val="003156F5"/>
    <w:rsid w:val="00322204"/>
    <w:rsid w:val="0032752D"/>
    <w:rsid w:val="00371BEF"/>
    <w:rsid w:val="00380C7B"/>
    <w:rsid w:val="003935C3"/>
    <w:rsid w:val="00393CB6"/>
    <w:rsid w:val="00395D68"/>
    <w:rsid w:val="003A2960"/>
    <w:rsid w:val="003A4769"/>
    <w:rsid w:val="003C25A1"/>
    <w:rsid w:val="003F23D2"/>
    <w:rsid w:val="00422E65"/>
    <w:rsid w:val="004407BE"/>
    <w:rsid w:val="00460028"/>
    <w:rsid w:val="004A3893"/>
    <w:rsid w:val="004C2F5C"/>
    <w:rsid w:val="004F17F7"/>
    <w:rsid w:val="004F72F9"/>
    <w:rsid w:val="005222D3"/>
    <w:rsid w:val="0052391D"/>
    <w:rsid w:val="00582569"/>
    <w:rsid w:val="005A6C35"/>
    <w:rsid w:val="005F1FAB"/>
    <w:rsid w:val="005F4A69"/>
    <w:rsid w:val="00632734"/>
    <w:rsid w:val="006427BF"/>
    <w:rsid w:val="00655287"/>
    <w:rsid w:val="00657C98"/>
    <w:rsid w:val="00664225"/>
    <w:rsid w:val="00681860"/>
    <w:rsid w:val="006E022A"/>
    <w:rsid w:val="006F5BF7"/>
    <w:rsid w:val="00721DBE"/>
    <w:rsid w:val="0074683F"/>
    <w:rsid w:val="0075170E"/>
    <w:rsid w:val="00752173"/>
    <w:rsid w:val="00767FC6"/>
    <w:rsid w:val="0078047F"/>
    <w:rsid w:val="00786936"/>
    <w:rsid w:val="007D7EA1"/>
    <w:rsid w:val="007E43BC"/>
    <w:rsid w:val="008136BC"/>
    <w:rsid w:val="008367B7"/>
    <w:rsid w:val="00857962"/>
    <w:rsid w:val="008705E0"/>
    <w:rsid w:val="0087060C"/>
    <w:rsid w:val="00870A1B"/>
    <w:rsid w:val="0087112A"/>
    <w:rsid w:val="008C68EF"/>
    <w:rsid w:val="008D27F0"/>
    <w:rsid w:val="008D3E6A"/>
    <w:rsid w:val="00921872"/>
    <w:rsid w:val="00922B53"/>
    <w:rsid w:val="00923FBE"/>
    <w:rsid w:val="00931701"/>
    <w:rsid w:val="009504E2"/>
    <w:rsid w:val="00956293"/>
    <w:rsid w:val="00983B71"/>
    <w:rsid w:val="00986D5A"/>
    <w:rsid w:val="009A2C02"/>
    <w:rsid w:val="009B30D7"/>
    <w:rsid w:val="009B54A0"/>
    <w:rsid w:val="009C22FA"/>
    <w:rsid w:val="009C37D0"/>
    <w:rsid w:val="009D215E"/>
    <w:rsid w:val="009E1230"/>
    <w:rsid w:val="00A14A4B"/>
    <w:rsid w:val="00A155E5"/>
    <w:rsid w:val="00A163D8"/>
    <w:rsid w:val="00A21909"/>
    <w:rsid w:val="00A2685B"/>
    <w:rsid w:val="00A27A7A"/>
    <w:rsid w:val="00A55740"/>
    <w:rsid w:val="00A6234F"/>
    <w:rsid w:val="00A66FF3"/>
    <w:rsid w:val="00AB5CAB"/>
    <w:rsid w:val="00AC2C6D"/>
    <w:rsid w:val="00AC5F56"/>
    <w:rsid w:val="00AE4947"/>
    <w:rsid w:val="00AE5700"/>
    <w:rsid w:val="00AF615B"/>
    <w:rsid w:val="00B43C65"/>
    <w:rsid w:val="00B534F2"/>
    <w:rsid w:val="00B75C73"/>
    <w:rsid w:val="00BB0317"/>
    <w:rsid w:val="00BD11AF"/>
    <w:rsid w:val="00BE2BF2"/>
    <w:rsid w:val="00C348F0"/>
    <w:rsid w:val="00C528B9"/>
    <w:rsid w:val="00C531DA"/>
    <w:rsid w:val="00CB5315"/>
    <w:rsid w:val="00CB5860"/>
    <w:rsid w:val="00CD7575"/>
    <w:rsid w:val="00D04332"/>
    <w:rsid w:val="00D3428B"/>
    <w:rsid w:val="00D50131"/>
    <w:rsid w:val="00D52150"/>
    <w:rsid w:val="00D6252C"/>
    <w:rsid w:val="00D847AD"/>
    <w:rsid w:val="00D86532"/>
    <w:rsid w:val="00DB585F"/>
    <w:rsid w:val="00DC1CA6"/>
    <w:rsid w:val="00DE6A04"/>
    <w:rsid w:val="00E711D8"/>
    <w:rsid w:val="00E7550C"/>
    <w:rsid w:val="00EA745C"/>
    <w:rsid w:val="00F11318"/>
    <w:rsid w:val="00F1531A"/>
    <w:rsid w:val="00F155DC"/>
    <w:rsid w:val="00F20320"/>
    <w:rsid w:val="00F82853"/>
    <w:rsid w:val="00F87F67"/>
    <w:rsid w:val="00FB02D4"/>
    <w:rsid w:val="00FB5A77"/>
    <w:rsid w:val="00FE4F51"/>
    <w:rsid w:val="00FF68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metricconverter"/>
  <w:smartTagType w:namespaceuri="urn:schemas-microsoft-com:office:smarttags" w:name="stockticker"/>
  <w:smartTagType w:namespaceuri="urn:schemas-microsoft-com:office:smarttags" w:name="PersonName"/>
  <w:shapeDefaults>
    <o:shapedefaults v:ext="edit" spidmax="2049"/>
    <o:shapelayout v:ext="edit">
      <o:idmap v:ext="edit" data="1"/>
    </o:shapelayout>
  </w:shapeDefaults>
  <w:decimalSymbol w:val="."/>
  <w:listSeparator w:val=","/>
  <w14:docId w14:val="0AE39B75"/>
  <w15:chartTrackingRefBased/>
  <w15:docId w15:val="{C4E82C7E-0102-4AAC-BE76-6224D70D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6"/>
      </w:numPr>
      <w:spacing w:before="120" w:after="120"/>
      <w:outlineLvl w:val="3"/>
    </w:pPr>
    <w:rPr>
      <w:szCs w:val="20"/>
      <w:lang w:eastAsia="de-DE"/>
    </w:rPr>
  </w:style>
  <w:style w:type="paragraph" w:styleId="Heading5">
    <w:name w:val="heading 5"/>
    <w:basedOn w:val="Normal"/>
    <w:next w:val="Normal"/>
    <w:qFormat/>
    <w:rsid w:val="00B534F2"/>
    <w:pPr>
      <w:numPr>
        <w:ilvl w:val="4"/>
        <w:numId w:val="16"/>
      </w:numPr>
      <w:spacing w:before="240" w:after="60"/>
      <w:outlineLvl w:val="4"/>
    </w:pPr>
    <w:rPr>
      <w:szCs w:val="20"/>
      <w:lang w:val="de-DE" w:eastAsia="de-DE"/>
    </w:rPr>
  </w:style>
  <w:style w:type="paragraph" w:styleId="Heading6">
    <w:name w:val="heading 6"/>
    <w:basedOn w:val="Normal"/>
    <w:next w:val="Normal"/>
    <w:qFormat/>
    <w:rsid w:val="00B534F2"/>
    <w:pPr>
      <w:numPr>
        <w:ilvl w:val="5"/>
        <w:numId w:val="16"/>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6"/>
      </w:numPr>
      <w:spacing w:before="240" w:after="60"/>
      <w:outlineLvl w:val="6"/>
    </w:pPr>
    <w:rPr>
      <w:szCs w:val="20"/>
      <w:lang w:val="de-DE" w:eastAsia="de-DE"/>
    </w:rPr>
  </w:style>
  <w:style w:type="paragraph" w:styleId="Heading8">
    <w:name w:val="heading 8"/>
    <w:basedOn w:val="Normal"/>
    <w:next w:val="Normal"/>
    <w:qFormat/>
    <w:rsid w:val="00B534F2"/>
    <w:pPr>
      <w:numPr>
        <w:ilvl w:val="7"/>
        <w:numId w:val="16"/>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basedOn w:val="DefaultParagraphFont"/>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basedOn w:val="DefaultParagraphFont"/>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basedOn w:val="DefaultParagraphFont"/>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2C0934"/>
    <w:pPr>
      <w:numPr>
        <w:numId w:val="6"/>
      </w:numPr>
      <w:tabs>
        <w:tab w:val="left" w:pos="1418"/>
      </w:tabs>
      <w:spacing w:after="120"/>
      <w:ind w:left="1418" w:hanging="426"/>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qForma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uiPriority w:val="39"/>
    <w:rsid w:val="0074683F"/>
    <w:pPr>
      <w:tabs>
        <w:tab w:val="left" w:pos="1701"/>
        <w:tab w:val="right" w:pos="9639"/>
      </w:tabs>
      <w:spacing w:before="240" w:after="240"/>
      <w:ind w:left="1701" w:hanging="1701"/>
    </w:pPr>
    <w:rPr>
      <w:rFonts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rsid w:val="000173E0"/>
    <w:pPr>
      <w:spacing w:after="120"/>
      <w:ind w:left="567"/>
    </w:pPr>
  </w:style>
  <w:style w:type="paragraph" w:customStyle="1" w:styleId="Council1">
    <w:name w:val="Council1"/>
    <w:basedOn w:val="Normal"/>
    <w:rsid w:val="00A66FF3"/>
    <w:pPr>
      <w:tabs>
        <w:tab w:val="left" w:pos="4920"/>
      </w:tabs>
      <w:overflowPunct w:val="0"/>
      <w:autoSpaceDE w:val="0"/>
      <w:autoSpaceDN w:val="0"/>
      <w:adjustRightInd w:val="0"/>
      <w:spacing w:before="60"/>
      <w:textAlignment w:val="baseline"/>
    </w:pPr>
    <w:rPr>
      <w:rFonts w:ascii="Times New Roman" w:hAnsi="Times New Roman"/>
      <w:b/>
      <w:bCs/>
      <w:i/>
      <w:iCs/>
      <w:sz w:val="24"/>
    </w:rPr>
  </w:style>
  <w:style w:type="paragraph" w:styleId="BodyTextIndent3">
    <w:name w:val="Body Text Indent 3"/>
    <w:basedOn w:val="Normal"/>
    <w:rsid w:val="00003A6E"/>
    <w:pPr>
      <w:spacing w:after="120"/>
      <w:ind w:left="283"/>
    </w:pPr>
    <w:rPr>
      <w:sz w:val="16"/>
      <w:szCs w:val="16"/>
    </w:rPr>
  </w:style>
  <w:style w:type="paragraph" w:customStyle="1" w:styleId="Bullet">
    <w:name w:val="Bullet"/>
    <w:basedOn w:val="Normal"/>
    <w:rsid w:val="00003A6E"/>
    <w:pPr>
      <w:numPr>
        <w:numId w:val="28"/>
      </w:numPr>
      <w:spacing w:after="60"/>
      <w:ind w:right="380"/>
    </w:pPr>
    <w:rPr>
      <w:rFonts w:ascii="Times New Roman" w:hAnsi="Times New Roman" w:cs="Arial"/>
      <w:bCs/>
      <w:snapToGrid w:val="0"/>
      <w:color w:val="000000"/>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ala-aism.org"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iala-aism@wanadoo.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ala-aism@wanadoo.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www.iala-aism.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ala-aism@wanadoo.fr" TargetMode="External"/><Relationship Id="rId14" Type="http://schemas.openxmlformats.org/officeDocument/2006/relationships/comments" Target="comment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esh\My%20Documents\A_Work\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64371-D291-499E-AA59-997FD151A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Template.dot</Template>
  <TotalTime>1</TotalTime>
  <Pages>18</Pages>
  <Words>8247</Words>
  <Characters>47009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55146</CharactersWithSpaces>
  <SharedDoc>false</SharedDoc>
  <HLinks>
    <vt:vector size="510" baseType="variant">
      <vt:variant>
        <vt:i4>3801177</vt:i4>
      </vt:variant>
      <vt:variant>
        <vt:i4>510</vt:i4>
      </vt:variant>
      <vt:variant>
        <vt:i4>0</vt:i4>
      </vt:variant>
      <vt:variant>
        <vt:i4>5</vt:i4>
      </vt:variant>
      <vt:variant>
        <vt:lpwstr>mailto:iala-aism@wanadoo.fr</vt:lpwstr>
      </vt:variant>
      <vt:variant>
        <vt:lpwstr/>
      </vt:variant>
      <vt:variant>
        <vt:i4>1638449</vt:i4>
      </vt:variant>
      <vt:variant>
        <vt:i4>491</vt:i4>
      </vt:variant>
      <vt:variant>
        <vt:i4>0</vt:i4>
      </vt:variant>
      <vt:variant>
        <vt:i4>5</vt:i4>
      </vt:variant>
      <vt:variant>
        <vt:lpwstr/>
      </vt:variant>
      <vt:variant>
        <vt:lpwstr>_Toc225673198</vt:lpwstr>
      </vt:variant>
      <vt:variant>
        <vt:i4>1114160</vt:i4>
      </vt:variant>
      <vt:variant>
        <vt:i4>482</vt:i4>
      </vt:variant>
      <vt:variant>
        <vt:i4>0</vt:i4>
      </vt:variant>
      <vt:variant>
        <vt:i4>5</vt:i4>
      </vt:variant>
      <vt:variant>
        <vt:lpwstr/>
      </vt:variant>
      <vt:variant>
        <vt:lpwstr>_Toc225674067</vt:lpwstr>
      </vt:variant>
      <vt:variant>
        <vt:i4>1114160</vt:i4>
      </vt:variant>
      <vt:variant>
        <vt:i4>476</vt:i4>
      </vt:variant>
      <vt:variant>
        <vt:i4>0</vt:i4>
      </vt:variant>
      <vt:variant>
        <vt:i4>5</vt:i4>
      </vt:variant>
      <vt:variant>
        <vt:lpwstr/>
      </vt:variant>
      <vt:variant>
        <vt:lpwstr>_Toc225674066</vt:lpwstr>
      </vt:variant>
      <vt:variant>
        <vt:i4>1114160</vt:i4>
      </vt:variant>
      <vt:variant>
        <vt:i4>470</vt:i4>
      </vt:variant>
      <vt:variant>
        <vt:i4>0</vt:i4>
      </vt:variant>
      <vt:variant>
        <vt:i4>5</vt:i4>
      </vt:variant>
      <vt:variant>
        <vt:lpwstr/>
      </vt:variant>
      <vt:variant>
        <vt:lpwstr>_Toc225674065</vt:lpwstr>
      </vt:variant>
      <vt:variant>
        <vt:i4>1114160</vt:i4>
      </vt:variant>
      <vt:variant>
        <vt:i4>464</vt:i4>
      </vt:variant>
      <vt:variant>
        <vt:i4>0</vt:i4>
      </vt:variant>
      <vt:variant>
        <vt:i4>5</vt:i4>
      </vt:variant>
      <vt:variant>
        <vt:lpwstr/>
      </vt:variant>
      <vt:variant>
        <vt:lpwstr>_Toc225674064</vt:lpwstr>
      </vt:variant>
      <vt:variant>
        <vt:i4>1114160</vt:i4>
      </vt:variant>
      <vt:variant>
        <vt:i4>458</vt:i4>
      </vt:variant>
      <vt:variant>
        <vt:i4>0</vt:i4>
      </vt:variant>
      <vt:variant>
        <vt:i4>5</vt:i4>
      </vt:variant>
      <vt:variant>
        <vt:lpwstr/>
      </vt:variant>
      <vt:variant>
        <vt:lpwstr>_Toc225674063</vt:lpwstr>
      </vt:variant>
      <vt:variant>
        <vt:i4>1114160</vt:i4>
      </vt:variant>
      <vt:variant>
        <vt:i4>452</vt:i4>
      </vt:variant>
      <vt:variant>
        <vt:i4>0</vt:i4>
      </vt:variant>
      <vt:variant>
        <vt:i4>5</vt:i4>
      </vt:variant>
      <vt:variant>
        <vt:lpwstr/>
      </vt:variant>
      <vt:variant>
        <vt:lpwstr>_Toc225674062</vt:lpwstr>
      </vt:variant>
      <vt:variant>
        <vt:i4>1114160</vt:i4>
      </vt:variant>
      <vt:variant>
        <vt:i4>446</vt:i4>
      </vt:variant>
      <vt:variant>
        <vt:i4>0</vt:i4>
      </vt:variant>
      <vt:variant>
        <vt:i4>5</vt:i4>
      </vt:variant>
      <vt:variant>
        <vt:lpwstr/>
      </vt:variant>
      <vt:variant>
        <vt:lpwstr>_Toc225674061</vt:lpwstr>
      </vt:variant>
      <vt:variant>
        <vt:i4>1114160</vt:i4>
      </vt:variant>
      <vt:variant>
        <vt:i4>440</vt:i4>
      </vt:variant>
      <vt:variant>
        <vt:i4>0</vt:i4>
      </vt:variant>
      <vt:variant>
        <vt:i4>5</vt:i4>
      </vt:variant>
      <vt:variant>
        <vt:lpwstr/>
      </vt:variant>
      <vt:variant>
        <vt:lpwstr>_Toc225674060</vt:lpwstr>
      </vt:variant>
      <vt:variant>
        <vt:i4>1179696</vt:i4>
      </vt:variant>
      <vt:variant>
        <vt:i4>434</vt:i4>
      </vt:variant>
      <vt:variant>
        <vt:i4>0</vt:i4>
      </vt:variant>
      <vt:variant>
        <vt:i4>5</vt:i4>
      </vt:variant>
      <vt:variant>
        <vt:lpwstr/>
      </vt:variant>
      <vt:variant>
        <vt:lpwstr>_Toc225674059</vt:lpwstr>
      </vt:variant>
      <vt:variant>
        <vt:i4>1179696</vt:i4>
      </vt:variant>
      <vt:variant>
        <vt:i4>428</vt:i4>
      </vt:variant>
      <vt:variant>
        <vt:i4>0</vt:i4>
      </vt:variant>
      <vt:variant>
        <vt:i4>5</vt:i4>
      </vt:variant>
      <vt:variant>
        <vt:lpwstr/>
      </vt:variant>
      <vt:variant>
        <vt:lpwstr>_Toc225674058</vt:lpwstr>
      </vt:variant>
      <vt:variant>
        <vt:i4>1179696</vt:i4>
      </vt:variant>
      <vt:variant>
        <vt:i4>422</vt:i4>
      </vt:variant>
      <vt:variant>
        <vt:i4>0</vt:i4>
      </vt:variant>
      <vt:variant>
        <vt:i4>5</vt:i4>
      </vt:variant>
      <vt:variant>
        <vt:lpwstr/>
      </vt:variant>
      <vt:variant>
        <vt:lpwstr>_Toc225674057</vt:lpwstr>
      </vt:variant>
      <vt:variant>
        <vt:i4>1179696</vt:i4>
      </vt:variant>
      <vt:variant>
        <vt:i4>416</vt:i4>
      </vt:variant>
      <vt:variant>
        <vt:i4>0</vt:i4>
      </vt:variant>
      <vt:variant>
        <vt:i4>5</vt:i4>
      </vt:variant>
      <vt:variant>
        <vt:lpwstr/>
      </vt:variant>
      <vt:variant>
        <vt:lpwstr>_Toc225674056</vt:lpwstr>
      </vt:variant>
      <vt:variant>
        <vt:i4>1179696</vt:i4>
      </vt:variant>
      <vt:variant>
        <vt:i4>410</vt:i4>
      </vt:variant>
      <vt:variant>
        <vt:i4>0</vt:i4>
      </vt:variant>
      <vt:variant>
        <vt:i4>5</vt:i4>
      </vt:variant>
      <vt:variant>
        <vt:lpwstr/>
      </vt:variant>
      <vt:variant>
        <vt:lpwstr>_Toc225674055</vt:lpwstr>
      </vt:variant>
      <vt:variant>
        <vt:i4>1179696</vt:i4>
      </vt:variant>
      <vt:variant>
        <vt:i4>404</vt:i4>
      </vt:variant>
      <vt:variant>
        <vt:i4>0</vt:i4>
      </vt:variant>
      <vt:variant>
        <vt:i4>5</vt:i4>
      </vt:variant>
      <vt:variant>
        <vt:lpwstr/>
      </vt:variant>
      <vt:variant>
        <vt:lpwstr>_Toc225674054</vt:lpwstr>
      </vt:variant>
      <vt:variant>
        <vt:i4>1179696</vt:i4>
      </vt:variant>
      <vt:variant>
        <vt:i4>398</vt:i4>
      </vt:variant>
      <vt:variant>
        <vt:i4>0</vt:i4>
      </vt:variant>
      <vt:variant>
        <vt:i4>5</vt:i4>
      </vt:variant>
      <vt:variant>
        <vt:lpwstr/>
      </vt:variant>
      <vt:variant>
        <vt:lpwstr>_Toc225674053</vt:lpwstr>
      </vt:variant>
      <vt:variant>
        <vt:i4>1179696</vt:i4>
      </vt:variant>
      <vt:variant>
        <vt:i4>392</vt:i4>
      </vt:variant>
      <vt:variant>
        <vt:i4>0</vt:i4>
      </vt:variant>
      <vt:variant>
        <vt:i4>5</vt:i4>
      </vt:variant>
      <vt:variant>
        <vt:lpwstr/>
      </vt:variant>
      <vt:variant>
        <vt:lpwstr>_Toc225674052</vt:lpwstr>
      </vt:variant>
      <vt:variant>
        <vt:i4>1179696</vt:i4>
      </vt:variant>
      <vt:variant>
        <vt:i4>386</vt:i4>
      </vt:variant>
      <vt:variant>
        <vt:i4>0</vt:i4>
      </vt:variant>
      <vt:variant>
        <vt:i4>5</vt:i4>
      </vt:variant>
      <vt:variant>
        <vt:lpwstr/>
      </vt:variant>
      <vt:variant>
        <vt:lpwstr>_Toc225674051</vt:lpwstr>
      </vt:variant>
      <vt:variant>
        <vt:i4>1179696</vt:i4>
      </vt:variant>
      <vt:variant>
        <vt:i4>380</vt:i4>
      </vt:variant>
      <vt:variant>
        <vt:i4>0</vt:i4>
      </vt:variant>
      <vt:variant>
        <vt:i4>5</vt:i4>
      </vt:variant>
      <vt:variant>
        <vt:lpwstr/>
      </vt:variant>
      <vt:variant>
        <vt:lpwstr>_Toc225674050</vt:lpwstr>
      </vt:variant>
      <vt:variant>
        <vt:i4>1245232</vt:i4>
      </vt:variant>
      <vt:variant>
        <vt:i4>374</vt:i4>
      </vt:variant>
      <vt:variant>
        <vt:i4>0</vt:i4>
      </vt:variant>
      <vt:variant>
        <vt:i4>5</vt:i4>
      </vt:variant>
      <vt:variant>
        <vt:lpwstr/>
      </vt:variant>
      <vt:variant>
        <vt:lpwstr>_Toc225674049</vt:lpwstr>
      </vt:variant>
      <vt:variant>
        <vt:i4>1245232</vt:i4>
      </vt:variant>
      <vt:variant>
        <vt:i4>368</vt:i4>
      </vt:variant>
      <vt:variant>
        <vt:i4>0</vt:i4>
      </vt:variant>
      <vt:variant>
        <vt:i4>5</vt:i4>
      </vt:variant>
      <vt:variant>
        <vt:lpwstr/>
      </vt:variant>
      <vt:variant>
        <vt:lpwstr>_Toc225674048</vt:lpwstr>
      </vt:variant>
      <vt:variant>
        <vt:i4>1245232</vt:i4>
      </vt:variant>
      <vt:variant>
        <vt:i4>362</vt:i4>
      </vt:variant>
      <vt:variant>
        <vt:i4>0</vt:i4>
      </vt:variant>
      <vt:variant>
        <vt:i4>5</vt:i4>
      </vt:variant>
      <vt:variant>
        <vt:lpwstr/>
      </vt:variant>
      <vt:variant>
        <vt:lpwstr>_Toc225674047</vt:lpwstr>
      </vt:variant>
      <vt:variant>
        <vt:i4>1245232</vt:i4>
      </vt:variant>
      <vt:variant>
        <vt:i4>356</vt:i4>
      </vt:variant>
      <vt:variant>
        <vt:i4>0</vt:i4>
      </vt:variant>
      <vt:variant>
        <vt:i4>5</vt:i4>
      </vt:variant>
      <vt:variant>
        <vt:lpwstr/>
      </vt:variant>
      <vt:variant>
        <vt:lpwstr>_Toc225674046</vt:lpwstr>
      </vt:variant>
      <vt:variant>
        <vt:i4>1245232</vt:i4>
      </vt:variant>
      <vt:variant>
        <vt:i4>350</vt:i4>
      </vt:variant>
      <vt:variant>
        <vt:i4>0</vt:i4>
      </vt:variant>
      <vt:variant>
        <vt:i4>5</vt:i4>
      </vt:variant>
      <vt:variant>
        <vt:lpwstr/>
      </vt:variant>
      <vt:variant>
        <vt:lpwstr>_Toc225674045</vt:lpwstr>
      </vt:variant>
      <vt:variant>
        <vt:i4>1245232</vt:i4>
      </vt:variant>
      <vt:variant>
        <vt:i4>344</vt:i4>
      </vt:variant>
      <vt:variant>
        <vt:i4>0</vt:i4>
      </vt:variant>
      <vt:variant>
        <vt:i4>5</vt:i4>
      </vt:variant>
      <vt:variant>
        <vt:lpwstr/>
      </vt:variant>
      <vt:variant>
        <vt:lpwstr>_Toc225674044</vt:lpwstr>
      </vt:variant>
      <vt:variant>
        <vt:i4>1245232</vt:i4>
      </vt:variant>
      <vt:variant>
        <vt:i4>338</vt:i4>
      </vt:variant>
      <vt:variant>
        <vt:i4>0</vt:i4>
      </vt:variant>
      <vt:variant>
        <vt:i4>5</vt:i4>
      </vt:variant>
      <vt:variant>
        <vt:lpwstr/>
      </vt:variant>
      <vt:variant>
        <vt:lpwstr>_Toc225674043</vt:lpwstr>
      </vt:variant>
      <vt:variant>
        <vt:i4>1245232</vt:i4>
      </vt:variant>
      <vt:variant>
        <vt:i4>332</vt:i4>
      </vt:variant>
      <vt:variant>
        <vt:i4>0</vt:i4>
      </vt:variant>
      <vt:variant>
        <vt:i4>5</vt:i4>
      </vt:variant>
      <vt:variant>
        <vt:lpwstr/>
      </vt:variant>
      <vt:variant>
        <vt:lpwstr>_Toc225674042</vt:lpwstr>
      </vt:variant>
      <vt:variant>
        <vt:i4>1245232</vt:i4>
      </vt:variant>
      <vt:variant>
        <vt:i4>326</vt:i4>
      </vt:variant>
      <vt:variant>
        <vt:i4>0</vt:i4>
      </vt:variant>
      <vt:variant>
        <vt:i4>5</vt:i4>
      </vt:variant>
      <vt:variant>
        <vt:lpwstr/>
      </vt:variant>
      <vt:variant>
        <vt:lpwstr>_Toc225674041</vt:lpwstr>
      </vt:variant>
      <vt:variant>
        <vt:i4>1245232</vt:i4>
      </vt:variant>
      <vt:variant>
        <vt:i4>320</vt:i4>
      </vt:variant>
      <vt:variant>
        <vt:i4>0</vt:i4>
      </vt:variant>
      <vt:variant>
        <vt:i4>5</vt:i4>
      </vt:variant>
      <vt:variant>
        <vt:lpwstr/>
      </vt:variant>
      <vt:variant>
        <vt:lpwstr>_Toc225674040</vt:lpwstr>
      </vt:variant>
      <vt:variant>
        <vt:i4>1310768</vt:i4>
      </vt:variant>
      <vt:variant>
        <vt:i4>314</vt:i4>
      </vt:variant>
      <vt:variant>
        <vt:i4>0</vt:i4>
      </vt:variant>
      <vt:variant>
        <vt:i4>5</vt:i4>
      </vt:variant>
      <vt:variant>
        <vt:lpwstr/>
      </vt:variant>
      <vt:variant>
        <vt:lpwstr>_Toc225674039</vt:lpwstr>
      </vt:variant>
      <vt:variant>
        <vt:i4>1310768</vt:i4>
      </vt:variant>
      <vt:variant>
        <vt:i4>308</vt:i4>
      </vt:variant>
      <vt:variant>
        <vt:i4>0</vt:i4>
      </vt:variant>
      <vt:variant>
        <vt:i4>5</vt:i4>
      </vt:variant>
      <vt:variant>
        <vt:lpwstr/>
      </vt:variant>
      <vt:variant>
        <vt:lpwstr>_Toc225674038</vt:lpwstr>
      </vt:variant>
      <vt:variant>
        <vt:i4>1310768</vt:i4>
      </vt:variant>
      <vt:variant>
        <vt:i4>302</vt:i4>
      </vt:variant>
      <vt:variant>
        <vt:i4>0</vt:i4>
      </vt:variant>
      <vt:variant>
        <vt:i4>5</vt:i4>
      </vt:variant>
      <vt:variant>
        <vt:lpwstr/>
      </vt:variant>
      <vt:variant>
        <vt:lpwstr>_Toc225674037</vt:lpwstr>
      </vt:variant>
      <vt:variant>
        <vt:i4>1310768</vt:i4>
      </vt:variant>
      <vt:variant>
        <vt:i4>296</vt:i4>
      </vt:variant>
      <vt:variant>
        <vt:i4>0</vt:i4>
      </vt:variant>
      <vt:variant>
        <vt:i4>5</vt:i4>
      </vt:variant>
      <vt:variant>
        <vt:lpwstr/>
      </vt:variant>
      <vt:variant>
        <vt:lpwstr>_Toc225674036</vt:lpwstr>
      </vt:variant>
      <vt:variant>
        <vt:i4>1310768</vt:i4>
      </vt:variant>
      <vt:variant>
        <vt:i4>290</vt:i4>
      </vt:variant>
      <vt:variant>
        <vt:i4>0</vt:i4>
      </vt:variant>
      <vt:variant>
        <vt:i4>5</vt:i4>
      </vt:variant>
      <vt:variant>
        <vt:lpwstr/>
      </vt:variant>
      <vt:variant>
        <vt:lpwstr>_Toc225674035</vt:lpwstr>
      </vt:variant>
      <vt:variant>
        <vt:i4>1310768</vt:i4>
      </vt:variant>
      <vt:variant>
        <vt:i4>284</vt:i4>
      </vt:variant>
      <vt:variant>
        <vt:i4>0</vt:i4>
      </vt:variant>
      <vt:variant>
        <vt:i4>5</vt:i4>
      </vt:variant>
      <vt:variant>
        <vt:lpwstr/>
      </vt:variant>
      <vt:variant>
        <vt:lpwstr>_Toc225674034</vt:lpwstr>
      </vt:variant>
      <vt:variant>
        <vt:i4>1310768</vt:i4>
      </vt:variant>
      <vt:variant>
        <vt:i4>278</vt:i4>
      </vt:variant>
      <vt:variant>
        <vt:i4>0</vt:i4>
      </vt:variant>
      <vt:variant>
        <vt:i4>5</vt:i4>
      </vt:variant>
      <vt:variant>
        <vt:lpwstr/>
      </vt:variant>
      <vt:variant>
        <vt:lpwstr>_Toc225674033</vt:lpwstr>
      </vt:variant>
      <vt:variant>
        <vt:i4>1310768</vt:i4>
      </vt:variant>
      <vt:variant>
        <vt:i4>272</vt:i4>
      </vt:variant>
      <vt:variant>
        <vt:i4>0</vt:i4>
      </vt:variant>
      <vt:variant>
        <vt:i4>5</vt:i4>
      </vt:variant>
      <vt:variant>
        <vt:lpwstr/>
      </vt:variant>
      <vt:variant>
        <vt:lpwstr>_Toc225674032</vt:lpwstr>
      </vt:variant>
      <vt:variant>
        <vt:i4>1310768</vt:i4>
      </vt:variant>
      <vt:variant>
        <vt:i4>266</vt:i4>
      </vt:variant>
      <vt:variant>
        <vt:i4>0</vt:i4>
      </vt:variant>
      <vt:variant>
        <vt:i4>5</vt:i4>
      </vt:variant>
      <vt:variant>
        <vt:lpwstr/>
      </vt:variant>
      <vt:variant>
        <vt:lpwstr>_Toc225674031</vt:lpwstr>
      </vt:variant>
      <vt:variant>
        <vt:i4>1310768</vt:i4>
      </vt:variant>
      <vt:variant>
        <vt:i4>260</vt:i4>
      </vt:variant>
      <vt:variant>
        <vt:i4>0</vt:i4>
      </vt:variant>
      <vt:variant>
        <vt:i4>5</vt:i4>
      </vt:variant>
      <vt:variant>
        <vt:lpwstr/>
      </vt:variant>
      <vt:variant>
        <vt:lpwstr>_Toc225674030</vt:lpwstr>
      </vt:variant>
      <vt:variant>
        <vt:i4>1376304</vt:i4>
      </vt:variant>
      <vt:variant>
        <vt:i4>254</vt:i4>
      </vt:variant>
      <vt:variant>
        <vt:i4>0</vt:i4>
      </vt:variant>
      <vt:variant>
        <vt:i4>5</vt:i4>
      </vt:variant>
      <vt:variant>
        <vt:lpwstr/>
      </vt:variant>
      <vt:variant>
        <vt:lpwstr>_Toc225674029</vt:lpwstr>
      </vt:variant>
      <vt:variant>
        <vt:i4>1376304</vt:i4>
      </vt:variant>
      <vt:variant>
        <vt:i4>248</vt:i4>
      </vt:variant>
      <vt:variant>
        <vt:i4>0</vt:i4>
      </vt:variant>
      <vt:variant>
        <vt:i4>5</vt:i4>
      </vt:variant>
      <vt:variant>
        <vt:lpwstr/>
      </vt:variant>
      <vt:variant>
        <vt:lpwstr>_Toc225674028</vt:lpwstr>
      </vt:variant>
      <vt:variant>
        <vt:i4>1376304</vt:i4>
      </vt:variant>
      <vt:variant>
        <vt:i4>242</vt:i4>
      </vt:variant>
      <vt:variant>
        <vt:i4>0</vt:i4>
      </vt:variant>
      <vt:variant>
        <vt:i4>5</vt:i4>
      </vt:variant>
      <vt:variant>
        <vt:lpwstr/>
      </vt:variant>
      <vt:variant>
        <vt:lpwstr>_Toc225674027</vt:lpwstr>
      </vt:variant>
      <vt:variant>
        <vt:i4>1376304</vt:i4>
      </vt:variant>
      <vt:variant>
        <vt:i4>236</vt:i4>
      </vt:variant>
      <vt:variant>
        <vt:i4>0</vt:i4>
      </vt:variant>
      <vt:variant>
        <vt:i4>5</vt:i4>
      </vt:variant>
      <vt:variant>
        <vt:lpwstr/>
      </vt:variant>
      <vt:variant>
        <vt:lpwstr>_Toc225674026</vt:lpwstr>
      </vt:variant>
      <vt:variant>
        <vt:i4>1376304</vt:i4>
      </vt:variant>
      <vt:variant>
        <vt:i4>230</vt:i4>
      </vt:variant>
      <vt:variant>
        <vt:i4>0</vt:i4>
      </vt:variant>
      <vt:variant>
        <vt:i4>5</vt:i4>
      </vt:variant>
      <vt:variant>
        <vt:lpwstr/>
      </vt:variant>
      <vt:variant>
        <vt:lpwstr>_Toc225674025</vt:lpwstr>
      </vt:variant>
      <vt:variant>
        <vt:i4>1376304</vt:i4>
      </vt:variant>
      <vt:variant>
        <vt:i4>224</vt:i4>
      </vt:variant>
      <vt:variant>
        <vt:i4>0</vt:i4>
      </vt:variant>
      <vt:variant>
        <vt:i4>5</vt:i4>
      </vt:variant>
      <vt:variant>
        <vt:lpwstr/>
      </vt:variant>
      <vt:variant>
        <vt:lpwstr>_Toc225674024</vt:lpwstr>
      </vt:variant>
      <vt:variant>
        <vt:i4>1376304</vt:i4>
      </vt:variant>
      <vt:variant>
        <vt:i4>218</vt:i4>
      </vt:variant>
      <vt:variant>
        <vt:i4>0</vt:i4>
      </vt:variant>
      <vt:variant>
        <vt:i4>5</vt:i4>
      </vt:variant>
      <vt:variant>
        <vt:lpwstr/>
      </vt:variant>
      <vt:variant>
        <vt:lpwstr>_Toc225674023</vt:lpwstr>
      </vt:variant>
      <vt:variant>
        <vt:i4>1376304</vt:i4>
      </vt:variant>
      <vt:variant>
        <vt:i4>212</vt:i4>
      </vt:variant>
      <vt:variant>
        <vt:i4>0</vt:i4>
      </vt:variant>
      <vt:variant>
        <vt:i4>5</vt:i4>
      </vt:variant>
      <vt:variant>
        <vt:lpwstr/>
      </vt:variant>
      <vt:variant>
        <vt:lpwstr>_Toc225674022</vt:lpwstr>
      </vt:variant>
      <vt:variant>
        <vt:i4>1376304</vt:i4>
      </vt:variant>
      <vt:variant>
        <vt:i4>206</vt:i4>
      </vt:variant>
      <vt:variant>
        <vt:i4>0</vt:i4>
      </vt:variant>
      <vt:variant>
        <vt:i4>5</vt:i4>
      </vt:variant>
      <vt:variant>
        <vt:lpwstr/>
      </vt:variant>
      <vt:variant>
        <vt:lpwstr>_Toc225674021</vt:lpwstr>
      </vt:variant>
      <vt:variant>
        <vt:i4>1376304</vt:i4>
      </vt:variant>
      <vt:variant>
        <vt:i4>200</vt:i4>
      </vt:variant>
      <vt:variant>
        <vt:i4>0</vt:i4>
      </vt:variant>
      <vt:variant>
        <vt:i4>5</vt:i4>
      </vt:variant>
      <vt:variant>
        <vt:lpwstr/>
      </vt:variant>
      <vt:variant>
        <vt:lpwstr>_Toc225674020</vt:lpwstr>
      </vt:variant>
      <vt:variant>
        <vt:i4>1441840</vt:i4>
      </vt:variant>
      <vt:variant>
        <vt:i4>194</vt:i4>
      </vt:variant>
      <vt:variant>
        <vt:i4>0</vt:i4>
      </vt:variant>
      <vt:variant>
        <vt:i4>5</vt:i4>
      </vt:variant>
      <vt:variant>
        <vt:lpwstr/>
      </vt:variant>
      <vt:variant>
        <vt:lpwstr>_Toc225674019</vt:lpwstr>
      </vt:variant>
      <vt:variant>
        <vt:i4>1441840</vt:i4>
      </vt:variant>
      <vt:variant>
        <vt:i4>188</vt:i4>
      </vt:variant>
      <vt:variant>
        <vt:i4>0</vt:i4>
      </vt:variant>
      <vt:variant>
        <vt:i4>5</vt:i4>
      </vt:variant>
      <vt:variant>
        <vt:lpwstr/>
      </vt:variant>
      <vt:variant>
        <vt:lpwstr>_Toc225674018</vt:lpwstr>
      </vt:variant>
      <vt:variant>
        <vt:i4>1441840</vt:i4>
      </vt:variant>
      <vt:variant>
        <vt:i4>182</vt:i4>
      </vt:variant>
      <vt:variant>
        <vt:i4>0</vt:i4>
      </vt:variant>
      <vt:variant>
        <vt:i4>5</vt:i4>
      </vt:variant>
      <vt:variant>
        <vt:lpwstr/>
      </vt:variant>
      <vt:variant>
        <vt:lpwstr>_Toc225674017</vt:lpwstr>
      </vt:variant>
      <vt:variant>
        <vt:i4>1441840</vt:i4>
      </vt:variant>
      <vt:variant>
        <vt:i4>176</vt:i4>
      </vt:variant>
      <vt:variant>
        <vt:i4>0</vt:i4>
      </vt:variant>
      <vt:variant>
        <vt:i4>5</vt:i4>
      </vt:variant>
      <vt:variant>
        <vt:lpwstr/>
      </vt:variant>
      <vt:variant>
        <vt:lpwstr>_Toc225674016</vt:lpwstr>
      </vt:variant>
      <vt:variant>
        <vt:i4>1441840</vt:i4>
      </vt:variant>
      <vt:variant>
        <vt:i4>170</vt:i4>
      </vt:variant>
      <vt:variant>
        <vt:i4>0</vt:i4>
      </vt:variant>
      <vt:variant>
        <vt:i4>5</vt:i4>
      </vt:variant>
      <vt:variant>
        <vt:lpwstr/>
      </vt:variant>
      <vt:variant>
        <vt:lpwstr>_Toc225674015</vt:lpwstr>
      </vt:variant>
      <vt:variant>
        <vt:i4>1441840</vt:i4>
      </vt:variant>
      <vt:variant>
        <vt:i4>164</vt:i4>
      </vt:variant>
      <vt:variant>
        <vt:i4>0</vt:i4>
      </vt:variant>
      <vt:variant>
        <vt:i4>5</vt:i4>
      </vt:variant>
      <vt:variant>
        <vt:lpwstr/>
      </vt:variant>
      <vt:variant>
        <vt:lpwstr>_Toc225674014</vt:lpwstr>
      </vt:variant>
      <vt:variant>
        <vt:i4>1441840</vt:i4>
      </vt:variant>
      <vt:variant>
        <vt:i4>158</vt:i4>
      </vt:variant>
      <vt:variant>
        <vt:i4>0</vt:i4>
      </vt:variant>
      <vt:variant>
        <vt:i4>5</vt:i4>
      </vt:variant>
      <vt:variant>
        <vt:lpwstr/>
      </vt:variant>
      <vt:variant>
        <vt:lpwstr>_Toc225674013</vt:lpwstr>
      </vt:variant>
      <vt:variant>
        <vt:i4>1441840</vt:i4>
      </vt:variant>
      <vt:variant>
        <vt:i4>152</vt:i4>
      </vt:variant>
      <vt:variant>
        <vt:i4>0</vt:i4>
      </vt:variant>
      <vt:variant>
        <vt:i4>5</vt:i4>
      </vt:variant>
      <vt:variant>
        <vt:lpwstr/>
      </vt:variant>
      <vt:variant>
        <vt:lpwstr>_Toc225674012</vt:lpwstr>
      </vt:variant>
      <vt:variant>
        <vt:i4>1441840</vt:i4>
      </vt:variant>
      <vt:variant>
        <vt:i4>146</vt:i4>
      </vt:variant>
      <vt:variant>
        <vt:i4>0</vt:i4>
      </vt:variant>
      <vt:variant>
        <vt:i4>5</vt:i4>
      </vt:variant>
      <vt:variant>
        <vt:lpwstr/>
      </vt:variant>
      <vt:variant>
        <vt:lpwstr>_Toc225674011</vt:lpwstr>
      </vt:variant>
      <vt:variant>
        <vt:i4>1441840</vt:i4>
      </vt:variant>
      <vt:variant>
        <vt:i4>140</vt:i4>
      </vt:variant>
      <vt:variant>
        <vt:i4>0</vt:i4>
      </vt:variant>
      <vt:variant>
        <vt:i4>5</vt:i4>
      </vt:variant>
      <vt:variant>
        <vt:lpwstr/>
      </vt:variant>
      <vt:variant>
        <vt:lpwstr>_Toc225674010</vt:lpwstr>
      </vt:variant>
      <vt:variant>
        <vt:i4>1507376</vt:i4>
      </vt:variant>
      <vt:variant>
        <vt:i4>134</vt:i4>
      </vt:variant>
      <vt:variant>
        <vt:i4>0</vt:i4>
      </vt:variant>
      <vt:variant>
        <vt:i4>5</vt:i4>
      </vt:variant>
      <vt:variant>
        <vt:lpwstr/>
      </vt:variant>
      <vt:variant>
        <vt:lpwstr>_Toc225674009</vt:lpwstr>
      </vt:variant>
      <vt:variant>
        <vt:i4>1507376</vt:i4>
      </vt:variant>
      <vt:variant>
        <vt:i4>128</vt:i4>
      </vt:variant>
      <vt:variant>
        <vt:i4>0</vt:i4>
      </vt:variant>
      <vt:variant>
        <vt:i4>5</vt:i4>
      </vt:variant>
      <vt:variant>
        <vt:lpwstr/>
      </vt:variant>
      <vt:variant>
        <vt:lpwstr>_Toc225674008</vt:lpwstr>
      </vt:variant>
      <vt:variant>
        <vt:i4>1507376</vt:i4>
      </vt:variant>
      <vt:variant>
        <vt:i4>122</vt:i4>
      </vt:variant>
      <vt:variant>
        <vt:i4>0</vt:i4>
      </vt:variant>
      <vt:variant>
        <vt:i4>5</vt:i4>
      </vt:variant>
      <vt:variant>
        <vt:lpwstr/>
      </vt:variant>
      <vt:variant>
        <vt:lpwstr>_Toc225674007</vt:lpwstr>
      </vt:variant>
      <vt:variant>
        <vt:i4>1507376</vt:i4>
      </vt:variant>
      <vt:variant>
        <vt:i4>116</vt:i4>
      </vt:variant>
      <vt:variant>
        <vt:i4>0</vt:i4>
      </vt:variant>
      <vt:variant>
        <vt:i4>5</vt:i4>
      </vt:variant>
      <vt:variant>
        <vt:lpwstr/>
      </vt:variant>
      <vt:variant>
        <vt:lpwstr>_Toc225674006</vt:lpwstr>
      </vt:variant>
      <vt:variant>
        <vt:i4>1507376</vt:i4>
      </vt:variant>
      <vt:variant>
        <vt:i4>110</vt:i4>
      </vt:variant>
      <vt:variant>
        <vt:i4>0</vt:i4>
      </vt:variant>
      <vt:variant>
        <vt:i4>5</vt:i4>
      </vt:variant>
      <vt:variant>
        <vt:lpwstr/>
      </vt:variant>
      <vt:variant>
        <vt:lpwstr>_Toc225674005</vt:lpwstr>
      </vt:variant>
      <vt:variant>
        <vt:i4>1507376</vt:i4>
      </vt:variant>
      <vt:variant>
        <vt:i4>104</vt:i4>
      </vt:variant>
      <vt:variant>
        <vt:i4>0</vt:i4>
      </vt:variant>
      <vt:variant>
        <vt:i4>5</vt:i4>
      </vt:variant>
      <vt:variant>
        <vt:lpwstr/>
      </vt:variant>
      <vt:variant>
        <vt:lpwstr>_Toc225674004</vt:lpwstr>
      </vt:variant>
      <vt:variant>
        <vt:i4>1507376</vt:i4>
      </vt:variant>
      <vt:variant>
        <vt:i4>98</vt:i4>
      </vt:variant>
      <vt:variant>
        <vt:i4>0</vt:i4>
      </vt:variant>
      <vt:variant>
        <vt:i4>5</vt:i4>
      </vt:variant>
      <vt:variant>
        <vt:lpwstr/>
      </vt:variant>
      <vt:variant>
        <vt:lpwstr>_Toc225674003</vt:lpwstr>
      </vt:variant>
      <vt:variant>
        <vt:i4>1507376</vt:i4>
      </vt:variant>
      <vt:variant>
        <vt:i4>92</vt:i4>
      </vt:variant>
      <vt:variant>
        <vt:i4>0</vt:i4>
      </vt:variant>
      <vt:variant>
        <vt:i4>5</vt:i4>
      </vt:variant>
      <vt:variant>
        <vt:lpwstr/>
      </vt:variant>
      <vt:variant>
        <vt:lpwstr>_Toc225674002</vt:lpwstr>
      </vt:variant>
      <vt:variant>
        <vt:i4>1507376</vt:i4>
      </vt:variant>
      <vt:variant>
        <vt:i4>86</vt:i4>
      </vt:variant>
      <vt:variant>
        <vt:i4>0</vt:i4>
      </vt:variant>
      <vt:variant>
        <vt:i4>5</vt:i4>
      </vt:variant>
      <vt:variant>
        <vt:lpwstr/>
      </vt:variant>
      <vt:variant>
        <vt:lpwstr>_Toc225674001</vt:lpwstr>
      </vt:variant>
      <vt:variant>
        <vt:i4>1507376</vt:i4>
      </vt:variant>
      <vt:variant>
        <vt:i4>80</vt:i4>
      </vt:variant>
      <vt:variant>
        <vt:i4>0</vt:i4>
      </vt:variant>
      <vt:variant>
        <vt:i4>5</vt:i4>
      </vt:variant>
      <vt:variant>
        <vt:lpwstr/>
      </vt:variant>
      <vt:variant>
        <vt:lpwstr>_Toc225674000</vt:lpwstr>
      </vt:variant>
      <vt:variant>
        <vt:i4>1638457</vt:i4>
      </vt:variant>
      <vt:variant>
        <vt:i4>74</vt:i4>
      </vt:variant>
      <vt:variant>
        <vt:i4>0</vt:i4>
      </vt:variant>
      <vt:variant>
        <vt:i4>5</vt:i4>
      </vt:variant>
      <vt:variant>
        <vt:lpwstr/>
      </vt:variant>
      <vt:variant>
        <vt:lpwstr>_Toc225673999</vt:lpwstr>
      </vt:variant>
      <vt:variant>
        <vt:i4>1638457</vt:i4>
      </vt:variant>
      <vt:variant>
        <vt:i4>68</vt:i4>
      </vt:variant>
      <vt:variant>
        <vt:i4>0</vt:i4>
      </vt:variant>
      <vt:variant>
        <vt:i4>5</vt:i4>
      </vt:variant>
      <vt:variant>
        <vt:lpwstr/>
      </vt:variant>
      <vt:variant>
        <vt:lpwstr>_Toc225673998</vt:lpwstr>
      </vt:variant>
      <vt:variant>
        <vt:i4>1638457</vt:i4>
      </vt:variant>
      <vt:variant>
        <vt:i4>62</vt:i4>
      </vt:variant>
      <vt:variant>
        <vt:i4>0</vt:i4>
      </vt:variant>
      <vt:variant>
        <vt:i4>5</vt:i4>
      </vt:variant>
      <vt:variant>
        <vt:lpwstr/>
      </vt:variant>
      <vt:variant>
        <vt:lpwstr>_Toc225673997</vt:lpwstr>
      </vt:variant>
      <vt:variant>
        <vt:i4>1638457</vt:i4>
      </vt:variant>
      <vt:variant>
        <vt:i4>56</vt:i4>
      </vt:variant>
      <vt:variant>
        <vt:i4>0</vt:i4>
      </vt:variant>
      <vt:variant>
        <vt:i4>5</vt:i4>
      </vt:variant>
      <vt:variant>
        <vt:lpwstr/>
      </vt:variant>
      <vt:variant>
        <vt:lpwstr>_Toc225673996</vt:lpwstr>
      </vt:variant>
      <vt:variant>
        <vt:i4>1638457</vt:i4>
      </vt:variant>
      <vt:variant>
        <vt:i4>50</vt:i4>
      </vt:variant>
      <vt:variant>
        <vt:i4>0</vt:i4>
      </vt:variant>
      <vt:variant>
        <vt:i4>5</vt:i4>
      </vt:variant>
      <vt:variant>
        <vt:lpwstr/>
      </vt:variant>
      <vt:variant>
        <vt:lpwstr>_Toc225673995</vt:lpwstr>
      </vt:variant>
      <vt:variant>
        <vt:i4>1638457</vt:i4>
      </vt:variant>
      <vt:variant>
        <vt:i4>44</vt:i4>
      </vt:variant>
      <vt:variant>
        <vt:i4>0</vt:i4>
      </vt:variant>
      <vt:variant>
        <vt:i4>5</vt:i4>
      </vt:variant>
      <vt:variant>
        <vt:lpwstr/>
      </vt:variant>
      <vt:variant>
        <vt:lpwstr>_Toc225673994</vt:lpwstr>
      </vt:variant>
      <vt:variant>
        <vt:i4>1638457</vt:i4>
      </vt:variant>
      <vt:variant>
        <vt:i4>38</vt:i4>
      </vt:variant>
      <vt:variant>
        <vt:i4>0</vt:i4>
      </vt:variant>
      <vt:variant>
        <vt:i4>5</vt:i4>
      </vt:variant>
      <vt:variant>
        <vt:lpwstr/>
      </vt:variant>
      <vt:variant>
        <vt:lpwstr>_Toc225673993</vt:lpwstr>
      </vt:variant>
      <vt:variant>
        <vt:i4>1638457</vt:i4>
      </vt:variant>
      <vt:variant>
        <vt:i4>32</vt:i4>
      </vt:variant>
      <vt:variant>
        <vt:i4>0</vt:i4>
      </vt:variant>
      <vt:variant>
        <vt:i4>5</vt:i4>
      </vt:variant>
      <vt:variant>
        <vt:lpwstr/>
      </vt:variant>
      <vt:variant>
        <vt:lpwstr>_Toc225673992</vt:lpwstr>
      </vt:variant>
      <vt:variant>
        <vt:i4>1638457</vt:i4>
      </vt:variant>
      <vt:variant>
        <vt:i4>26</vt:i4>
      </vt:variant>
      <vt:variant>
        <vt:i4>0</vt:i4>
      </vt:variant>
      <vt:variant>
        <vt:i4>5</vt:i4>
      </vt:variant>
      <vt:variant>
        <vt:lpwstr/>
      </vt:variant>
      <vt:variant>
        <vt:lpwstr>_Toc225673991</vt:lpwstr>
      </vt:variant>
      <vt:variant>
        <vt:i4>1638457</vt:i4>
      </vt:variant>
      <vt:variant>
        <vt:i4>20</vt:i4>
      </vt:variant>
      <vt:variant>
        <vt:i4>0</vt:i4>
      </vt:variant>
      <vt:variant>
        <vt:i4>5</vt:i4>
      </vt:variant>
      <vt:variant>
        <vt:lpwstr/>
      </vt:variant>
      <vt:variant>
        <vt:lpwstr>_Toc225673990</vt:lpwstr>
      </vt:variant>
      <vt:variant>
        <vt:i4>1572921</vt:i4>
      </vt:variant>
      <vt:variant>
        <vt:i4>14</vt:i4>
      </vt:variant>
      <vt:variant>
        <vt:i4>0</vt:i4>
      </vt:variant>
      <vt:variant>
        <vt:i4>5</vt:i4>
      </vt:variant>
      <vt:variant>
        <vt:lpwstr/>
      </vt:variant>
      <vt:variant>
        <vt:lpwstr>_Toc225673989</vt:lpwstr>
      </vt:variant>
      <vt:variant>
        <vt:i4>1572921</vt:i4>
      </vt:variant>
      <vt:variant>
        <vt:i4>8</vt:i4>
      </vt:variant>
      <vt:variant>
        <vt:i4>0</vt:i4>
      </vt:variant>
      <vt:variant>
        <vt:i4>5</vt:i4>
      </vt:variant>
      <vt:variant>
        <vt:lpwstr/>
      </vt:variant>
      <vt:variant>
        <vt:lpwstr>_Toc225673988</vt:lpwstr>
      </vt:variant>
      <vt:variant>
        <vt:i4>1572921</vt:i4>
      </vt:variant>
      <vt:variant>
        <vt:i4>2</vt:i4>
      </vt:variant>
      <vt:variant>
        <vt:i4>0</vt:i4>
      </vt:variant>
      <vt:variant>
        <vt:i4>5</vt:i4>
      </vt:variant>
      <vt:variant>
        <vt:lpwstr/>
      </vt:variant>
      <vt:variant>
        <vt:lpwstr>_Toc225673987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Peter Dobson</dc:creator>
  <cp:keywords/>
  <cp:lastModifiedBy>Seamus Doyle</cp:lastModifiedBy>
  <cp:revision>3</cp:revision>
  <cp:lastPrinted>2009-03-25T08:59:00Z</cp:lastPrinted>
  <dcterms:created xsi:type="dcterms:W3CDTF">2016-04-14T10:05:00Z</dcterms:created>
  <dcterms:modified xsi:type="dcterms:W3CDTF">2016-04-14T12:51:00Z</dcterms:modified>
</cp:coreProperties>
</file>